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D12011" w14:textId="77777777" w:rsidR="006450CF" w:rsidRPr="009044F1" w:rsidRDefault="006450CF" w:rsidP="006450CF">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23C815E7" w14:textId="77777777" w:rsidR="006450CF" w:rsidRPr="00FC3CE8" w:rsidRDefault="006450CF" w:rsidP="006450CF">
      <w:pPr>
        <w:pStyle w:val="a3"/>
        <w:widowControl w:val="0"/>
        <w:spacing w:after="160" w:line="240" w:lineRule="auto"/>
        <w:ind w:firstLine="0"/>
        <w:jc w:val="center"/>
        <w:rPr>
          <w:rFonts w:ascii="GHEA Grapalat" w:hAnsi="GHEA Grapalat"/>
          <w:i w:val="0"/>
          <w:sz w:val="24"/>
          <w:szCs w:val="24"/>
        </w:rPr>
      </w:pPr>
      <w:r w:rsidRPr="00FC3CE8">
        <w:rPr>
          <w:rFonts w:ascii="GHEA Grapalat" w:hAnsi="GHEA Grapalat"/>
          <w:i w:val="0"/>
          <w:sz w:val="24"/>
          <w:szCs w:val="24"/>
        </w:rPr>
        <w:t>О ЗАПРОСЕ КОТИРОВОК</w:t>
      </w:r>
    </w:p>
    <w:p w14:paraId="2BE168B6" w14:textId="77777777" w:rsidR="00B758CD" w:rsidRDefault="006450CF" w:rsidP="006450CF">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w:t>
      </w:r>
    </w:p>
    <w:p w14:paraId="4DFCFDB5" w14:textId="3E80AA07" w:rsidR="006450CF" w:rsidRPr="009044F1" w:rsidRDefault="006450CF" w:rsidP="006450CF">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от "</w:t>
      </w:r>
      <w:r w:rsidR="00B1263E">
        <w:rPr>
          <w:rFonts w:ascii="GHEA Grapalat" w:hAnsi="GHEA Grapalat"/>
          <w:i w:val="0"/>
          <w:sz w:val="24"/>
          <w:szCs w:val="24"/>
          <w:lang w:val="hy-AM"/>
        </w:rPr>
        <w:t>19</w:t>
      </w:r>
      <w:r w:rsidRPr="009044F1">
        <w:rPr>
          <w:rFonts w:ascii="GHEA Grapalat" w:hAnsi="GHEA Grapalat"/>
          <w:i w:val="0"/>
          <w:sz w:val="24"/>
          <w:szCs w:val="24"/>
        </w:rPr>
        <w:t>" "</w:t>
      </w:r>
      <w:r w:rsidR="00F40669">
        <w:rPr>
          <w:rFonts w:ascii="GHEA Grapalat" w:hAnsi="GHEA Grapalat"/>
          <w:i w:val="0"/>
          <w:sz w:val="24"/>
          <w:szCs w:val="24"/>
          <w:lang w:val="hy-AM"/>
        </w:rPr>
        <w:t>01</w:t>
      </w:r>
      <w:r w:rsidRPr="009044F1">
        <w:rPr>
          <w:rFonts w:ascii="GHEA Grapalat" w:hAnsi="GHEA Grapalat"/>
          <w:i w:val="0"/>
          <w:sz w:val="24"/>
          <w:szCs w:val="24"/>
        </w:rPr>
        <w:t>" 20</w:t>
      </w:r>
      <w:r w:rsidRPr="00E85C68">
        <w:rPr>
          <w:rFonts w:ascii="GHEA Grapalat" w:hAnsi="GHEA Grapalat"/>
          <w:i w:val="0"/>
          <w:sz w:val="24"/>
          <w:szCs w:val="24"/>
        </w:rPr>
        <w:t>2</w:t>
      </w:r>
      <w:r w:rsidR="006B4833">
        <w:rPr>
          <w:rFonts w:ascii="GHEA Grapalat" w:hAnsi="GHEA Grapalat"/>
          <w:i w:val="0"/>
          <w:sz w:val="24"/>
          <w:szCs w:val="24"/>
          <w:lang w:val="hy-AM"/>
        </w:rPr>
        <w:t>6</w:t>
      </w:r>
      <w:r>
        <w:rPr>
          <w:rFonts w:ascii="GHEA Grapalat" w:hAnsi="GHEA Grapalat"/>
          <w:i w:val="0"/>
          <w:sz w:val="24"/>
          <w:szCs w:val="24"/>
        </w:rPr>
        <w:t xml:space="preserve"> </w:t>
      </w:r>
      <w:r w:rsidRPr="009044F1">
        <w:rPr>
          <w:rFonts w:ascii="GHEA Grapalat" w:hAnsi="GHEA Grapalat"/>
          <w:i w:val="0"/>
          <w:sz w:val="24"/>
          <w:szCs w:val="24"/>
        </w:rPr>
        <w:t>года "</w:t>
      </w:r>
      <w:r w:rsidRPr="001247C1">
        <w:rPr>
          <w:rFonts w:ascii="GHEA Grapalat" w:hAnsi="GHEA Grapalat"/>
          <w:i w:val="0"/>
          <w:sz w:val="24"/>
          <w:szCs w:val="24"/>
        </w:rPr>
        <w:t>2</w:t>
      </w:r>
      <w:r w:rsidRPr="009044F1">
        <w:rPr>
          <w:rFonts w:ascii="GHEA Grapalat" w:hAnsi="GHEA Grapalat"/>
          <w:i w:val="0"/>
          <w:sz w:val="24"/>
          <w:szCs w:val="24"/>
        </w:rPr>
        <w:t xml:space="preserve">" </w:t>
      </w:r>
    </w:p>
    <w:p w14:paraId="7D9DEAD5" w14:textId="2D998522" w:rsidR="006450CF" w:rsidRPr="00F40669" w:rsidRDefault="006450CF" w:rsidP="006450CF">
      <w:pPr>
        <w:pStyle w:val="a3"/>
        <w:widowControl w:val="0"/>
        <w:spacing w:after="160" w:line="240" w:lineRule="auto"/>
        <w:ind w:firstLine="0"/>
        <w:jc w:val="center"/>
        <w:rPr>
          <w:rFonts w:ascii="GHEA Grapalat" w:hAnsi="GHEA Grapalat"/>
          <w:i w:val="0"/>
          <w:sz w:val="24"/>
          <w:szCs w:val="24"/>
          <w:lang w:val="hy-AM"/>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sidRPr="00FC3CE8">
        <w:rPr>
          <w:rFonts w:ascii="GHEA Grapalat" w:hAnsi="GHEA Grapalat"/>
          <w:i w:val="0"/>
          <w:sz w:val="24"/>
          <w:szCs w:val="24"/>
        </w:rPr>
        <w:t>О</w:t>
      </w:r>
      <w:r>
        <w:rPr>
          <w:rFonts w:ascii="GHEA Grapalat" w:hAnsi="GHEA Grapalat"/>
          <w:i w:val="0"/>
          <w:sz w:val="24"/>
          <w:szCs w:val="24"/>
          <w:lang w:val="en-US"/>
        </w:rPr>
        <w:t>B</w:t>
      </w:r>
      <w:r w:rsidRPr="00FC3CE8">
        <w:rPr>
          <w:rFonts w:ascii="GHEA Grapalat" w:hAnsi="GHEA Grapalat"/>
          <w:i w:val="0"/>
          <w:sz w:val="24"/>
          <w:szCs w:val="24"/>
        </w:rPr>
        <w:t>Т</w:t>
      </w:r>
      <w:r w:rsidRPr="009F51C7">
        <w:rPr>
          <w:rFonts w:ascii="GHEA Grapalat" w:hAnsi="GHEA Grapalat"/>
          <w:i w:val="0"/>
          <w:sz w:val="24"/>
          <w:szCs w:val="24"/>
        </w:rPr>
        <w:t>-</w:t>
      </w:r>
      <w:r>
        <w:rPr>
          <w:rFonts w:ascii="GHEA Grapalat" w:hAnsi="GHEA Grapalat"/>
          <w:i w:val="0"/>
          <w:sz w:val="24"/>
          <w:szCs w:val="24"/>
          <w:lang w:val="en-US"/>
        </w:rPr>
        <w:t>GHT</w:t>
      </w:r>
      <w:r>
        <w:rPr>
          <w:rFonts w:ascii="GHEA Grapalat" w:hAnsi="GHEA Grapalat"/>
          <w:i w:val="0"/>
          <w:sz w:val="24"/>
          <w:szCs w:val="24"/>
        </w:rPr>
        <w:t>sDzB</w:t>
      </w:r>
      <w:r w:rsidRPr="009F51C7">
        <w:rPr>
          <w:rFonts w:ascii="GHEA Grapalat" w:hAnsi="GHEA Grapalat"/>
          <w:i w:val="0"/>
          <w:sz w:val="24"/>
          <w:szCs w:val="24"/>
        </w:rPr>
        <w:t>-</w:t>
      </w:r>
      <w:r w:rsidRPr="00FC3CE8">
        <w:rPr>
          <w:rFonts w:ascii="GHEA Grapalat" w:hAnsi="GHEA Grapalat"/>
          <w:i w:val="0"/>
          <w:sz w:val="24"/>
          <w:szCs w:val="24"/>
        </w:rPr>
        <w:t>2</w:t>
      </w:r>
      <w:r w:rsidR="006B4833">
        <w:rPr>
          <w:rFonts w:ascii="GHEA Grapalat" w:hAnsi="GHEA Grapalat"/>
          <w:i w:val="0"/>
          <w:sz w:val="24"/>
          <w:szCs w:val="24"/>
          <w:lang w:val="hy-AM"/>
        </w:rPr>
        <w:t>6</w:t>
      </w:r>
      <w:r w:rsidRPr="00FC3CE8">
        <w:rPr>
          <w:rFonts w:ascii="GHEA Grapalat" w:hAnsi="GHEA Grapalat"/>
          <w:i w:val="0"/>
          <w:sz w:val="24"/>
          <w:szCs w:val="24"/>
        </w:rPr>
        <w:t>/</w:t>
      </w:r>
      <w:r w:rsidR="009A7B0D">
        <w:rPr>
          <w:rFonts w:ascii="GHEA Grapalat" w:hAnsi="GHEA Grapalat"/>
          <w:i w:val="0"/>
          <w:sz w:val="24"/>
          <w:szCs w:val="24"/>
        </w:rPr>
        <w:t>0</w:t>
      </w:r>
      <w:r w:rsidR="00F40669">
        <w:rPr>
          <w:rFonts w:ascii="GHEA Grapalat" w:hAnsi="GHEA Grapalat"/>
          <w:i w:val="0"/>
          <w:sz w:val="24"/>
          <w:szCs w:val="24"/>
          <w:lang w:val="hy-AM"/>
        </w:rPr>
        <w:t>4</w:t>
      </w:r>
    </w:p>
    <w:p w14:paraId="112DF167" w14:textId="77777777" w:rsidR="009A7B0D" w:rsidRPr="009A7B0D" w:rsidRDefault="009A7B0D" w:rsidP="009A7B0D">
      <w:pPr>
        <w:pStyle w:val="HTML"/>
        <w:shd w:val="clear" w:color="auto" w:fill="F8F9FA"/>
        <w:spacing w:line="540" w:lineRule="atLeast"/>
        <w:jc w:val="center"/>
        <w:rPr>
          <w:rFonts w:ascii="GHEA Grapalat" w:hAnsi="GHEA Grapalat"/>
          <w:color w:val="202124"/>
          <w:lang w:val="ru-RU"/>
        </w:rPr>
      </w:pPr>
      <w:r w:rsidRPr="009A7B0D">
        <w:rPr>
          <w:rStyle w:val="y2iqfc"/>
          <w:rFonts w:ascii="GHEA Grapalat" w:hAnsi="GHEA Grapalat"/>
          <w:color w:val="202124"/>
          <w:lang w:val="ru-RU"/>
        </w:rPr>
        <w:t>Процесс закупки организуется на основании пункта 2 части 6 статьи 15 Закона РА "О закупках".</w:t>
      </w:r>
    </w:p>
    <w:p w14:paraId="2E46E4AB" w14:textId="77777777" w:rsidR="006450CF" w:rsidRPr="009A7B0D" w:rsidRDefault="006450CF" w:rsidP="006450CF">
      <w:pPr>
        <w:pStyle w:val="a3"/>
        <w:widowControl w:val="0"/>
        <w:spacing w:after="160" w:line="240" w:lineRule="auto"/>
        <w:rPr>
          <w:rFonts w:ascii="GHEA Grapalat" w:hAnsi="GHEA Grapalat"/>
          <w:i w:val="0"/>
          <w:sz w:val="24"/>
          <w:szCs w:val="24"/>
        </w:rPr>
      </w:pPr>
    </w:p>
    <w:p w14:paraId="70BF2E30" w14:textId="77777777" w:rsidR="006450CF" w:rsidRDefault="006450CF" w:rsidP="006450CF">
      <w:pPr>
        <w:pStyle w:val="1"/>
        <w:pBdr>
          <w:bottom w:val="single" w:sz="6" w:space="20" w:color="A2A9B1"/>
        </w:pBdr>
        <w:jc w:val="both"/>
        <w:rPr>
          <w:rFonts w:ascii="GHEA Grapalat" w:hAnsi="GHEA Grapalat"/>
          <w:i/>
          <w:sz w:val="24"/>
          <w:szCs w:val="24"/>
        </w:rPr>
      </w:pPr>
      <w:r>
        <w:rPr>
          <w:rFonts w:ascii="GHEA Grapalat" w:hAnsi="GHEA Grapalat"/>
          <w:sz w:val="24"/>
          <w:szCs w:val="24"/>
        </w:rPr>
        <w:t>Заказчик Армянский театр оперы и балета имени А. А. Спендиарова, находящийся по адресу г. Ереван, улица Туманяна 54 объявляет запрос котировок, который проводится одним этапом.</w:t>
      </w:r>
    </w:p>
    <w:p w14:paraId="715BDEDF" w14:textId="4D29AF95" w:rsidR="006450CF" w:rsidRPr="00F40669" w:rsidRDefault="006450CF" w:rsidP="00614550">
      <w:pPr>
        <w:pStyle w:val="HTML"/>
        <w:shd w:val="clear" w:color="auto" w:fill="F8F9FA"/>
        <w:spacing w:line="540" w:lineRule="atLeast"/>
        <w:jc w:val="both"/>
        <w:rPr>
          <w:rFonts w:ascii="GHEA Grapalat" w:hAnsi="GHEA Grapalat" w:cs="Times New Roman"/>
          <w:b/>
          <w:bCs/>
          <w:sz w:val="24"/>
          <w:szCs w:val="24"/>
          <w:lang w:val="ru-RU" w:eastAsia="ru-RU" w:bidi="ru-RU"/>
        </w:rPr>
      </w:pPr>
      <w:r w:rsidRPr="001602A1">
        <w:rPr>
          <w:rFonts w:ascii="GHEA Grapalat" w:hAnsi="GHEA Grapalat"/>
          <w:sz w:val="24"/>
          <w:szCs w:val="24"/>
          <w:lang w:val="ru-RU"/>
        </w:rPr>
        <w:t xml:space="preserve">Участнику, отобранному по итогам настоящей процедуры, </w:t>
      </w:r>
      <w:r w:rsidRPr="00520BF1">
        <w:rPr>
          <w:rFonts w:ascii="GHEA Grapalat" w:hAnsi="GHEA Grapalat"/>
          <w:sz w:val="22"/>
          <w:szCs w:val="22"/>
          <w:lang w:val="ru-RU"/>
        </w:rPr>
        <w:t>в</w:t>
      </w:r>
      <w:r w:rsidRPr="00520BF1">
        <w:rPr>
          <w:rFonts w:ascii="Calibri" w:hAnsi="Calibri" w:cs="Calibri"/>
          <w:sz w:val="22"/>
          <w:szCs w:val="22"/>
        </w:rPr>
        <w:t> </w:t>
      </w:r>
      <w:r w:rsidRPr="00520BF1">
        <w:rPr>
          <w:rFonts w:ascii="GHEA Grapalat" w:hAnsi="GHEA Grapalat"/>
          <w:spacing w:val="6"/>
          <w:sz w:val="22"/>
          <w:szCs w:val="22"/>
          <w:lang w:val="ru-RU"/>
        </w:rPr>
        <w:t>установленном</w:t>
      </w:r>
      <w:r w:rsidRPr="00520BF1">
        <w:rPr>
          <w:rFonts w:ascii="Calibri" w:hAnsi="Calibri" w:cs="Calibri"/>
          <w:spacing w:val="6"/>
          <w:sz w:val="22"/>
          <w:szCs w:val="22"/>
        </w:rPr>
        <w:t> </w:t>
      </w:r>
      <w:r w:rsidRPr="00520BF1">
        <w:rPr>
          <w:rFonts w:ascii="GHEA Grapalat" w:hAnsi="GHEA Grapalat"/>
          <w:spacing w:val="6"/>
          <w:sz w:val="22"/>
          <w:szCs w:val="22"/>
          <w:lang w:val="ru-RU"/>
        </w:rPr>
        <w:t xml:space="preserve">порядке будет предложено заключить договор на </w:t>
      </w:r>
      <w:r w:rsidRPr="00CE7782">
        <w:rPr>
          <w:rFonts w:ascii="GHEA Grapalat" w:hAnsi="GHEA Grapalat"/>
          <w:sz w:val="24"/>
          <w:szCs w:val="24"/>
          <w:lang w:val="ru-RU"/>
        </w:rPr>
        <w:t xml:space="preserve">поставку </w:t>
      </w:r>
      <w:r w:rsidRPr="00E73129">
        <w:rPr>
          <w:rFonts w:ascii="GHEA Grapalat" w:hAnsi="GHEA Grapalat" w:cs="Times New Roman"/>
          <w:b/>
          <w:bCs/>
          <w:sz w:val="24"/>
          <w:szCs w:val="24"/>
          <w:lang w:val="ru-RU" w:eastAsia="ru-RU" w:bidi="ru-RU"/>
        </w:rPr>
        <w:t>«</w:t>
      </w:r>
      <w:r w:rsidR="00F40669" w:rsidRPr="00F40669">
        <w:rPr>
          <w:rFonts w:ascii="GHEA Grapalat" w:hAnsi="GHEA Grapalat" w:cs="Times New Roman"/>
          <w:b/>
          <w:bCs/>
          <w:sz w:val="24"/>
          <w:szCs w:val="24"/>
          <w:lang w:val="ru-RU" w:eastAsia="ru-RU" w:bidi="ru-RU"/>
        </w:rPr>
        <w:t>Услуги технического осмотра</w:t>
      </w:r>
      <w:r w:rsidRPr="00E73129">
        <w:rPr>
          <w:rFonts w:ascii="GHEA Grapalat" w:hAnsi="GHEA Grapalat" w:cs="Times New Roman"/>
          <w:b/>
          <w:bCs/>
          <w:sz w:val="24"/>
          <w:szCs w:val="24"/>
          <w:lang w:val="ru-RU" w:eastAsia="ru-RU" w:bidi="ru-RU"/>
        </w:rPr>
        <w:t>»</w:t>
      </w:r>
      <w:r w:rsidRPr="00614550">
        <w:rPr>
          <w:rFonts w:ascii="GHEA Grapalat" w:hAnsi="GHEA Grapalat" w:cs="Times New Roman"/>
          <w:sz w:val="24"/>
          <w:szCs w:val="24"/>
          <w:lang w:val="ru-RU" w:eastAsia="ru-RU" w:bidi="ru-RU"/>
        </w:rPr>
        <w:t xml:space="preserve"> (далее — договор).</w:t>
      </w:r>
    </w:p>
    <w:p w14:paraId="6C81FF87" w14:textId="77777777" w:rsidR="006450CF" w:rsidRPr="009044F1" w:rsidRDefault="006450CF" w:rsidP="006450CF">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14:paraId="5234DB3F" w14:textId="77777777" w:rsidR="006450CF" w:rsidRDefault="006450CF" w:rsidP="006450CF">
      <w:pPr>
        <w:pStyle w:val="a3"/>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14:paraId="50CBEDCE" w14:textId="77777777" w:rsidR="006450CF" w:rsidRPr="003F762C" w:rsidRDefault="006450CF" w:rsidP="006450CF">
      <w:pPr>
        <w:pStyle w:val="a3"/>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14:paraId="3A6EE395" w14:textId="77777777" w:rsidR="006450CF" w:rsidRPr="00D5443D" w:rsidRDefault="006450CF" w:rsidP="006450CF">
      <w:pPr>
        <w:pStyle w:val="a3"/>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4B1DAC9C" w14:textId="77777777" w:rsidR="006450CF" w:rsidRPr="001B32D9" w:rsidRDefault="006450CF" w:rsidP="006450CF">
      <w:pPr>
        <w:pStyle w:val="a3"/>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Pr>
          <w:rFonts w:ascii="Courier New" w:hAnsi="Courier New" w:cs="Courier New"/>
          <w:i w:val="0"/>
          <w:sz w:val="24"/>
          <w:szCs w:val="24"/>
          <w:lang w:val="en-US"/>
        </w:rPr>
        <w:t> </w:t>
      </w:r>
      <w:r>
        <w:rPr>
          <w:rFonts w:ascii="GHEA Grapalat" w:hAnsi="GHEA Grapalat"/>
          <w:i w:val="0"/>
          <w:sz w:val="24"/>
          <w:szCs w:val="24"/>
        </w:rPr>
        <w:t>настоящей процедуре.</w:t>
      </w:r>
    </w:p>
    <w:p w14:paraId="4C73C293" w14:textId="71D277BF" w:rsidR="006450CF" w:rsidRPr="000F11E5" w:rsidRDefault="006450CF" w:rsidP="006450CF">
      <w:pPr>
        <w:pStyle w:val="a3"/>
        <w:widowControl w:val="0"/>
        <w:spacing w:line="240" w:lineRule="auto"/>
        <w:ind w:firstLine="567"/>
        <w:rPr>
          <w:rFonts w:ascii="GHEA Grapalat" w:hAnsi="GHEA Grapalat"/>
          <w:i w:val="0"/>
          <w:sz w:val="24"/>
          <w:szCs w:val="24"/>
        </w:rPr>
      </w:pPr>
      <w:r w:rsidRPr="000F11E5">
        <w:rPr>
          <w:rFonts w:ascii="GHEA Grapalat" w:hAnsi="GHEA Grapalat"/>
          <w:i w:val="0"/>
          <w:sz w:val="24"/>
          <w:szCs w:val="24"/>
        </w:rPr>
        <w:lastRenderedPageBreak/>
        <w:t xml:space="preserve">Заявки на </w:t>
      </w:r>
      <w:r>
        <w:rPr>
          <w:rFonts w:ascii="GHEA Grapalat" w:hAnsi="GHEA Grapalat"/>
          <w:i w:val="0"/>
          <w:sz w:val="24"/>
          <w:szCs w:val="24"/>
        </w:rPr>
        <w:t>на открытый конкурс</w:t>
      </w:r>
      <w:r w:rsidRPr="000F11E5">
        <w:rPr>
          <w:rFonts w:ascii="GHEA Grapalat" w:hAnsi="GHEA Grapalat"/>
          <w:i w:val="0"/>
          <w:sz w:val="24"/>
          <w:szCs w:val="24"/>
        </w:rPr>
        <w:t xml:space="preserve"> необходимо подавать по адресу</w:t>
      </w:r>
      <w:r w:rsidRPr="003C581E">
        <w:rPr>
          <w:rFonts w:ascii="GHEA Grapalat" w:hAnsi="GHEA Grapalat"/>
          <w:i w:val="0"/>
          <w:sz w:val="24"/>
          <w:szCs w:val="24"/>
        </w:rPr>
        <w:t xml:space="preserve">г. Ереван </w:t>
      </w:r>
      <w:r w:rsidRPr="00AF392F">
        <w:rPr>
          <w:rFonts w:ascii="GHEA Grapalat" w:hAnsi="GHEA Grapalat"/>
          <w:i w:val="0"/>
          <w:sz w:val="24"/>
          <w:szCs w:val="24"/>
        </w:rPr>
        <w:t>улица Туманяна 54</w:t>
      </w:r>
      <w:r w:rsidRPr="00FC3CE8">
        <w:rPr>
          <w:rFonts w:ascii="GHEA Grapalat" w:hAnsi="GHEA Grapalat"/>
          <w:i w:val="0"/>
          <w:sz w:val="24"/>
          <w:szCs w:val="24"/>
        </w:rPr>
        <w:t xml:space="preserve"> </w:t>
      </w:r>
      <w:r w:rsidRPr="000F0CA8">
        <w:rPr>
          <w:rFonts w:ascii="GHEA Grapalat" w:hAnsi="GHEA Grapalat"/>
          <w:i w:val="0"/>
          <w:sz w:val="24"/>
          <w:szCs w:val="24"/>
        </w:rPr>
        <w:t xml:space="preserve">в документарной форме, до </w:t>
      </w:r>
      <w:r w:rsidRPr="009759B9">
        <w:rPr>
          <w:rFonts w:ascii="GHEA Grapalat" w:hAnsi="GHEA Grapalat"/>
          <w:i w:val="0"/>
          <w:sz w:val="24"/>
          <w:szCs w:val="24"/>
        </w:rPr>
        <w:t>1</w:t>
      </w:r>
      <w:r w:rsidR="004E1FC9">
        <w:rPr>
          <w:rFonts w:ascii="GHEA Grapalat" w:hAnsi="GHEA Grapalat"/>
          <w:i w:val="0"/>
          <w:sz w:val="24"/>
          <w:szCs w:val="24"/>
          <w:lang w:val="hy-AM"/>
        </w:rPr>
        <w:t>4</w:t>
      </w:r>
      <w:r w:rsidR="004E1FC9">
        <w:rPr>
          <w:rFonts w:ascii="GHEA Grapalat" w:hAnsi="GHEA Grapalat"/>
          <w:i w:val="0"/>
          <w:sz w:val="24"/>
          <w:szCs w:val="24"/>
        </w:rPr>
        <w:t>:3</w:t>
      </w:r>
      <w:r w:rsidRPr="009759B9">
        <w:rPr>
          <w:rFonts w:ascii="GHEA Grapalat" w:hAnsi="GHEA Grapalat"/>
          <w:i w:val="0"/>
          <w:sz w:val="24"/>
          <w:szCs w:val="24"/>
        </w:rPr>
        <w:t xml:space="preserve">0 </w:t>
      </w:r>
      <w:r w:rsidRPr="000F0CA8">
        <w:rPr>
          <w:rFonts w:ascii="GHEA Grapalat" w:hAnsi="GHEA Grapalat"/>
          <w:i w:val="0"/>
          <w:sz w:val="24"/>
          <w:szCs w:val="24"/>
        </w:rPr>
        <w:t xml:space="preserve">часов </w:t>
      </w:r>
      <w:r w:rsidR="0067761C">
        <w:rPr>
          <w:rFonts w:ascii="GHEA Grapalat" w:hAnsi="GHEA Grapalat"/>
          <w:i w:val="0"/>
          <w:sz w:val="24"/>
          <w:szCs w:val="24"/>
          <w:lang w:val="hy-AM"/>
        </w:rPr>
        <w:t>7</w:t>
      </w:r>
      <w:r w:rsidRPr="000F0CA8">
        <w:rPr>
          <w:rFonts w:ascii="GHEA Grapalat" w:hAnsi="GHEA Grapalat"/>
          <w:i w:val="0"/>
          <w:sz w:val="24"/>
          <w:szCs w:val="24"/>
        </w:rPr>
        <w:t xml:space="preserve">-го дня со дня опубликования настоящего объявления. </w:t>
      </w:r>
    </w:p>
    <w:p w14:paraId="0FFC5C72" w14:textId="77777777" w:rsidR="006450CF" w:rsidRPr="00D85563" w:rsidRDefault="006450CF" w:rsidP="006450CF">
      <w:pPr>
        <w:pStyle w:val="a3"/>
        <w:widowControl w:val="0"/>
        <w:spacing w:after="160"/>
        <w:ind w:firstLine="0"/>
        <w:rPr>
          <w:rFonts w:ascii="GHEA Grapalat" w:hAnsi="GHEA Grapalat"/>
          <w:i w:val="0"/>
          <w:sz w:val="24"/>
          <w:szCs w:val="24"/>
        </w:rPr>
      </w:pPr>
      <w:r w:rsidRPr="00D85563">
        <w:rPr>
          <w:rFonts w:ascii="GHEA Grapalat" w:hAnsi="GHEA Grapalat"/>
          <w:i w:val="0"/>
          <w:sz w:val="24"/>
          <w:szCs w:val="24"/>
        </w:rPr>
        <w:t>Кроме армянского языка заявки могут быть поданы также на английском или русском языке.</w:t>
      </w:r>
    </w:p>
    <w:p w14:paraId="5F732920" w14:textId="6255917E" w:rsidR="006450CF" w:rsidRPr="000F11E5" w:rsidRDefault="006450CF" w:rsidP="006450CF">
      <w:pPr>
        <w:pStyle w:val="a3"/>
        <w:widowControl w:val="0"/>
        <w:spacing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r w:rsidRPr="003C581E">
        <w:rPr>
          <w:rFonts w:ascii="GHEA Grapalat" w:hAnsi="GHEA Grapalat"/>
          <w:i w:val="0"/>
          <w:sz w:val="24"/>
          <w:szCs w:val="24"/>
        </w:rPr>
        <w:t xml:space="preserve">г. Ереван </w:t>
      </w:r>
      <w:r w:rsidRPr="00AF392F">
        <w:rPr>
          <w:rFonts w:ascii="GHEA Grapalat" w:hAnsi="GHEA Grapalat"/>
          <w:i w:val="0"/>
          <w:sz w:val="24"/>
          <w:szCs w:val="24"/>
        </w:rPr>
        <w:t>улица Туманяна 54</w:t>
      </w:r>
      <w:r w:rsidRPr="000F0CA8">
        <w:rPr>
          <w:rFonts w:ascii="GHEA Grapalat" w:hAnsi="GHEA Grapalat"/>
          <w:i w:val="0"/>
          <w:sz w:val="24"/>
          <w:szCs w:val="24"/>
        </w:rPr>
        <w:t xml:space="preserve">, в </w:t>
      </w:r>
      <w:r w:rsidRPr="009759B9">
        <w:rPr>
          <w:rFonts w:ascii="GHEA Grapalat" w:hAnsi="GHEA Grapalat"/>
          <w:i w:val="0"/>
          <w:sz w:val="24"/>
          <w:szCs w:val="24"/>
        </w:rPr>
        <w:t>1</w:t>
      </w:r>
      <w:r w:rsidR="004E1FC9">
        <w:rPr>
          <w:rFonts w:ascii="GHEA Grapalat" w:hAnsi="GHEA Grapalat"/>
          <w:i w:val="0"/>
          <w:sz w:val="24"/>
          <w:szCs w:val="24"/>
          <w:lang w:val="hy-AM"/>
        </w:rPr>
        <w:t>4</w:t>
      </w:r>
      <w:r w:rsidR="004E1FC9">
        <w:rPr>
          <w:rFonts w:ascii="GHEA Grapalat" w:hAnsi="GHEA Grapalat"/>
          <w:i w:val="0"/>
          <w:sz w:val="24"/>
          <w:szCs w:val="24"/>
        </w:rPr>
        <w:t>:3</w:t>
      </w:r>
      <w:r w:rsidRPr="009759B9">
        <w:rPr>
          <w:rFonts w:ascii="GHEA Grapalat" w:hAnsi="GHEA Grapalat"/>
          <w:i w:val="0"/>
          <w:sz w:val="24"/>
          <w:szCs w:val="24"/>
        </w:rPr>
        <w:t>0</w:t>
      </w:r>
      <w:r>
        <w:rPr>
          <w:rFonts w:ascii="GHEA Grapalat" w:hAnsi="GHEA Grapalat"/>
          <w:i w:val="0"/>
          <w:sz w:val="24"/>
          <w:szCs w:val="24"/>
        </w:rPr>
        <w:t xml:space="preserve"> часов "</w:t>
      </w:r>
      <w:r w:rsidR="00F40669">
        <w:rPr>
          <w:rFonts w:ascii="GHEA Grapalat" w:hAnsi="GHEA Grapalat"/>
          <w:i w:val="0"/>
          <w:sz w:val="24"/>
          <w:szCs w:val="24"/>
          <w:lang w:val="hy-AM"/>
        </w:rPr>
        <w:t>2</w:t>
      </w:r>
      <w:r w:rsidR="00B1263E">
        <w:rPr>
          <w:rFonts w:ascii="GHEA Grapalat" w:hAnsi="GHEA Grapalat"/>
          <w:i w:val="0"/>
          <w:sz w:val="24"/>
          <w:szCs w:val="24"/>
          <w:lang w:val="hy-AM"/>
        </w:rPr>
        <w:t>6</w:t>
      </w:r>
      <w:r>
        <w:rPr>
          <w:rFonts w:ascii="GHEA Grapalat" w:hAnsi="GHEA Grapalat"/>
          <w:i w:val="0"/>
          <w:sz w:val="24"/>
          <w:szCs w:val="24"/>
        </w:rPr>
        <w:t xml:space="preserve">" </w:t>
      </w:r>
      <w:r w:rsidR="00F40669">
        <w:rPr>
          <w:rFonts w:ascii="GHEA Grapalat" w:hAnsi="GHEA Grapalat"/>
          <w:i w:val="0"/>
          <w:sz w:val="24"/>
          <w:szCs w:val="24"/>
          <w:lang w:val="hy-AM"/>
        </w:rPr>
        <w:t>01</w:t>
      </w:r>
      <w:r w:rsidRPr="0064601D">
        <w:rPr>
          <w:rFonts w:ascii="GHEA Grapalat" w:hAnsi="GHEA Grapalat"/>
          <w:i w:val="0"/>
          <w:sz w:val="24"/>
          <w:szCs w:val="24"/>
        </w:rPr>
        <w:t xml:space="preserve"> </w:t>
      </w:r>
      <w:r w:rsidRPr="009759B9">
        <w:rPr>
          <w:rFonts w:ascii="GHEA Grapalat" w:hAnsi="GHEA Grapalat"/>
          <w:i w:val="0"/>
          <w:sz w:val="24"/>
          <w:szCs w:val="24"/>
        </w:rPr>
        <w:t>202</w:t>
      </w:r>
      <w:r w:rsidR="004E1FC9">
        <w:rPr>
          <w:rFonts w:ascii="GHEA Grapalat" w:hAnsi="GHEA Grapalat"/>
          <w:i w:val="0"/>
          <w:sz w:val="24"/>
          <w:szCs w:val="24"/>
          <w:lang w:val="hy-AM"/>
        </w:rPr>
        <w:t>6</w:t>
      </w:r>
      <w:r>
        <w:rPr>
          <w:rFonts w:ascii="GHEA Grapalat" w:hAnsi="GHEA Grapalat"/>
          <w:i w:val="0"/>
          <w:sz w:val="24"/>
          <w:szCs w:val="24"/>
        </w:rPr>
        <w:t>".</w:t>
      </w:r>
    </w:p>
    <w:p w14:paraId="5FFD94CD" w14:textId="77777777" w:rsidR="006450CF" w:rsidRPr="003A1EBB" w:rsidRDefault="006450CF" w:rsidP="006450CF">
      <w:pPr>
        <w:pStyle w:val="a3"/>
        <w:widowControl w:val="0"/>
        <w:spacing w:after="160"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p>
    <w:p w14:paraId="1E42770F" w14:textId="77777777" w:rsidR="006450CF" w:rsidRPr="00FC3CE8" w:rsidRDefault="006450CF" w:rsidP="006450CF">
      <w:pPr>
        <w:pStyle w:val="a3"/>
        <w:widowControl w:val="0"/>
        <w:spacing w:line="240" w:lineRule="auto"/>
        <w:ind w:firstLine="0"/>
        <w:rPr>
          <w:rFonts w:ascii="GHEA Grapalat" w:hAnsi="GHEA Grapalat"/>
          <w:i w:val="0"/>
          <w:sz w:val="24"/>
          <w:szCs w:val="24"/>
        </w:rPr>
      </w:pPr>
      <w:r w:rsidRPr="00FC3CE8">
        <w:rPr>
          <w:rFonts w:ascii="GHEA Grapalat" w:hAnsi="GHEA Grapalat"/>
          <w:i w:val="0"/>
          <w:sz w:val="24"/>
          <w:szCs w:val="24"/>
        </w:rPr>
        <w:t>Ареват Аветисян</w:t>
      </w:r>
    </w:p>
    <w:p w14:paraId="76DE3437" w14:textId="77777777" w:rsidR="006450CF" w:rsidRPr="003A1EBB" w:rsidRDefault="006450CF" w:rsidP="006450CF">
      <w:pPr>
        <w:pStyle w:val="a3"/>
        <w:widowControl w:val="0"/>
        <w:spacing w:after="160" w:line="240" w:lineRule="auto"/>
        <w:ind w:left="993" w:firstLine="0"/>
        <w:rPr>
          <w:rFonts w:ascii="GHEA Grapalat" w:hAnsi="GHEA Grapalat"/>
          <w:i w:val="0"/>
          <w:sz w:val="16"/>
          <w:szCs w:val="16"/>
        </w:rPr>
      </w:pPr>
      <w:r w:rsidRPr="00BE1C5E">
        <w:rPr>
          <w:rFonts w:ascii="GHEA Grapalat" w:hAnsi="GHEA Grapalat"/>
          <w:i w:val="0"/>
          <w:sz w:val="16"/>
          <w:szCs w:val="16"/>
        </w:rPr>
        <w:t>имя, фамилия</w:t>
      </w:r>
    </w:p>
    <w:p w14:paraId="458623E8" w14:textId="77777777" w:rsidR="006450CF" w:rsidRPr="001A4585" w:rsidRDefault="006450CF" w:rsidP="006450CF">
      <w:pPr>
        <w:pStyle w:val="a3"/>
        <w:widowControl w:val="0"/>
        <w:spacing w:line="240" w:lineRule="auto"/>
        <w:ind w:left="1701" w:firstLine="0"/>
        <w:rPr>
          <w:rFonts w:ascii="GHEA Grapalat" w:hAnsi="GHEA Grapalat"/>
          <w:i w:val="0"/>
          <w:sz w:val="24"/>
          <w:szCs w:val="24"/>
          <w:u w:val="single"/>
        </w:rPr>
      </w:pPr>
      <w:r w:rsidRPr="009044F1">
        <w:rPr>
          <w:rFonts w:ascii="GHEA Grapalat" w:hAnsi="GHEA Grapalat"/>
          <w:i w:val="0"/>
          <w:sz w:val="24"/>
          <w:szCs w:val="24"/>
        </w:rPr>
        <w:t>Телефон</w:t>
      </w:r>
      <w:r w:rsidRPr="001A4585">
        <w:rPr>
          <w:rFonts w:ascii="GHEA Grapalat" w:hAnsi="GHEA Grapalat"/>
          <w:i w:val="0"/>
          <w:sz w:val="24"/>
          <w:szCs w:val="24"/>
        </w:rPr>
        <w:t xml:space="preserve"> </w:t>
      </w:r>
      <w:r w:rsidRPr="00CF6F9C">
        <w:rPr>
          <w:rFonts w:ascii="GHEA Grapalat" w:hAnsi="GHEA Grapalat"/>
          <w:i w:val="0"/>
          <w:sz w:val="24"/>
          <w:szCs w:val="24"/>
        </w:rPr>
        <w:t>09</w:t>
      </w:r>
      <w:r w:rsidRPr="001A4585">
        <w:rPr>
          <w:rFonts w:ascii="GHEA Grapalat" w:hAnsi="GHEA Grapalat"/>
          <w:i w:val="0"/>
          <w:sz w:val="24"/>
          <w:szCs w:val="24"/>
        </w:rPr>
        <w:t>3</w:t>
      </w:r>
      <w:r w:rsidRPr="00CF6F9C">
        <w:rPr>
          <w:rFonts w:ascii="GHEA Grapalat" w:hAnsi="GHEA Grapalat"/>
          <w:i w:val="0"/>
          <w:sz w:val="24"/>
          <w:szCs w:val="24"/>
        </w:rPr>
        <w:t>-</w:t>
      </w:r>
      <w:r w:rsidRPr="001A4585">
        <w:rPr>
          <w:rFonts w:ascii="GHEA Grapalat" w:hAnsi="GHEA Grapalat"/>
          <w:i w:val="0"/>
          <w:sz w:val="24"/>
          <w:szCs w:val="24"/>
        </w:rPr>
        <w:t>72-24-27</w:t>
      </w:r>
    </w:p>
    <w:p w14:paraId="461C53EC" w14:textId="222D5D5E" w:rsidR="006450CF" w:rsidRPr="002A1472" w:rsidRDefault="006450CF" w:rsidP="006450CF">
      <w:pPr>
        <w:pStyle w:val="a3"/>
        <w:widowControl w:val="0"/>
        <w:spacing w:line="240" w:lineRule="auto"/>
        <w:ind w:left="1701" w:firstLine="0"/>
        <w:rPr>
          <w:rFonts w:ascii="GHEA Grapalat" w:hAnsi="GHEA Grapalat"/>
          <w:i w:val="0"/>
          <w:sz w:val="24"/>
          <w:szCs w:val="24"/>
        </w:rPr>
      </w:pPr>
      <w:r w:rsidRPr="009044F1">
        <w:rPr>
          <w:rFonts w:ascii="GHEA Grapalat" w:hAnsi="GHEA Grapalat"/>
          <w:i w:val="0"/>
          <w:sz w:val="24"/>
          <w:szCs w:val="24"/>
        </w:rPr>
        <w:t>Электронная почта</w:t>
      </w:r>
      <w:r w:rsidRPr="001A4585">
        <w:rPr>
          <w:rFonts w:ascii="GHEA Grapalat" w:hAnsi="GHEA Grapalat"/>
          <w:i w:val="0"/>
          <w:sz w:val="24"/>
          <w:szCs w:val="24"/>
        </w:rPr>
        <w:t xml:space="preserve"> </w:t>
      </w:r>
      <w:hyperlink r:id="rId8" w:history="1">
        <w:r w:rsidR="004E1FC9" w:rsidRPr="0067687D">
          <w:rPr>
            <w:rStyle w:val="a9"/>
            <w:rFonts w:ascii="GHEA Grapalat" w:hAnsi="GHEA Grapalat"/>
            <w:i w:val="0"/>
            <w:sz w:val="24"/>
            <w:szCs w:val="24"/>
            <w:lang w:val="en-US"/>
          </w:rPr>
          <w:t>operaballet</w:t>
        </w:r>
        <w:r w:rsidR="004E1FC9" w:rsidRPr="0067687D">
          <w:rPr>
            <w:rStyle w:val="a9"/>
            <w:rFonts w:ascii="GHEA Grapalat" w:hAnsi="GHEA Grapalat"/>
            <w:i w:val="0"/>
            <w:sz w:val="24"/>
            <w:szCs w:val="24"/>
          </w:rPr>
          <w:t>.</w:t>
        </w:r>
        <w:r w:rsidR="004E1FC9" w:rsidRPr="0067687D">
          <w:rPr>
            <w:rStyle w:val="a9"/>
            <w:rFonts w:ascii="GHEA Grapalat" w:hAnsi="GHEA Grapalat"/>
            <w:i w:val="0"/>
            <w:sz w:val="24"/>
            <w:szCs w:val="24"/>
            <w:lang w:val="en-US"/>
          </w:rPr>
          <w:t>gnumner</w:t>
        </w:r>
        <w:r w:rsidR="004E1FC9" w:rsidRPr="0067687D">
          <w:rPr>
            <w:rStyle w:val="a9"/>
            <w:rFonts w:ascii="GHEA Grapalat" w:hAnsi="GHEA Grapalat"/>
            <w:i w:val="0"/>
            <w:sz w:val="24"/>
            <w:szCs w:val="24"/>
            <w:lang w:val="hy-AM"/>
          </w:rPr>
          <w:t>2025</w:t>
        </w:r>
        <w:r w:rsidR="004E1FC9" w:rsidRPr="0067687D">
          <w:rPr>
            <w:rStyle w:val="a9"/>
            <w:rFonts w:ascii="GHEA Grapalat" w:hAnsi="GHEA Grapalat"/>
            <w:i w:val="0"/>
            <w:sz w:val="24"/>
            <w:szCs w:val="24"/>
          </w:rPr>
          <w:t>@</w:t>
        </w:r>
        <w:r w:rsidR="004E1FC9" w:rsidRPr="0067687D">
          <w:rPr>
            <w:rStyle w:val="a9"/>
            <w:rFonts w:ascii="GHEA Grapalat" w:hAnsi="GHEA Grapalat"/>
            <w:i w:val="0"/>
            <w:sz w:val="24"/>
            <w:szCs w:val="24"/>
            <w:lang w:val="en-US"/>
          </w:rPr>
          <w:t>gmail</w:t>
        </w:r>
        <w:r w:rsidR="004E1FC9" w:rsidRPr="0067687D">
          <w:rPr>
            <w:rStyle w:val="a9"/>
            <w:rFonts w:ascii="GHEA Grapalat" w:hAnsi="GHEA Grapalat"/>
            <w:i w:val="0"/>
            <w:sz w:val="24"/>
            <w:szCs w:val="24"/>
          </w:rPr>
          <w:t>.</w:t>
        </w:r>
        <w:r w:rsidR="004E1FC9" w:rsidRPr="0067687D">
          <w:rPr>
            <w:rStyle w:val="a9"/>
            <w:rFonts w:ascii="GHEA Grapalat" w:hAnsi="GHEA Grapalat"/>
            <w:i w:val="0"/>
            <w:sz w:val="24"/>
            <w:szCs w:val="24"/>
            <w:lang w:val="en-US"/>
          </w:rPr>
          <w:t>com</w:t>
        </w:r>
      </w:hyperlink>
    </w:p>
    <w:p w14:paraId="47CC5A01" w14:textId="77777777" w:rsidR="006450CF" w:rsidRPr="002A1472" w:rsidRDefault="006450CF" w:rsidP="006450CF">
      <w:pPr>
        <w:pStyle w:val="a3"/>
        <w:widowControl w:val="0"/>
        <w:spacing w:line="240" w:lineRule="auto"/>
        <w:ind w:left="1701" w:firstLine="0"/>
        <w:rPr>
          <w:rFonts w:ascii="GHEA Grapalat" w:hAnsi="GHEA Grapalat"/>
          <w:i w:val="0"/>
          <w:sz w:val="24"/>
          <w:szCs w:val="24"/>
          <w:u w:val="single"/>
        </w:rPr>
      </w:pPr>
    </w:p>
    <w:p w14:paraId="05A5A6F8" w14:textId="77777777" w:rsidR="006450CF" w:rsidRPr="00DD2B43" w:rsidRDefault="006450CF" w:rsidP="006450CF">
      <w:pPr>
        <w:pStyle w:val="a3"/>
        <w:widowControl w:val="0"/>
        <w:spacing w:line="240" w:lineRule="auto"/>
        <w:ind w:firstLine="0"/>
        <w:jc w:val="left"/>
        <w:rPr>
          <w:rFonts w:ascii="GHEA Grapalat" w:hAnsi="GHEA Grapalat"/>
          <w:i w:val="0"/>
          <w:sz w:val="16"/>
          <w:szCs w:val="24"/>
        </w:rPr>
      </w:pPr>
      <w:r w:rsidRPr="009044F1">
        <w:rPr>
          <w:rFonts w:ascii="GHEA Grapalat" w:hAnsi="GHEA Grapalat"/>
          <w:i w:val="0"/>
          <w:sz w:val="24"/>
          <w:szCs w:val="24"/>
        </w:rPr>
        <w:t xml:space="preserve">Заказчик </w:t>
      </w:r>
      <w:r w:rsidRPr="00B31669">
        <w:rPr>
          <w:rFonts w:ascii="GHEA Grapalat" w:hAnsi="GHEA Grapalat"/>
          <w:sz w:val="24"/>
          <w:szCs w:val="24"/>
        </w:rPr>
        <w:t>Армянский театр оперы и балета имени А. А. Спендиарова</w:t>
      </w:r>
    </w:p>
    <w:p w14:paraId="3F0319F6" w14:textId="77777777" w:rsidR="006450CF" w:rsidRPr="00D5443D" w:rsidRDefault="006450CF" w:rsidP="006450CF">
      <w:pPr>
        <w:pStyle w:val="a3"/>
        <w:widowControl w:val="0"/>
        <w:spacing w:after="160" w:line="240" w:lineRule="auto"/>
        <w:ind w:left="3969" w:firstLine="0"/>
        <w:rPr>
          <w:rFonts w:ascii="GHEA Grapalat" w:hAnsi="GHEA Grapalat"/>
          <w:i w:val="0"/>
          <w:sz w:val="16"/>
          <w:szCs w:val="16"/>
        </w:rPr>
      </w:pPr>
      <w:r>
        <w:rPr>
          <w:rFonts w:ascii="GHEA Grapalat" w:hAnsi="GHEA Grapalat" w:cs="Sylfaen"/>
          <w:b/>
        </w:rPr>
        <w:br w:type="page"/>
      </w:r>
    </w:p>
    <w:p w14:paraId="7507D019" w14:textId="77777777" w:rsidR="006450CF" w:rsidRPr="009044F1" w:rsidRDefault="006450CF" w:rsidP="006450CF">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14:paraId="47C75833" w14:textId="77777777" w:rsidR="006450CF" w:rsidRDefault="006450CF" w:rsidP="006450CF">
      <w:pPr>
        <w:pStyle w:val="a3"/>
        <w:widowControl w:val="0"/>
        <w:spacing w:after="160" w:line="240" w:lineRule="auto"/>
        <w:ind w:firstLine="0"/>
        <w:jc w:val="right"/>
        <w:rPr>
          <w:rFonts w:ascii="GHEA Grapalat" w:hAnsi="GHEA Grapalat"/>
          <w:sz w:val="24"/>
          <w:szCs w:val="24"/>
        </w:rPr>
      </w:pPr>
      <w:r w:rsidRPr="009044F1">
        <w:rPr>
          <w:rFonts w:ascii="GHEA Grapalat" w:hAnsi="GHEA Grapalat"/>
        </w:rPr>
        <w:t xml:space="preserve">Решением Оценочной комиссии </w:t>
      </w:r>
      <w:r>
        <w:rPr>
          <w:rFonts w:ascii="GHEA Grapalat" w:hAnsi="GHEA Grapalat"/>
          <w:sz w:val="24"/>
          <w:szCs w:val="24"/>
        </w:rPr>
        <w:t>запрос котировок</w:t>
      </w:r>
    </w:p>
    <w:p w14:paraId="458F85F4" w14:textId="002E5DFC" w:rsidR="006450CF" w:rsidRPr="00F40669" w:rsidRDefault="006450CF" w:rsidP="006450CF">
      <w:pPr>
        <w:pStyle w:val="a3"/>
        <w:widowControl w:val="0"/>
        <w:spacing w:after="160" w:line="240" w:lineRule="auto"/>
        <w:ind w:firstLine="0"/>
        <w:jc w:val="right"/>
        <w:rPr>
          <w:rFonts w:ascii="GHEA Grapalat" w:hAnsi="GHEA Grapalat"/>
          <w:i w:val="0"/>
          <w:sz w:val="24"/>
          <w:szCs w:val="24"/>
          <w:lang w:val="hy-AM"/>
        </w:rPr>
      </w:pPr>
      <w:r w:rsidRPr="009044F1">
        <w:rPr>
          <w:rFonts w:ascii="GHEA Grapalat" w:hAnsi="GHEA Grapalat"/>
          <w:i w:val="0"/>
        </w:rPr>
        <w:t xml:space="preserve"> </w:t>
      </w:r>
      <w:r w:rsidRPr="009044F1">
        <w:rPr>
          <w:rFonts w:ascii="GHEA Grapalat" w:hAnsi="GHEA Grapalat"/>
        </w:rPr>
        <w:t xml:space="preserve">под кодом </w:t>
      </w:r>
      <w:r w:rsidRPr="00E34410">
        <w:rPr>
          <w:rFonts w:ascii="GHEA Grapalat" w:hAnsi="GHEA Grapalat"/>
          <w:i w:val="0"/>
          <w:sz w:val="24"/>
          <w:szCs w:val="24"/>
        </w:rPr>
        <w:t>О</w:t>
      </w:r>
      <w:r>
        <w:rPr>
          <w:rFonts w:ascii="GHEA Grapalat" w:hAnsi="GHEA Grapalat"/>
          <w:i w:val="0"/>
          <w:sz w:val="24"/>
          <w:szCs w:val="24"/>
          <w:lang w:val="en-US"/>
        </w:rPr>
        <w:t>B</w:t>
      </w:r>
      <w:r w:rsidRPr="00E34410">
        <w:rPr>
          <w:rFonts w:ascii="GHEA Grapalat" w:hAnsi="GHEA Grapalat"/>
          <w:i w:val="0"/>
          <w:sz w:val="24"/>
          <w:szCs w:val="24"/>
        </w:rPr>
        <w:t>Т</w:t>
      </w:r>
      <w:r>
        <w:rPr>
          <w:rFonts w:ascii="GHEA Grapalat" w:hAnsi="GHEA Grapalat"/>
          <w:i w:val="0"/>
          <w:sz w:val="24"/>
          <w:szCs w:val="24"/>
        </w:rPr>
        <w:t>-</w:t>
      </w:r>
      <w:r>
        <w:rPr>
          <w:rFonts w:ascii="GHEA Grapalat" w:hAnsi="GHEA Grapalat"/>
          <w:i w:val="0"/>
          <w:sz w:val="24"/>
          <w:szCs w:val="24"/>
          <w:lang w:val="en-US"/>
        </w:rPr>
        <w:t>GHT</w:t>
      </w:r>
      <w:r>
        <w:rPr>
          <w:rFonts w:ascii="GHEA Grapalat" w:hAnsi="GHEA Grapalat"/>
          <w:i w:val="0"/>
          <w:sz w:val="24"/>
          <w:szCs w:val="24"/>
        </w:rPr>
        <w:t>sDzB-</w:t>
      </w:r>
      <w:r w:rsidRPr="00E34410">
        <w:rPr>
          <w:rFonts w:ascii="GHEA Grapalat" w:hAnsi="GHEA Grapalat"/>
          <w:i w:val="0"/>
          <w:sz w:val="24"/>
          <w:szCs w:val="24"/>
        </w:rPr>
        <w:t>2</w:t>
      </w:r>
      <w:r w:rsidR="004E1FC9">
        <w:rPr>
          <w:rFonts w:ascii="GHEA Grapalat" w:hAnsi="GHEA Grapalat"/>
          <w:i w:val="0"/>
          <w:sz w:val="24"/>
          <w:szCs w:val="24"/>
          <w:lang w:val="hy-AM"/>
        </w:rPr>
        <w:t>6</w:t>
      </w:r>
      <w:r w:rsidRPr="00E34410">
        <w:rPr>
          <w:rFonts w:ascii="GHEA Grapalat" w:hAnsi="GHEA Grapalat"/>
          <w:i w:val="0"/>
          <w:sz w:val="24"/>
          <w:szCs w:val="24"/>
        </w:rPr>
        <w:t>/</w:t>
      </w:r>
      <w:r w:rsidR="00832CC7">
        <w:rPr>
          <w:rFonts w:ascii="GHEA Grapalat" w:hAnsi="GHEA Grapalat"/>
          <w:i w:val="0"/>
          <w:sz w:val="24"/>
          <w:szCs w:val="24"/>
        </w:rPr>
        <w:t>0</w:t>
      </w:r>
      <w:r w:rsidR="00F40669">
        <w:rPr>
          <w:rFonts w:ascii="GHEA Grapalat" w:hAnsi="GHEA Grapalat"/>
          <w:i w:val="0"/>
          <w:sz w:val="24"/>
          <w:szCs w:val="24"/>
          <w:lang w:val="hy-AM"/>
        </w:rPr>
        <w:t>4</w:t>
      </w:r>
    </w:p>
    <w:p w14:paraId="2E12AAEC" w14:textId="3DF0A674" w:rsidR="006450CF" w:rsidRPr="009044F1" w:rsidRDefault="006450CF" w:rsidP="006450CF">
      <w:pPr>
        <w:pStyle w:val="aa"/>
        <w:widowControl w:val="0"/>
        <w:spacing w:after="160"/>
        <w:ind w:firstLine="567"/>
        <w:jc w:val="right"/>
        <w:rPr>
          <w:rFonts w:ascii="GHEA Grapalat" w:hAnsi="GHEA Grapalat"/>
          <w:i/>
        </w:rPr>
      </w:pPr>
      <w:r>
        <w:rPr>
          <w:rFonts w:ascii="GHEA Grapalat" w:hAnsi="GHEA Grapalat"/>
          <w:i/>
        </w:rPr>
        <w:t xml:space="preserve">№ </w:t>
      </w:r>
      <w:r w:rsidRPr="00056FF4">
        <w:rPr>
          <w:rFonts w:ascii="GHEA Grapalat" w:hAnsi="GHEA Grapalat"/>
          <w:i/>
        </w:rPr>
        <w:t>3</w:t>
      </w:r>
      <w:r w:rsidRPr="009044F1">
        <w:rPr>
          <w:rFonts w:ascii="GHEA Grapalat" w:hAnsi="GHEA Grapalat"/>
          <w:i/>
        </w:rPr>
        <w:t xml:space="preserve"> от </w:t>
      </w:r>
      <w:r w:rsidR="00B1263E">
        <w:rPr>
          <w:rFonts w:ascii="GHEA Grapalat" w:hAnsi="GHEA Grapalat"/>
          <w:i/>
          <w:lang w:val="hy-AM"/>
        </w:rPr>
        <w:t>19</w:t>
      </w:r>
      <w:r w:rsidRPr="00E34410">
        <w:rPr>
          <w:rFonts w:ascii="GHEA Grapalat" w:hAnsi="GHEA Grapalat"/>
          <w:i/>
        </w:rPr>
        <w:t>.</w:t>
      </w:r>
      <w:r w:rsidR="00F40669">
        <w:rPr>
          <w:rFonts w:ascii="GHEA Grapalat" w:hAnsi="GHEA Grapalat"/>
          <w:i/>
          <w:lang w:val="hy-AM"/>
        </w:rPr>
        <w:t>01</w:t>
      </w:r>
      <w:r w:rsidRPr="00E34410">
        <w:rPr>
          <w:rFonts w:ascii="GHEA Grapalat" w:hAnsi="GHEA Grapalat"/>
          <w:i/>
        </w:rPr>
        <w:t>.202</w:t>
      </w:r>
      <w:r w:rsidR="004E1FC9">
        <w:rPr>
          <w:rFonts w:ascii="GHEA Grapalat" w:hAnsi="GHEA Grapalat"/>
          <w:i/>
          <w:lang w:val="hy-AM"/>
        </w:rPr>
        <w:t>6</w:t>
      </w:r>
      <w:r>
        <w:rPr>
          <w:rFonts w:ascii="GHEA Grapalat" w:hAnsi="GHEA Grapalat"/>
          <w:i/>
        </w:rPr>
        <w:t xml:space="preserve"> </w:t>
      </w:r>
      <w:r w:rsidRPr="009044F1">
        <w:rPr>
          <w:rFonts w:ascii="GHEA Grapalat" w:hAnsi="GHEA Grapalat"/>
          <w:i/>
        </w:rPr>
        <w:t>г.</w:t>
      </w:r>
    </w:p>
    <w:p w14:paraId="1D33EBF0" w14:textId="77777777" w:rsidR="006450CF" w:rsidRPr="009044F1" w:rsidRDefault="006450CF" w:rsidP="006450CF">
      <w:pPr>
        <w:pStyle w:val="aa"/>
        <w:widowControl w:val="0"/>
        <w:spacing w:after="160"/>
        <w:ind w:right="-7" w:firstLine="567"/>
        <w:jc w:val="center"/>
        <w:rPr>
          <w:rFonts w:ascii="GHEA Grapalat" w:hAnsi="GHEA Grapalat"/>
        </w:rPr>
      </w:pPr>
    </w:p>
    <w:p w14:paraId="10988BC5" w14:textId="77777777" w:rsidR="006450CF" w:rsidRDefault="006450CF" w:rsidP="006450CF">
      <w:pPr>
        <w:pStyle w:val="aa"/>
        <w:widowControl w:val="0"/>
        <w:spacing w:after="160"/>
        <w:ind w:right="-7" w:firstLine="567"/>
        <w:jc w:val="center"/>
        <w:rPr>
          <w:rFonts w:ascii="GHEA Grapalat" w:hAnsi="GHEA Grapalat"/>
          <w:i/>
        </w:rPr>
      </w:pPr>
    </w:p>
    <w:p w14:paraId="4736CAC6" w14:textId="77777777" w:rsidR="006450CF" w:rsidRPr="00DD2B43" w:rsidRDefault="006450CF" w:rsidP="006450CF">
      <w:pPr>
        <w:pStyle w:val="a3"/>
        <w:widowControl w:val="0"/>
        <w:spacing w:line="240" w:lineRule="auto"/>
        <w:ind w:firstLine="0"/>
        <w:jc w:val="center"/>
        <w:rPr>
          <w:rFonts w:ascii="GHEA Grapalat" w:hAnsi="GHEA Grapalat"/>
          <w:i w:val="0"/>
          <w:sz w:val="16"/>
          <w:szCs w:val="24"/>
        </w:rPr>
      </w:pPr>
      <w:r w:rsidRPr="00B31669">
        <w:rPr>
          <w:rFonts w:ascii="GHEA Grapalat" w:hAnsi="GHEA Grapalat"/>
          <w:sz w:val="24"/>
          <w:szCs w:val="24"/>
        </w:rPr>
        <w:t>Армянский театр оперы и балета имени А. А. Спендиарова</w:t>
      </w:r>
    </w:p>
    <w:p w14:paraId="1C0DEF57" w14:textId="77777777" w:rsidR="006450CF" w:rsidRPr="003A1EBB" w:rsidRDefault="006450CF" w:rsidP="006450CF">
      <w:pPr>
        <w:pStyle w:val="aa"/>
        <w:widowControl w:val="0"/>
        <w:spacing w:after="160"/>
        <w:ind w:right="-7" w:firstLine="567"/>
        <w:jc w:val="center"/>
        <w:rPr>
          <w:rFonts w:ascii="GHEA Grapalat" w:hAnsi="GHEA Grapalat"/>
        </w:rPr>
      </w:pPr>
    </w:p>
    <w:p w14:paraId="5DA3952D" w14:textId="77777777" w:rsidR="006450CF" w:rsidRPr="003A1EBB" w:rsidRDefault="006450CF" w:rsidP="006450CF">
      <w:pPr>
        <w:pStyle w:val="aa"/>
        <w:widowControl w:val="0"/>
        <w:spacing w:after="160"/>
        <w:ind w:right="-7" w:firstLine="567"/>
        <w:jc w:val="center"/>
        <w:rPr>
          <w:rFonts w:ascii="GHEA Grapalat" w:hAnsi="GHEA Grapalat"/>
        </w:rPr>
      </w:pPr>
    </w:p>
    <w:p w14:paraId="679EBE81" w14:textId="77777777" w:rsidR="006450CF" w:rsidRPr="009044F1" w:rsidRDefault="006450CF" w:rsidP="006450CF">
      <w:pPr>
        <w:pStyle w:val="aa"/>
        <w:widowControl w:val="0"/>
        <w:spacing w:after="160"/>
        <w:ind w:right="-7" w:firstLine="567"/>
        <w:jc w:val="center"/>
        <w:rPr>
          <w:rFonts w:ascii="GHEA Grapalat" w:hAnsi="GHEA Grapalat" w:cs="Sylfaen"/>
        </w:rPr>
      </w:pPr>
      <w:r>
        <w:rPr>
          <w:rFonts w:ascii="GHEA Grapalat" w:hAnsi="GHEA Grapalat"/>
        </w:rPr>
        <w:t>ПРИГЛАШЕНИ</w:t>
      </w:r>
      <w:r w:rsidRPr="009044F1">
        <w:rPr>
          <w:rFonts w:ascii="GHEA Grapalat" w:hAnsi="GHEA Grapalat"/>
        </w:rPr>
        <w:t>Е</w:t>
      </w:r>
    </w:p>
    <w:p w14:paraId="1083C1CD" w14:textId="77777777" w:rsidR="006450CF" w:rsidRPr="009044F1" w:rsidRDefault="006450CF" w:rsidP="006450CF">
      <w:pPr>
        <w:pStyle w:val="aa"/>
        <w:widowControl w:val="0"/>
        <w:spacing w:after="160"/>
        <w:ind w:right="-7" w:firstLine="567"/>
        <w:jc w:val="center"/>
        <w:rPr>
          <w:rFonts w:ascii="GHEA Grapalat" w:hAnsi="GHEA Grapalat" w:cs="Sylfaen"/>
        </w:rPr>
      </w:pPr>
    </w:p>
    <w:p w14:paraId="082518CB" w14:textId="10341CE2" w:rsidR="00F40669" w:rsidRPr="00F40669" w:rsidRDefault="006450CF" w:rsidP="00F40669">
      <w:pPr>
        <w:pStyle w:val="a3"/>
        <w:widowControl w:val="0"/>
        <w:spacing w:line="240" w:lineRule="auto"/>
        <w:jc w:val="center"/>
        <w:rPr>
          <w:rFonts w:ascii="GHEA Grapalat" w:hAnsi="GHEA Grapalat"/>
          <w:b/>
          <w:bCs/>
          <w:sz w:val="24"/>
          <w:szCs w:val="24"/>
        </w:rPr>
      </w:pPr>
      <w:r w:rsidRPr="00F719FB">
        <w:rPr>
          <w:rFonts w:ascii="GHEA Grapalat" w:hAnsi="GHEA Grapalat"/>
          <w:sz w:val="22"/>
          <w:szCs w:val="22"/>
        </w:rPr>
        <w:t xml:space="preserve">НА ЗАПРОС </w:t>
      </w:r>
      <w:r w:rsidRPr="00F719FB">
        <w:rPr>
          <w:rFonts w:ascii="GHEA Grapalat" w:hAnsi="GHEA Grapalat"/>
          <w:i w:val="0"/>
          <w:sz w:val="22"/>
          <w:szCs w:val="22"/>
        </w:rPr>
        <w:t>КОТИРОВОК</w:t>
      </w:r>
      <w:r w:rsidRPr="00F719FB">
        <w:rPr>
          <w:rFonts w:ascii="GHEA Grapalat" w:hAnsi="GHEA Grapalat"/>
          <w:sz w:val="22"/>
          <w:szCs w:val="22"/>
        </w:rPr>
        <w:t xml:space="preserve">, ОБЪЯВЛЕННЫЙ С ЦЕЛЬЮ ПРИОБРЕТЕНИЯ  </w:t>
      </w:r>
      <w:r w:rsidR="003B10AC" w:rsidRPr="00F719FB">
        <w:rPr>
          <w:rStyle w:val="y2iqfc"/>
          <w:rFonts w:ascii="GHEA Grapalat" w:hAnsi="GHEA Grapalat"/>
          <w:b/>
          <w:bCs/>
          <w:color w:val="202124"/>
          <w:sz w:val="22"/>
          <w:szCs w:val="22"/>
        </w:rPr>
        <w:t>«</w:t>
      </w:r>
      <w:r w:rsidR="00F40669" w:rsidRPr="00F40669">
        <w:rPr>
          <w:rFonts w:ascii="GHEA Grapalat" w:hAnsi="GHEA Grapalat"/>
          <w:b/>
          <w:bCs/>
          <w:sz w:val="24"/>
          <w:szCs w:val="24"/>
        </w:rPr>
        <w:t>УСЛУГИ ТЕХНИЧЕСКОГО ОСМОТРА</w:t>
      </w:r>
    </w:p>
    <w:p w14:paraId="29AE97F0" w14:textId="1234CE89" w:rsidR="006450CF" w:rsidRPr="00F719FB" w:rsidRDefault="003B10AC" w:rsidP="006450CF">
      <w:pPr>
        <w:pStyle w:val="a3"/>
        <w:widowControl w:val="0"/>
        <w:spacing w:line="240" w:lineRule="auto"/>
        <w:ind w:firstLine="0"/>
        <w:jc w:val="center"/>
        <w:rPr>
          <w:rFonts w:ascii="GHEA Grapalat" w:hAnsi="GHEA Grapalat"/>
          <w:i w:val="0"/>
          <w:sz w:val="22"/>
          <w:szCs w:val="22"/>
        </w:rPr>
      </w:pPr>
      <w:r w:rsidRPr="00F719FB">
        <w:rPr>
          <w:rStyle w:val="y2iqfc"/>
          <w:rFonts w:ascii="GHEA Grapalat" w:hAnsi="GHEA Grapalat"/>
          <w:b/>
          <w:bCs/>
          <w:color w:val="202124"/>
          <w:sz w:val="22"/>
          <w:szCs w:val="22"/>
        </w:rPr>
        <w:t>»</w:t>
      </w:r>
      <w:r w:rsidR="006450CF" w:rsidRPr="00F719FB">
        <w:rPr>
          <w:rFonts w:ascii="GHEA Grapalat" w:hAnsi="GHEA Grapalat"/>
          <w:i w:val="0"/>
          <w:sz w:val="22"/>
          <w:szCs w:val="22"/>
        </w:rPr>
        <w:t xml:space="preserve"> ДЛЯ</w:t>
      </w:r>
      <w:r w:rsidR="006450CF" w:rsidRPr="00F719FB">
        <w:rPr>
          <w:rFonts w:ascii="GHEA Grapalat" w:hAnsi="GHEA Grapalat"/>
          <w:sz w:val="22"/>
          <w:szCs w:val="22"/>
        </w:rPr>
        <w:t xml:space="preserve"> НУЖД АРМЯНСКИЙ ТЕАТР ОПЕРЫ И БАЛЕТА ИМЕНИ А. А. СПЕНДИАРОВА</w:t>
      </w:r>
    </w:p>
    <w:p w14:paraId="2A078A16" w14:textId="77777777" w:rsidR="006450CF" w:rsidRPr="00F719FB" w:rsidRDefault="006450CF" w:rsidP="006450CF">
      <w:pPr>
        <w:pStyle w:val="aa"/>
        <w:widowControl w:val="0"/>
        <w:spacing w:after="160"/>
        <w:ind w:right="-7" w:firstLine="567"/>
        <w:jc w:val="center"/>
        <w:rPr>
          <w:rFonts w:ascii="GHEA Grapalat" w:hAnsi="GHEA Grapalat"/>
          <w:sz w:val="22"/>
          <w:szCs w:val="22"/>
        </w:rPr>
      </w:pPr>
    </w:p>
    <w:p w14:paraId="0E8B6635" w14:textId="77777777" w:rsidR="004E1FC9" w:rsidRDefault="004E1FC9" w:rsidP="006450CF">
      <w:pPr>
        <w:widowControl w:val="0"/>
        <w:spacing w:after="160"/>
        <w:ind w:firstLine="567"/>
        <w:jc w:val="both"/>
        <w:rPr>
          <w:rFonts w:ascii="GHEA Grapalat" w:hAnsi="GHEA Grapalat"/>
          <w:i/>
        </w:rPr>
      </w:pPr>
    </w:p>
    <w:p w14:paraId="14DCB98D" w14:textId="77777777" w:rsidR="004E1FC9" w:rsidRDefault="004E1FC9" w:rsidP="006450CF">
      <w:pPr>
        <w:widowControl w:val="0"/>
        <w:spacing w:after="160"/>
        <w:ind w:firstLine="567"/>
        <w:jc w:val="both"/>
        <w:rPr>
          <w:rFonts w:ascii="GHEA Grapalat" w:hAnsi="GHEA Grapalat"/>
          <w:i/>
        </w:rPr>
      </w:pPr>
    </w:p>
    <w:p w14:paraId="72C715D6" w14:textId="77777777" w:rsidR="004E1FC9" w:rsidRDefault="004E1FC9" w:rsidP="006450CF">
      <w:pPr>
        <w:widowControl w:val="0"/>
        <w:spacing w:after="160"/>
        <w:ind w:firstLine="567"/>
        <w:jc w:val="both"/>
        <w:rPr>
          <w:rFonts w:ascii="GHEA Grapalat" w:hAnsi="GHEA Grapalat"/>
          <w:i/>
        </w:rPr>
      </w:pPr>
    </w:p>
    <w:p w14:paraId="5A9D94BF" w14:textId="77777777" w:rsidR="004E1FC9" w:rsidRDefault="004E1FC9" w:rsidP="006450CF">
      <w:pPr>
        <w:widowControl w:val="0"/>
        <w:spacing w:after="160"/>
        <w:ind w:firstLine="567"/>
        <w:jc w:val="both"/>
        <w:rPr>
          <w:rFonts w:ascii="GHEA Grapalat" w:hAnsi="GHEA Grapalat"/>
          <w:i/>
        </w:rPr>
      </w:pPr>
    </w:p>
    <w:p w14:paraId="6A6053B4" w14:textId="77777777" w:rsidR="004E1FC9" w:rsidRDefault="004E1FC9" w:rsidP="006450CF">
      <w:pPr>
        <w:widowControl w:val="0"/>
        <w:spacing w:after="160"/>
        <w:ind w:firstLine="567"/>
        <w:jc w:val="both"/>
        <w:rPr>
          <w:rFonts w:ascii="GHEA Grapalat" w:hAnsi="GHEA Grapalat"/>
          <w:i/>
        </w:rPr>
      </w:pPr>
    </w:p>
    <w:p w14:paraId="0C7804F3" w14:textId="77777777" w:rsidR="004E1FC9" w:rsidRDefault="004E1FC9" w:rsidP="006450CF">
      <w:pPr>
        <w:widowControl w:val="0"/>
        <w:spacing w:after="160"/>
        <w:ind w:firstLine="567"/>
        <w:jc w:val="both"/>
        <w:rPr>
          <w:rFonts w:ascii="GHEA Grapalat" w:hAnsi="GHEA Grapalat"/>
          <w:i/>
        </w:rPr>
      </w:pPr>
    </w:p>
    <w:p w14:paraId="78917741" w14:textId="77777777" w:rsidR="006450CF" w:rsidRPr="009044F1" w:rsidRDefault="006450CF" w:rsidP="006450CF">
      <w:pPr>
        <w:widowControl w:val="0"/>
        <w:spacing w:after="160"/>
        <w:ind w:firstLine="567"/>
        <w:jc w:val="both"/>
        <w:rPr>
          <w:rFonts w:ascii="GHEA Grapalat" w:hAnsi="GHEA Grapalat" w:cs="Sylfaen"/>
          <w:i/>
        </w:rPr>
      </w:pPr>
      <w:r w:rsidRPr="009044F1">
        <w:rPr>
          <w:rFonts w:ascii="GHEA Grapalat" w:hAnsi="GHEA Grapalat"/>
          <w:i/>
        </w:rPr>
        <w:lastRenderedPageBreak/>
        <w:t>Уважаемый участник, прежде чем составить и подать заявку просим Вас</w:t>
      </w:r>
      <w:r>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7F98F704" w14:textId="77777777" w:rsidR="006450CF" w:rsidRPr="009044F1" w:rsidRDefault="006450CF" w:rsidP="006450CF">
      <w:pPr>
        <w:widowControl w:val="0"/>
        <w:spacing w:after="160"/>
        <w:ind w:firstLine="567"/>
        <w:jc w:val="center"/>
        <w:rPr>
          <w:rFonts w:ascii="GHEA Grapalat" w:hAnsi="GHEA Grapalat" w:cs="Sylfaen"/>
          <w:b/>
        </w:rPr>
      </w:pPr>
      <w:r w:rsidRPr="009044F1">
        <w:rPr>
          <w:rFonts w:ascii="GHEA Grapalat" w:hAnsi="GHEA Grapalat"/>
        </w:rPr>
        <w:br w:type="page"/>
      </w:r>
    </w:p>
    <w:p w14:paraId="41E4CF1D" w14:textId="5B9C8228" w:rsidR="00F719FB" w:rsidRPr="00F719FB" w:rsidRDefault="005D398B" w:rsidP="00F719FB">
      <w:pPr>
        <w:pStyle w:val="a3"/>
        <w:widowControl w:val="0"/>
        <w:spacing w:line="240" w:lineRule="auto"/>
        <w:ind w:firstLine="0"/>
        <w:jc w:val="center"/>
        <w:rPr>
          <w:rFonts w:ascii="GHEA Grapalat" w:hAnsi="GHEA Grapalat"/>
          <w:b/>
          <w:i w:val="0"/>
          <w:sz w:val="22"/>
          <w:szCs w:val="22"/>
        </w:rPr>
      </w:pPr>
      <w:r>
        <w:rPr>
          <w:rFonts w:ascii="GHEA Grapalat" w:hAnsi="GHEA Grapalat"/>
          <w:b/>
          <w:i w:val="0"/>
          <w:sz w:val="22"/>
          <w:szCs w:val="22"/>
        </w:rPr>
        <w:lastRenderedPageBreak/>
        <w:t xml:space="preserve"> </w:t>
      </w:r>
    </w:p>
    <w:p w14:paraId="01973B3A" w14:textId="01EA587E" w:rsidR="006450CF" w:rsidRPr="00132872" w:rsidRDefault="006450CF" w:rsidP="006450CF">
      <w:pPr>
        <w:widowControl w:val="0"/>
        <w:spacing w:after="160"/>
        <w:jc w:val="center"/>
        <w:rPr>
          <w:rStyle w:val="y2iqfc"/>
          <w:b/>
          <w:bCs/>
          <w:color w:val="202124"/>
          <w:sz w:val="22"/>
          <w:szCs w:val="22"/>
        </w:rPr>
      </w:pPr>
    </w:p>
    <w:p w14:paraId="21C7E275" w14:textId="77777777" w:rsidR="006450CF" w:rsidRPr="008842CE" w:rsidRDefault="006450CF" w:rsidP="006450CF">
      <w:pPr>
        <w:widowControl w:val="0"/>
        <w:spacing w:after="160"/>
        <w:jc w:val="center"/>
        <w:rPr>
          <w:rFonts w:ascii="GHEA Grapalat" w:hAnsi="GHEA Grapalat"/>
          <w:b/>
        </w:rPr>
      </w:pPr>
      <w:r w:rsidRPr="009044F1">
        <w:rPr>
          <w:rFonts w:ascii="GHEA Grapalat" w:hAnsi="GHEA Grapalat"/>
          <w:b/>
        </w:rPr>
        <w:t>ЧАСТЬ I.</w:t>
      </w:r>
    </w:p>
    <w:p w14:paraId="0C4779CD" w14:textId="77777777" w:rsidR="006450CF" w:rsidRPr="008842CE" w:rsidRDefault="006450CF" w:rsidP="006450CF">
      <w:pPr>
        <w:widowControl w:val="0"/>
        <w:spacing w:after="160"/>
        <w:jc w:val="center"/>
        <w:rPr>
          <w:rFonts w:ascii="GHEA Grapalat" w:hAnsi="GHEA Grapalat"/>
        </w:rPr>
      </w:pPr>
    </w:p>
    <w:p w14:paraId="2D185D8A" w14:textId="77777777" w:rsidR="006450CF" w:rsidRPr="009044F1" w:rsidRDefault="006450CF" w:rsidP="006450CF">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CA590C">
        <w:rPr>
          <w:rFonts w:ascii="GHEA Grapalat" w:hAnsi="GHEA Grapalat"/>
        </w:rPr>
        <w:tab/>
      </w:r>
      <w:r>
        <w:rPr>
          <w:rFonts w:ascii="GHEA Grapalat" w:hAnsi="GHEA Grapalat"/>
        </w:rPr>
        <w:t>Характеристика предмета закупки</w:t>
      </w:r>
      <w:r w:rsidRPr="009044F1">
        <w:rPr>
          <w:rFonts w:ascii="GHEA Grapalat" w:hAnsi="GHEA Grapalat"/>
        </w:rPr>
        <w:t xml:space="preserve"> </w:t>
      </w:r>
    </w:p>
    <w:p w14:paraId="1AC951D6" w14:textId="77777777" w:rsidR="006450CF" w:rsidRPr="009044F1" w:rsidRDefault="006450CF" w:rsidP="006450CF">
      <w:pPr>
        <w:widowControl w:val="0"/>
        <w:tabs>
          <w:tab w:val="left" w:pos="1134"/>
        </w:tabs>
        <w:spacing w:after="160"/>
        <w:ind w:left="1134" w:hanging="567"/>
        <w:jc w:val="both"/>
        <w:rPr>
          <w:rFonts w:ascii="GHEA Grapalat" w:hAnsi="GHEA Grapalat"/>
        </w:rPr>
      </w:pPr>
      <w:r w:rsidRPr="009044F1">
        <w:rPr>
          <w:rFonts w:ascii="GHEA Grapalat" w:hAnsi="GHEA Grapalat"/>
        </w:rPr>
        <w:t>2.</w:t>
      </w:r>
      <w:r w:rsidRPr="00543BAE">
        <w:rPr>
          <w:rFonts w:ascii="GHEA Grapalat" w:hAnsi="GHEA Grapalat"/>
        </w:rPr>
        <w:tab/>
      </w:r>
      <w:r w:rsidRPr="009044F1">
        <w:rPr>
          <w:rFonts w:ascii="GHEA Grapalat" w:hAnsi="GHEA Grapalat"/>
        </w:rPr>
        <w:t>Требования к праву участника на участие</w:t>
      </w:r>
      <w:r>
        <w:rPr>
          <w:rFonts w:ascii="GHEA Grapalat" w:hAnsi="GHEA Grapalat"/>
        </w:rPr>
        <w:t xml:space="preserve"> и порядок их оценки, </w:t>
      </w:r>
      <w:r w:rsidRPr="003D0E3C">
        <w:rPr>
          <w:rFonts w:ascii="GHEA Grapalat" w:hAnsi="GHEA Grapalat"/>
        </w:rPr>
        <w:t xml:space="preserve">в случае признания </w:t>
      </w:r>
      <w:r>
        <w:rPr>
          <w:rFonts w:ascii="GHEA Grapalat" w:hAnsi="GHEA Grapalat"/>
        </w:rPr>
        <w:t>ото</w:t>
      </w:r>
      <w:r w:rsidRPr="003D0E3C">
        <w:rPr>
          <w:rFonts w:ascii="GHEA Grapalat" w:hAnsi="GHEA Grapalat"/>
        </w:rPr>
        <w:t>бранным участником</w:t>
      </w:r>
      <w:r>
        <w:rPr>
          <w:rFonts w:ascii="GHEA Grapalat" w:hAnsi="GHEA Grapalat"/>
        </w:rPr>
        <w:t>-</w:t>
      </w:r>
      <w:r w:rsidRPr="003D0E3C">
        <w:rPr>
          <w:rFonts w:ascii="GHEA Grapalat" w:hAnsi="GHEA Grapalat"/>
        </w:rPr>
        <w:t>условия представления обеспечения квалификаци</w:t>
      </w:r>
      <w:r>
        <w:rPr>
          <w:rFonts w:ascii="GHEA Grapalat" w:hAnsi="GHEA Grapalat"/>
        </w:rPr>
        <w:t>и.</w:t>
      </w:r>
    </w:p>
    <w:p w14:paraId="385540A4" w14:textId="77777777" w:rsidR="006450CF" w:rsidRPr="00543BAE" w:rsidRDefault="006450CF" w:rsidP="006450CF">
      <w:pPr>
        <w:widowControl w:val="0"/>
        <w:tabs>
          <w:tab w:val="left" w:pos="1134"/>
        </w:tabs>
        <w:spacing w:after="160"/>
        <w:ind w:left="1134" w:hanging="567"/>
        <w:jc w:val="both"/>
        <w:rPr>
          <w:rFonts w:ascii="GHEA Grapalat" w:hAnsi="GHEA Grapalat"/>
        </w:rPr>
      </w:pPr>
      <w:r w:rsidRPr="009044F1">
        <w:rPr>
          <w:rFonts w:ascii="GHEA Grapalat" w:hAnsi="GHEA Grapalat"/>
        </w:rPr>
        <w:t>3.</w:t>
      </w:r>
      <w:r w:rsidRPr="00543BAE">
        <w:rPr>
          <w:rFonts w:ascii="GHEA Grapalat" w:hAnsi="GHEA Grapalat"/>
        </w:rPr>
        <w:tab/>
      </w:r>
      <w:r w:rsidRPr="009044F1">
        <w:rPr>
          <w:rFonts w:ascii="GHEA Grapalat" w:hAnsi="GHEA Grapalat"/>
        </w:rPr>
        <w:t>Разъяснение приглашения и порядок вне</w:t>
      </w:r>
      <w:r>
        <w:rPr>
          <w:rFonts w:ascii="GHEA Grapalat" w:hAnsi="GHEA Grapalat"/>
        </w:rPr>
        <w:t>сения изменения в приглашение</w:t>
      </w:r>
    </w:p>
    <w:p w14:paraId="399DB71F" w14:textId="77777777" w:rsidR="006450CF" w:rsidRPr="009044F1" w:rsidRDefault="006450CF" w:rsidP="006450CF">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Pr="003A1EBB">
        <w:rPr>
          <w:rFonts w:ascii="GHEA Grapalat" w:hAnsi="GHEA Grapalat"/>
        </w:rPr>
        <w:tab/>
      </w:r>
      <w:r w:rsidRPr="009044F1">
        <w:rPr>
          <w:rFonts w:ascii="GHEA Grapalat" w:hAnsi="GHEA Grapalat"/>
        </w:rPr>
        <w:t>Порядок подачи заявки</w:t>
      </w:r>
    </w:p>
    <w:p w14:paraId="7286F2D4" w14:textId="77777777" w:rsidR="006450CF" w:rsidRPr="009044F1" w:rsidRDefault="006450CF" w:rsidP="006450CF">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Pr="009044F1">
        <w:rPr>
          <w:rFonts w:ascii="GHEA Grapalat" w:hAnsi="GHEA Grapalat"/>
        </w:rPr>
        <w:t xml:space="preserve"> </w:t>
      </w:r>
    </w:p>
    <w:p w14:paraId="3E1EB5AA" w14:textId="77777777" w:rsidR="006450CF" w:rsidRPr="009044F1" w:rsidRDefault="006450CF" w:rsidP="006450CF">
      <w:pPr>
        <w:widowControl w:val="0"/>
        <w:tabs>
          <w:tab w:val="left" w:pos="1134"/>
        </w:tabs>
        <w:spacing w:after="160"/>
        <w:ind w:left="1134" w:hanging="567"/>
        <w:jc w:val="both"/>
        <w:rPr>
          <w:rFonts w:ascii="GHEA Grapalat" w:hAnsi="GHEA Grapalat"/>
        </w:rPr>
      </w:pPr>
      <w:r w:rsidRPr="009044F1">
        <w:rPr>
          <w:rFonts w:ascii="GHEA Grapalat" w:hAnsi="GHEA Grapalat"/>
        </w:rPr>
        <w:t>6.</w:t>
      </w:r>
      <w:r w:rsidRPr="005D191A">
        <w:rPr>
          <w:rFonts w:ascii="GHEA Grapalat" w:hAnsi="GHEA Grapalat"/>
        </w:rPr>
        <w:tab/>
      </w:r>
      <w:r w:rsidRPr="009044F1">
        <w:rPr>
          <w:rFonts w:ascii="GHEA Grapalat" w:hAnsi="GHEA Grapalat"/>
        </w:rPr>
        <w:t>Срок действия заявки, порядок внесения</w:t>
      </w:r>
      <w:r>
        <w:rPr>
          <w:rFonts w:ascii="GHEA Grapalat" w:hAnsi="GHEA Grapalat"/>
        </w:rPr>
        <w:t xml:space="preserve"> изменений в заявки и их отзыва</w:t>
      </w:r>
      <w:r w:rsidRPr="009044F1">
        <w:rPr>
          <w:rFonts w:ascii="GHEA Grapalat" w:hAnsi="GHEA Grapalat"/>
        </w:rPr>
        <w:t xml:space="preserve"> </w:t>
      </w:r>
    </w:p>
    <w:p w14:paraId="3B2BFDF8" w14:textId="77777777" w:rsidR="006450CF" w:rsidRPr="008842CE" w:rsidRDefault="006450CF" w:rsidP="006450CF">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Pr="003A1EBB">
        <w:rPr>
          <w:rFonts w:ascii="GHEA Grapalat" w:hAnsi="GHEA Grapalat"/>
        </w:rPr>
        <w:tab/>
      </w:r>
      <w:r w:rsidRPr="009044F1">
        <w:rPr>
          <w:rFonts w:ascii="GHEA Grapalat" w:hAnsi="GHEA Grapalat"/>
        </w:rPr>
        <w:t>Вскрытие, оц</w:t>
      </w:r>
      <w:r>
        <w:rPr>
          <w:rFonts w:ascii="GHEA Grapalat" w:hAnsi="GHEA Grapalat"/>
        </w:rPr>
        <w:t>енка заявок и подведение итогов</w:t>
      </w:r>
    </w:p>
    <w:p w14:paraId="21BAEA50" w14:textId="77777777" w:rsidR="006450CF" w:rsidRPr="003A1EBB" w:rsidRDefault="006450CF" w:rsidP="006450CF">
      <w:pPr>
        <w:widowControl w:val="0"/>
        <w:tabs>
          <w:tab w:val="left" w:pos="1134"/>
        </w:tabs>
        <w:spacing w:after="160"/>
        <w:ind w:left="1134" w:hanging="567"/>
        <w:jc w:val="both"/>
        <w:rPr>
          <w:rFonts w:ascii="GHEA Grapalat" w:hAnsi="GHEA Grapalat"/>
        </w:rPr>
      </w:pPr>
      <w:r w:rsidRPr="009044F1">
        <w:rPr>
          <w:rFonts w:ascii="GHEA Grapalat" w:hAnsi="GHEA Grapalat"/>
        </w:rPr>
        <w:t>9.</w:t>
      </w:r>
      <w:r w:rsidRPr="003A1EBB">
        <w:rPr>
          <w:rFonts w:ascii="GHEA Grapalat" w:hAnsi="GHEA Grapalat"/>
        </w:rPr>
        <w:tab/>
      </w:r>
      <w:r w:rsidRPr="009044F1">
        <w:rPr>
          <w:rFonts w:ascii="GHEA Grapalat" w:hAnsi="GHEA Grapalat"/>
        </w:rPr>
        <w:t>Заключение догово</w:t>
      </w:r>
      <w:r>
        <w:rPr>
          <w:rFonts w:ascii="GHEA Grapalat" w:hAnsi="GHEA Grapalat"/>
        </w:rPr>
        <w:t>ра</w:t>
      </w:r>
    </w:p>
    <w:p w14:paraId="1ABBC306" w14:textId="77777777" w:rsidR="006450CF" w:rsidRPr="009044F1" w:rsidRDefault="006450CF" w:rsidP="006450CF">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Pr="003A1EBB">
        <w:rPr>
          <w:rFonts w:ascii="GHEA Grapalat" w:hAnsi="GHEA Grapalat"/>
        </w:rPr>
        <w:tab/>
      </w:r>
      <w:r>
        <w:rPr>
          <w:rFonts w:ascii="GHEA Grapalat" w:hAnsi="GHEA Grapalat"/>
        </w:rPr>
        <w:t xml:space="preserve">Обеспечения </w:t>
      </w:r>
      <w:r w:rsidRPr="003D0E3C">
        <w:rPr>
          <w:rFonts w:ascii="GHEA Grapalat" w:hAnsi="GHEA Grapalat"/>
        </w:rPr>
        <w:t>квалификаци</w:t>
      </w:r>
      <w:r>
        <w:rPr>
          <w:rFonts w:ascii="GHEA Grapalat" w:hAnsi="GHEA Grapalat"/>
        </w:rPr>
        <w:t>и  и договора</w:t>
      </w:r>
      <w:r w:rsidRPr="009044F1">
        <w:rPr>
          <w:rFonts w:ascii="GHEA Grapalat" w:hAnsi="GHEA Grapalat"/>
        </w:rPr>
        <w:t xml:space="preserve"> </w:t>
      </w:r>
    </w:p>
    <w:p w14:paraId="30358D5B" w14:textId="77777777" w:rsidR="006450CF" w:rsidRPr="003A1EBB" w:rsidRDefault="006450CF" w:rsidP="006450CF">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Pr="003A1EBB">
        <w:rPr>
          <w:rFonts w:ascii="GHEA Grapalat" w:hAnsi="GHEA Grapalat"/>
        </w:rPr>
        <w:tab/>
      </w:r>
      <w:r w:rsidRPr="009044F1">
        <w:rPr>
          <w:rFonts w:ascii="GHEA Grapalat" w:hAnsi="GHEA Grapalat"/>
        </w:rPr>
        <w:t>Объяв</w:t>
      </w:r>
      <w:r>
        <w:rPr>
          <w:rFonts w:ascii="GHEA Grapalat" w:hAnsi="GHEA Grapalat"/>
        </w:rPr>
        <w:t>ление процедуры несостоявшейся</w:t>
      </w:r>
      <w:r w:rsidRPr="009044F1">
        <w:rPr>
          <w:rFonts w:ascii="GHEA Grapalat" w:hAnsi="GHEA Grapalat"/>
        </w:rPr>
        <w:t xml:space="preserve"> </w:t>
      </w:r>
    </w:p>
    <w:p w14:paraId="117C9D2D" w14:textId="77777777" w:rsidR="006450CF" w:rsidRPr="00543BAE" w:rsidRDefault="006450CF" w:rsidP="006450CF">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Pr>
          <w:rFonts w:ascii="GHEA Grapalat" w:hAnsi="GHEA Grapalat"/>
        </w:rPr>
        <w:t>, связанных с процессом закупки</w:t>
      </w:r>
    </w:p>
    <w:p w14:paraId="462D6DB3" w14:textId="77777777" w:rsidR="006450CF" w:rsidRDefault="006450CF" w:rsidP="006450CF">
      <w:pPr>
        <w:widowControl w:val="0"/>
        <w:spacing w:after="160"/>
        <w:jc w:val="center"/>
        <w:rPr>
          <w:rFonts w:ascii="GHEA Grapalat" w:hAnsi="GHEA Grapalat"/>
          <w:b/>
        </w:rPr>
      </w:pPr>
    </w:p>
    <w:p w14:paraId="57D648F0" w14:textId="77777777" w:rsidR="006450CF" w:rsidRPr="005D398B" w:rsidRDefault="006450CF" w:rsidP="006450CF">
      <w:pPr>
        <w:widowControl w:val="0"/>
        <w:spacing w:after="160"/>
        <w:jc w:val="center"/>
        <w:rPr>
          <w:rFonts w:ascii="GHEA Grapalat" w:hAnsi="GHEA Grapalat"/>
          <w:b/>
          <w:i/>
          <w:iCs/>
        </w:rPr>
      </w:pPr>
      <w:r w:rsidRPr="005D398B">
        <w:rPr>
          <w:rFonts w:ascii="GHEA Grapalat" w:hAnsi="GHEA Grapalat"/>
          <w:b/>
          <w:i/>
          <w:iCs/>
        </w:rPr>
        <w:t xml:space="preserve">ЧАСТЬ II. </w:t>
      </w:r>
    </w:p>
    <w:p w14:paraId="1E8F43B3" w14:textId="77777777" w:rsidR="006450CF" w:rsidRPr="005D398B" w:rsidRDefault="006450CF" w:rsidP="006450CF">
      <w:pPr>
        <w:widowControl w:val="0"/>
        <w:spacing w:after="160"/>
        <w:jc w:val="center"/>
        <w:rPr>
          <w:rFonts w:ascii="GHEA Grapalat" w:hAnsi="GHEA Grapalat"/>
          <w:b/>
          <w:i/>
          <w:iCs/>
        </w:rPr>
      </w:pPr>
      <w:r w:rsidRPr="005D398B">
        <w:rPr>
          <w:rFonts w:ascii="GHEA Grapalat" w:hAnsi="GHEA Grapalat"/>
          <w:b/>
          <w:i/>
          <w:iCs/>
        </w:rPr>
        <w:t xml:space="preserve">ИНСТРУКЦИЯ ПО ПОДГОТОВКЕ ЗАЯВКИ </w:t>
      </w:r>
      <w:r w:rsidRPr="005D398B">
        <w:rPr>
          <w:rFonts w:ascii="GHEA Grapalat" w:hAnsi="GHEA Grapalat"/>
          <w:b/>
          <w:i/>
          <w:iCs/>
        </w:rPr>
        <w:br/>
        <w:t>НА ЗАПРОС КОТИРОВОК</w:t>
      </w:r>
    </w:p>
    <w:p w14:paraId="7924E13F" w14:textId="77777777" w:rsidR="006450CF" w:rsidRPr="008842CE" w:rsidRDefault="006450CF" w:rsidP="006450CF">
      <w:pPr>
        <w:widowControl w:val="0"/>
        <w:spacing w:after="160"/>
        <w:jc w:val="center"/>
        <w:rPr>
          <w:rFonts w:ascii="GHEA Grapalat" w:hAnsi="GHEA Grapalat"/>
          <w:b/>
        </w:rPr>
      </w:pPr>
    </w:p>
    <w:p w14:paraId="16E22912" w14:textId="77777777" w:rsidR="006450CF" w:rsidRPr="003A1EBB" w:rsidRDefault="006450CF" w:rsidP="006450CF">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Pr>
          <w:rFonts w:ascii="GHEA Grapalat" w:hAnsi="GHEA Grapalat"/>
        </w:rPr>
        <w:t>ие положения</w:t>
      </w:r>
    </w:p>
    <w:p w14:paraId="7D4E62B0" w14:textId="77777777" w:rsidR="006450CF" w:rsidRPr="003A1EBB" w:rsidRDefault="006450CF" w:rsidP="006450CF">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432D0142" w14:textId="77777777" w:rsidR="006450CF" w:rsidRPr="00625529" w:rsidRDefault="006450CF" w:rsidP="006450CF">
      <w:pPr>
        <w:widowControl w:val="0"/>
        <w:tabs>
          <w:tab w:val="left" w:pos="1134"/>
        </w:tabs>
        <w:spacing w:after="160"/>
        <w:ind w:left="1134" w:hanging="567"/>
        <w:jc w:val="both"/>
        <w:rPr>
          <w:rFonts w:ascii="GHEA Grapalat" w:hAnsi="GHEA Grapalat"/>
        </w:rPr>
      </w:pPr>
      <w:r>
        <w:rPr>
          <w:rFonts w:ascii="GHEA Grapalat" w:hAnsi="GHEA Grapalat"/>
        </w:rPr>
        <w:t>3.</w:t>
      </w:r>
      <w:r>
        <w:rPr>
          <w:rFonts w:ascii="GHEA Grapalat" w:hAnsi="GHEA Grapalat"/>
        </w:rPr>
        <w:tab/>
      </w:r>
      <w:r w:rsidRPr="00E63619">
        <w:rPr>
          <w:rFonts w:ascii="GHEA Grapalat" w:hAnsi="GHEA Grapalat"/>
        </w:rPr>
        <w:t>Приложения № 1-6</w:t>
      </w:r>
    </w:p>
    <w:p w14:paraId="30961C9D" w14:textId="77777777" w:rsidR="006450CF" w:rsidRDefault="006450CF" w:rsidP="006450CF">
      <w:pPr>
        <w:rPr>
          <w:rFonts w:ascii="GHEA Grapalat" w:hAnsi="GHEA Grapalat"/>
          <w:spacing w:val="-6"/>
        </w:rPr>
      </w:pPr>
      <w:r>
        <w:rPr>
          <w:rFonts w:ascii="GHEA Grapalat" w:hAnsi="GHEA Grapalat"/>
          <w:spacing w:val="-6"/>
        </w:rPr>
        <w:br w:type="page"/>
      </w:r>
    </w:p>
    <w:p w14:paraId="09D4927F" w14:textId="2E07E15A" w:rsidR="006450CF" w:rsidRPr="006D2DF7" w:rsidRDefault="006450CF" w:rsidP="006450C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Pr="006D2DF7">
        <w:rPr>
          <w:rFonts w:ascii="GHEA Grapalat" w:hAnsi="GHEA Grapalat"/>
          <w:spacing w:val="-6"/>
        </w:rPr>
        <w:t>Настоящее Приглашение предоставляется в дополнение к объявлению о</w:t>
      </w:r>
      <w:r w:rsidRPr="008352D4">
        <w:rPr>
          <w:rFonts w:ascii="GHEA Grapalat" w:hAnsi="GHEA Grapalat"/>
          <w:spacing w:val="-6"/>
        </w:rPr>
        <w:t xml:space="preserve"> запрос котировок</w:t>
      </w:r>
      <w:r w:rsidRPr="006D2DF7">
        <w:rPr>
          <w:rFonts w:ascii="GHEA Grapalat" w:hAnsi="GHEA Grapalat"/>
          <w:spacing w:val="-6"/>
        </w:rPr>
        <w:t xml:space="preserve">, проводимом под кодом </w:t>
      </w:r>
      <w:r w:rsidRPr="00E34410">
        <w:rPr>
          <w:rFonts w:ascii="GHEA Grapalat" w:hAnsi="GHEA Grapalat"/>
          <w:i/>
        </w:rPr>
        <w:t>О</w:t>
      </w:r>
      <w:r>
        <w:rPr>
          <w:rFonts w:ascii="GHEA Grapalat" w:hAnsi="GHEA Grapalat"/>
          <w:i/>
          <w:lang w:val="en-US"/>
        </w:rPr>
        <w:t>B</w:t>
      </w:r>
      <w:r w:rsidRPr="00E34410">
        <w:rPr>
          <w:rFonts w:ascii="GHEA Grapalat" w:hAnsi="GHEA Grapalat"/>
          <w:i/>
        </w:rPr>
        <w:t>Т</w:t>
      </w:r>
      <w:r>
        <w:rPr>
          <w:rFonts w:ascii="GHEA Grapalat" w:hAnsi="GHEA Grapalat"/>
        </w:rPr>
        <w:t>-</w:t>
      </w:r>
      <w:r>
        <w:rPr>
          <w:rFonts w:ascii="GHEA Grapalat" w:hAnsi="GHEA Grapalat"/>
          <w:i/>
          <w:lang w:val="en-US"/>
        </w:rPr>
        <w:t>GHT</w:t>
      </w:r>
      <w:r>
        <w:rPr>
          <w:rFonts w:ascii="GHEA Grapalat" w:hAnsi="GHEA Grapalat"/>
        </w:rPr>
        <w:t>sDzB-</w:t>
      </w:r>
      <w:r w:rsidRPr="00E34410">
        <w:rPr>
          <w:rFonts w:ascii="GHEA Grapalat" w:hAnsi="GHEA Grapalat"/>
          <w:i/>
        </w:rPr>
        <w:t>2</w:t>
      </w:r>
      <w:r w:rsidR="004E1FC9">
        <w:rPr>
          <w:rFonts w:ascii="GHEA Grapalat" w:hAnsi="GHEA Grapalat"/>
          <w:i/>
          <w:lang w:val="hy-AM"/>
        </w:rPr>
        <w:t>6</w:t>
      </w:r>
      <w:r w:rsidRPr="00E34410">
        <w:rPr>
          <w:rFonts w:ascii="GHEA Grapalat" w:hAnsi="GHEA Grapalat"/>
          <w:i/>
        </w:rPr>
        <w:t>/</w:t>
      </w:r>
      <w:r w:rsidR="003B10AC">
        <w:rPr>
          <w:rFonts w:ascii="GHEA Grapalat" w:hAnsi="GHEA Grapalat"/>
          <w:i/>
        </w:rPr>
        <w:t>0</w:t>
      </w:r>
      <w:r w:rsidR="00F40669">
        <w:rPr>
          <w:rFonts w:ascii="GHEA Grapalat" w:hAnsi="GHEA Grapalat"/>
          <w:i/>
          <w:lang w:val="hy-AM"/>
        </w:rPr>
        <w:t>4</w:t>
      </w:r>
      <w:r w:rsidRPr="006D2DF7">
        <w:rPr>
          <w:rFonts w:ascii="GHEA Grapalat" w:hAnsi="GHEA Grapalat"/>
          <w:spacing w:val="-6"/>
        </w:rPr>
        <w:t xml:space="preserve"> (далее — процедура).</w:t>
      </w:r>
    </w:p>
    <w:p w14:paraId="3B04D559" w14:textId="77777777" w:rsidR="006450CF" w:rsidRPr="000B2CFA" w:rsidRDefault="006450CF" w:rsidP="006450CF">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43798E8C" w14:textId="77777777" w:rsidR="006450CF" w:rsidRPr="009044F1" w:rsidRDefault="006450CF" w:rsidP="006450CF">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295E7B2F" w14:textId="77777777" w:rsidR="006450CF" w:rsidRPr="009044F1" w:rsidRDefault="006450CF" w:rsidP="006450CF">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28A88A40" w14:textId="71595282" w:rsidR="006450CF" w:rsidRPr="009044F1" w:rsidRDefault="006450CF" w:rsidP="006450CF">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hyperlink r:id="rId9" w:history="1">
        <w:r w:rsidR="004E1FC9" w:rsidRPr="0067687D">
          <w:rPr>
            <w:rStyle w:val="a9"/>
            <w:rFonts w:ascii="GHEA Grapalat" w:hAnsi="GHEA Grapalat"/>
            <w:sz w:val="24"/>
            <w:szCs w:val="24"/>
            <w:lang w:val="en-US"/>
          </w:rPr>
          <w:t>operaballet</w:t>
        </w:r>
        <w:r w:rsidR="004E1FC9" w:rsidRPr="0067687D">
          <w:rPr>
            <w:rStyle w:val="a9"/>
            <w:rFonts w:ascii="GHEA Grapalat" w:hAnsi="GHEA Grapalat"/>
            <w:sz w:val="24"/>
            <w:szCs w:val="24"/>
          </w:rPr>
          <w:t>.</w:t>
        </w:r>
        <w:r w:rsidR="004E1FC9" w:rsidRPr="0067687D">
          <w:rPr>
            <w:rStyle w:val="a9"/>
            <w:rFonts w:ascii="GHEA Grapalat" w:hAnsi="GHEA Grapalat"/>
            <w:sz w:val="24"/>
            <w:szCs w:val="24"/>
            <w:lang w:val="en-US"/>
          </w:rPr>
          <w:t>gnumner</w:t>
        </w:r>
        <w:r w:rsidR="004E1FC9" w:rsidRPr="0067687D">
          <w:rPr>
            <w:rStyle w:val="a9"/>
            <w:rFonts w:ascii="GHEA Grapalat" w:hAnsi="GHEA Grapalat"/>
            <w:sz w:val="24"/>
            <w:szCs w:val="24"/>
            <w:lang w:val="hy-AM"/>
          </w:rPr>
          <w:t>2025</w:t>
        </w:r>
        <w:r w:rsidR="004E1FC9" w:rsidRPr="0067687D">
          <w:rPr>
            <w:rStyle w:val="a9"/>
            <w:rFonts w:ascii="GHEA Grapalat" w:hAnsi="GHEA Grapalat"/>
            <w:sz w:val="24"/>
            <w:szCs w:val="24"/>
          </w:rPr>
          <w:t>@</w:t>
        </w:r>
        <w:r w:rsidR="004E1FC9" w:rsidRPr="0067687D">
          <w:rPr>
            <w:rStyle w:val="a9"/>
            <w:rFonts w:ascii="GHEA Grapalat" w:hAnsi="GHEA Grapalat"/>
            <w:sz w:val="24"/>
            <w:szCs w:val="24"/>
            <w:lang w:val="en-US"/>
          </w:rPr>
          <w:t>gmail</w:t>
        </w:r>
        <w:r w:rsidR="004E1FC9" w:rsidRPr="0067687D">
          <w:rPr>
            <w:rStyle w:val="a9"/>
            <w:rFonts w:ascii="GHEA Grapalat" w:hAnsi="GHEA Grapalat"/>
            <w:sz w:val="24"/>
            <w:szCs w:val="24"/>
          </w:rPr>
          <w:t>.</w:t>
        </w:r>
        <w:r w:rsidR="004E1FC9" w:rsidRPr="0067687D">
          <w:rPr>
            <w:rStyle w:val="a9"/>
            <w:rFonts w:ascii="GHEA Grapalat" w:hAnsi="GHEA Grapalat"/>
            <w:sz w:val="24"/>
            <w:szCs w:val="24"/>
            <w:lang w:val="en-US"/>
          </w:rPr>
          <w:t>com</w:t>
        </w:r>
      </w:hyperlink>
      <w:r w:rsidRPr="009044F1">
        <w:rPr>
          <w:rFonts w:ascii="GHEA Grapalat" w:hAnsi="GHEA Grapalat"/>
          <w:sz w:val="24"/>
          <w:szCs w:val="24"/>
        </w:rPr>
        <w:t>.</w:t>
      </w:r>
    </w:p>
    <w:p w14:paraId="64CC7A5C" w14:textId="77777777" w:rsidR="006450CF" w:rsidRPr="009044F1" w:rsidRDefault="006450CF" w:rsidP="006450CF">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14:paraId="137F15B5" w14:textId="77777777" w:rsidR="006450CF" w:rsidRPr="009044F1" w:rsidRDefault="006450CF" w:rsidP="006450CF">
      <w:pPr>
        <w:pStyle w:val="3"/>
        <w:keepNext w:val="0"/>
        <w:widowControl w:val="0"/>
        <w:spacing w:after="160" w:line="240" w:lineRule="auto"/>
        <w:rPr>
          <w:rFonts w:ascii="GHEA Grapalat" w:hAnsi="GHEA Grapalat"/>
          <w:sz w:val="24"/>
          <w:szCs w:val="24"/>
        </w:rPr>
      </w:pPr>
    </w:p>
    <w:p w14:paraId="0D708504" w14:textId="77777777" w:rsidR="006450CF" w:rsidRPr="009044F1" w:rsidRDefault="006450CF" w:rsidP="006450CF">
      <w:pPr>
        <w:widowControl w:val="0"/>
        <w:spacing w:after="160"/>
        <w:jc w:val="center"/>
        <w:rPr>
          <w:rFonts w:ascii="GHEA Grapalat" w:hAnsi="GHEA Grapalat" w:cs="Sylfaen"/>
          <w:b/>
        </w:rPr>
      </w:pPr>
      <w:r w:rsidRPr="00090699">
        <w:rPr>
          <w:rFonts w:ascii="GHEA Grapalat" w:hAnsi="GHEA Grapalat"/>
          <w:b/>
        </w:rPr>
        <w:t xml:space="preserve">1. </w:t>
      </w:r>
      <w:r w:rsidRPr="009044F1">
        <w:rPr>
          <w:rFonts w:ascii="GHEA Grapalat" w:hAnsi="GHEA Grapalat"/>
          <w:b/>
        </w:rPr>
        <w:t>ХАРАКТЕРИСТИКА ПРЕДМЕТА ЗАКУПКИ</w:t>
      </w:r>
    </w:p>
    <w:p w14:paraId="30ABB023" w14:textId="43C22F59" w:rsidR="006450CF" w:rsidRPr="009044F1" w:rsidRDefault="006450CF" w:rsidP="006450CF">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Pr="008E6E51">
        <w:rPr>
          <w:rFonts w:ascii="GHEA Grapalat" w:hAnsi="GHEA Grapalat"/>
          <w:i w:val="0"/>
          <w:sz w:val="24"/>
          <w:szCs w:val="24"/>
        </w:rPr>
        <w:t>.</w:t>
      </w:r>
      <w:r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Pr="00520BF1">
        <w:rPr>
          <w:rStyle w:val="y2iqfc"/>
          <w:rFonts w:ascii="GHEA Grapalat" w:hAnsi="GHEA Grapalat"/>
          <w:b/>
          <w:bCs/>
          <w:color w:val="202124"/>
          <w:sz w:val="22"/>
          <w:szCs w:val="22"/>
        </w:rPr>
        <w:t>«</w:t>
      </w:r>
      <w:r w:rsidR="00F40669" w:rsidRPr="00F40669">
        <w:rPr>
          <w:rFonts w:ascii="GHEA Grapalat" w:hAnsi="GHEA Grapalat"/>
          <w:b/>
          <w:bCs/>
          <w:sz w:val="24"/>
          <w:szCs w:val="24"/>
        </w:rPr>
        <w:t>УСЛУГИ ТЕХНИЧЕСКОГО ОСМОТРА</w:t>
      </w:r>
      <w:r w:rsidRPr="00520BF1">
        <w:rPr>
          <w:rStyle w:val="y2iqfc"/>
          <w:rFonts w:ascii="GHEA Grapalat" w:hAnsi="GHEA Grapalat"/>
          <w:b/>
          <w:bCs/>
          <w:color w:val="202124"/>
          <w:sz w:val="22"/>
          <w:szCs w:val="22"/>
        </w:rPr>
        <w:t>»</w:t>
      </w:r>
      <w:r w:rsidRPr="00E34410">
        <w:rPr>
          <w:rFonts w:ascii="GHEA Grapalat" w:hAnsi="GHEA Grapalat"/>
          <w:i w:val="0"/>
        </w:rPr>
        <w:t xml:space="preserve"> </w:t>
      </w:r>
      <w:r w:rsidRPr="009044F1">
        <w:rPr>
          <w:rFonts w:ascii="GHEA Grapalat" w:hAnsi="GHEA Grapalat"/>
          <w:i w:val="0"/>
          <w:sz w:val="24"/>
          <w:szCs w:val="24"/>
        </w:rPr>
        <w:t xml:space="preserve">(далее — также </w:t>
      </w:r>
      <w:r>
        <w:rPr>
          <w:rFonts w:ascii="GHEA Grapalat" w:hAnsi="GHEA Grapalat"/>
          <w:i w:val="0"/>
          <w:sz w:val="24"/>
          <w:szCs w:val="24"/>
        </w:rPr>
        <w:t>услуга</w:t>
      </w:r>
      <w:r w:rsidRPr="009044F1">
        <w:rPr>
          <w:rFonts w:ascii="GHEA Grapalat" w:hAnsi="GHEA Grapalat"/>
          <w:i w:val="0"/>
          <w:sz w:val="24"/>
          <w:szCs w:val="24"/>
        </w:rPr>
        <w:t xml:space="preserve">) для нужд </w:t>
      </w:r>
      <w:r w:rsidRPr="00B31669">
        <w:rPr>
          <w:rFonts w:ascii="GHEA Grapalat" w:hAnsi="GHEA Grapalat"/>
          <w:sz w:val="24"/>
          <w:szCs w:val="24"/>
        </w:rPr>
        <w:t>АРМЯНСКИЙ ТЕАТР ОПЕРЫ И БАЛЕТА ИМЕНИ А. А. СПЕНДИАРОВА</w:t>
      </w:r>
      <w:r w:rsidRPr="009044F1">
        <w:rPr>
          <w:rFonts w:ascii="GHEA Grapalat" w:hAnsi="GHEA Grapalat"/>
          <w:i w:val="0"/>
          <w:sz w:val="24"/>
          <w:szCs w:val="24"/>
        </w:rPr>
        <w:t>, которые сгруппированы в лоты "</w:t>
      </w:r>
      <w:r w:rsidR="003B10AC">
        <w:rPr>
          <w:rFonts w:ascii="GHEA Grapalat" w:hAnsi="GHEA Grapalat"/>
          <w:i w:val="0"/>
          <w:sz w:val="24"/>
          <w:szCs w:val="24"/>
        </w:rPr>
        <w:t>6</w:t>
      </w:r>
      <w:r w:rsidRPr="009044F1">
        <w:rPr>
          <w:rFonts w:ascii="GHEA Grapalat" w:hAnsi="GHEA Grapalat"/>
          <w:i w:val="0"/>
          <w:sz w:val="24"/>
          <w:szCs w:val="24"/>
        </w:rPr>
        <w:t>":</w:t>
      </w:r>
    </w:p>
    <w:tbl>
      <w:tblPr>
        <w:tblW w:w="107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1530"/>
        <w:gridCol w:w="7704"/>
      </w:tblGrid>
      <w:tr w:rsidR="006450CF" w:rsidRPr="00DE5BC1" w14:paraId="38676EAB" w14:textId="77777777" w:rsidTr="0057589F">
        <w:trPr>
          <w:jc w:val="center"/>
        </w:trPr>
        <w:tc>
          <w:tcPr>
            <w:tcW w:w="1530" w:type="dxa"/>
            <w:vAlign w:val="center"/>
          </w:tcPr>
          <w:p w14:paraId="459105B5" w14:textId="77777777" w:rsidR="006450CF" w:rsidRPr="00DE5BC1" w:rsidRDefault="006450CF" w:rsidP="0057589F">
            <w:pPr>
              <w:pStyle w:val="23"/>
              <w:widowControl w:val="0"/>
              <w:spacing w:after="120" w:line="240" w:lineRule="auto"/>
              <w:ind w:firstLine="0"/>
              <w:jc w:val="center"/>
              <w:rPr>
                <w:rFonts w:ascii="GHEA Grapalat" w:hAnsi="GHEA Grapalat"/>
                <w:b/>
                <w:i/>
                <w:sz w:val="18"/>
                <w:szCs w:val="18"/>
              </w:rPr>
            </w:pPr>
            <w:r w:rsidRPr="00DE5BC1">
              <w:rPr>
                <w:rFonts w:ascii="GHEA Grapalat" w:hAnsi="GHEA Grapalat"/>
                <w:b/>
                <w:i/>
                <w:sz w:val="18"/>
                <w:szCs w:val="18"/>
              </w:rPr>
              <w:t>Номера лотов</w:t>
            </w:r>
          </w:p>
        </w:tc>
        <w:tc>
          <w:tcPr>
            <w:tcW w:w="1530" w:type="dxa"/>
          </w:tcPr>
          <w:p w14:paraId="6794C62C" w14:textId="77777777" w:rsidR="006450CF" w:rsidRPr="00DE5BC1" w:rsidRDefault="006450CF" w:rsidP="0057589F">
            <w:pPr>
              <w:pStyle w:val="23"/>
              <w:widowControl w:val="0"/>
              <w:spacing w:after="120" w:line="240" w:lineRule="auto"/>
              <w:ind w:firstLine="0"/>
              <w:jc w:val="center"/>
              <w:rPr>
                <w:rFonts w:ascii="GHEA Grapalat" w:hAnsi="GHEA Grapalat"/>
                <w:b/>
                <w:i/>
                <w:sz w:val="18"/>
                <w:szCs w:val="18"/>
              </w:rPr>
            </w:pPr>
            <w:r w:rsidRPr="00DE5BC1">
              <w:rPr>
                <w:rFonts w:ascii="GHEA Grapalat" w:hAnsi="GHEA Grapalat"/>
                <w:b/>
                <w:i/>
                <w:sz w:val="18"/>
                <w:szCs w:val="18"/>
              </w:rPr>
              <w:t xml:space="preserve">Цена покупки /драм </w:t>
            </w:r>
            <w:r w:rsidRPr="00DE5BC1">
              <w:rPr>
                <w:rFonts w:ascii="GHEA Grapalat" w:hAnsi="GHEA Grapalat"/>
                <w:sz w:val="18"/>
                <w:szCs w:val="18"/>
              </w:rPr>
              <w:t>РА</w:t>
            </w:r>
            <w:r w:rsidRPr="00DE5BC1">
              <w:rPr>
                <w:rFonts w:ascii="GHEA Grapalat" w:hAnsi="GHEA Grapalat"/>
                <w:b/>
                <w:i/>
                <w:sz w:val="18"/>
                <w:szCs w:val="18"/>
              </w:rPr>
              <w:t>/</w:t>
            </w:r>
          </w:p>
        </w:tc>
        <w:tc>
          <w:tcPr>
            <w:tcW w:w="7704" w:type="dxa"/>
            <w:vAlign w:val="center"/>
          </w:tcPr>
          <w:p w14:paraId="51836285" w14:textId="77777777" w:rsidR="006450CF" w:rsidRPr="00DE5BC1" w:rsidRDefault="006450CF" w:rsidP="0057589F">
            <w:pPr>
              <w:pStyle w:val="23"/>
              <w:widowControl w:val="0"/>
              <w:spacing w:after="120" w:line="240" w:lineRule="auto"/>
              <w:ind w:firstLine="0"/>
              <w:jc w:val="center"/>
              <w:rPr>
                <w:rFonts w:ascii="GHEA Grapalat" w:hAnsi="GHEA Grapalat"/>
                <w:b/>
                <w:bCs/>
                <w:i/>
                <w:iCs/>
                <w:sz w:val="18"/>
                <w:szCs w:val="18"/>
              </w:rPr>
            </w:pPr>
            <w:r w:rsidRPr="00DE5BC1">
              <w:rPr>
                <w:rFonts w:ascii="GHEA Grapalat" w:hAnsi="GHEA Grapalat"/>
                <w:b/>
                <w:i/>
                <w:sz w:val="18"/>
                <w:szCs w:val="18"/>
              </w:rPr>
              <w:t>Наименование лота</w:t>
            </w:r>
          </w:p>
        </w:tc>
      </w:tr>
      <w:tr w:rsidR="00F40669" w:rsidRPr="00DE5BC1" w14:paraId="312607FA" w14:textId="77777777" w:rsidTr="002119BE">
        <w:trPr>
          <w:jc w:val="center"/>
        </w:trPr>
        <w:tc>
          <w:tcPr>
            <w:tcW w:w="1530" w:type="dxa"/>
            <w:vAlign w:val="center"/>
          </w:tcPr>
          <w:p w14:paraId="730D749A" w14:textId="77777777" w:rsidR="00F40669" w:rsidRPr="00DE5BC1" w:rsidRDefault="00F40669" w:rsidP="00F40669">
            <w:pPr>
              <w:pStyle w:val="23"/>
              <w:widowControl w:val="0"/>
              <w:spacing w:after="120" w:line="240" w:lineRule="auto"/>
              <w:ind w:firstLine="0"/>
              <w:jc w:val="center"/>
              <w:rPr>
                <w:rFonts w:ascii="GHEA Grapalat" w:hAnsi="GHEA Grapalat"/>
                <w:sz w:val="18"/>
                <w:szCs w:val="18"/>
              </w:rPr>
            </w:pPr>
            <w:r w:rsidRPr="00DE5BC1">
              <w:rPr>
                <w:rFonts w:ascii="GHEA Grapalat" w:hAnsi="GHEA Grapalat"/>
                <w:sz w:val="18"/>
                <w:szCs w:val="18"/>
              </w:rPr>
              <w:t>1</w:t>
            </w:r>
          </w:p>
        </w:tc>
        <w:tc>
          <w:tcPr>
            <w:tcW w:w="1530" w:type="dxa"/>
          </w:tcPr>
          <w:p w14:paraId="663F3A05" w14:textId="4E3F661D" w:rsidR="00F40669" w:rsidRPr="00DE5BC1" w:rsidRDefault="00F40669" w:rsidP="00F40669">
            <w:pPr>
              <w:pStyle w:val="23"/>
              <w:widowControl w:val="0"/>
              <w:spacing w:after="120" w:line="240" w:lineRule="auto"/>
              <w:ind w:firstLine="0"/>
              <w:jc w:val="center"/>
              <w:rPr>
                <w:rFonts w:ascii="GHEA Grapalat" w:hAnsi="GHEA Grapalat"/>
                <w:sz w:val="18"/>
                <w:szCs w:val="18"/>
                <w:lang w:val="hy-AM"/>
              </w:rPr>
            </w:pPr>
            <w:r w:rsidRPr="00CB4D93">
              <w:rPr>
                <w:rFonts w:ascii="GHEA Grapalat" w:hAnsi="GHEA Grapalat"/>
                <w:sz w:val="16"/>
                <w:szCs w:val="16"/>
                <w:lang w:val="hy-AM"/>
              </w:rPr>
              <w:t>3300000</w:t>
            </w:r>
          </w:p>
        </w:tc>
        <w:tc>
          <w:tcPr>
            <w:tcW w:w="7704" w:type="dxa"/>
          </w:tcPr>
          <w:p w14:paraId="3BBB6D6F" w14:textId="77777777" w:rsidR="00F40669" w:rsidRPr="00F40669" w:rsidRDefault="00F40669" w:rsidP="00F40669">
            <w:pPr>
              <w:pStyle w:val="HTML"/>
              <w:jc w:val="both"/>
              <w:rPr>
                <w:rFonts w:ascii="GHEA Grapalat" w:hAnsi="GHEA Grapalat"/>
                <w:color w:val="202124"/>
                <w:sz w:val="18"/>
                <w:szCs w:val="18"/>
                <w:lang w:val="ru-RU"/>
              </w:rPr>
            </w:pPr>
            <w:r w:rsidRPr="00F40669">
              <w:rPr>
                <w:rFonts w:ascii="GHEA Grapalat" w:hAnsi="GHEA Grapalat"/>
                <w:color w:val="202124"/>
                <w:sz w:val="18"/>
                <w:szCs w:val="18"/>
                <w:lang w:val="ru-RU"/>
              </w:rPr>
              <w:t>Услуги технического осмотра /электроустройства, оборудование/</w:t>
            </w:r>
          </w:p>
          <w:p w14:paraId="22A1B83F" w14:textId="163F667D" w:rsidR="00F40669" w:rsidRPr="00DE5BC1" w:rsidRDefault="00F40669" w:rsidP="00F40669">
            <w:pPr>
              <w:jc w:val="both"/>
              <w:rPr>
                <w:rFonts w:ascii="GHEA Grapalat" w:hAnsi="GHEA Grapalat"/>
                <w:sz w:val="18"/>
                <w:szCs w:val="18"/>
                <w:u w:val="single"/>
                <w:vertAlign w:val="subscript"/>
              </w:rPr>
            </w:pPr>
          </w:p>
        </w:tc>
      </w:tr>
      <w:tr w:rsidR="00F40669" w:rsidRPr="00DE5BC1" w14:paraId="20409775" w14:textId="77777777" w:rsidTr="002119BE">
        <w:trPr>
          <w:jc w:val="center"/>
        </w:trPr>
        <w:tc>
          <w:tcPr>
            <w:tcW w:w="1530" w:type="dxa"/>
            <w:vAlign w:val="center"/>
          </w:tcPr>
          <w:p w14:paraId="2E92F89A" w14:textId="3672537D" w:rsidR="00F40669" w:rsidRPr="00DE5BC1" w:rsidRDefault="00F40669" w:rsidP="00F40669">
            <w:pPr>
              <w:pStyle w:val="23"/>
              <w:widowControl w:val="0"/>
              <w:spacing w:after="120" w:line="240" w:lineRule="auto"/>
              <w:ind w:firstLine="0"/>
              <w:jc w:val="center"/>
              <w:rPr>
                <w:rFonts w:ascii="GHEA Grapalat" w:hAnsi="GHEA Grapalat"/>
                <w:sz w:val="18"/>
                <w:szCs w:val="18"/>
              </w:rPr>
            </w:pPr>
            <w:bookmarkStart w:id="0" w:name="_Hlk154683313"/>
            <w:r w:rsidRPr="00DE5BC1">
              <w:rPr>
                <w:rFonts w:ascii="GHEA Grapalat" w:hAnsi="GHEA Grapalat"/>
                <w:sz w:val="18"/>
                <w:szCs w:val="18"/>
              </w:rPr>
              <w:t>2</w:t>
            </w:r>
          </w:p>
        </w:tc>
        <w:tc>
          <w:tcPr>
            <w:tcW w:w="1530" w:type="dxa"/>
          </w:tcPr>
          <w:p w14:paraId="57580542" w14:textId="713D3A61" w:rsidR="00F40669" w:rsidRPr="00DE5BC1" w:rsidRDefault="00F40669" w:rsidP="00F40669">
            <w:pPr>
              <w:pStyle w:val="23"/>
              <w:widowControl w:val="0"/>
              <w:spacing w:after="120" w:line="240" w:lineRule="auto"/>
              <w:ind w:firstLine="0"/>
              <w:jc w:val="center"/>
              <w:rPr>
                <w:rFonts w:ascii="GHEA Grapalat" w:hAnsi="GHEA Grapalat"/>
                <w:sz w:val="18"/>
                <w:szCs w:val="18"/>
                <w:lang w:val="hy-AM"/>
              </w:rPr>
            </w:pPr>
            <w:r w:rsidRPr="00CB4D93">
              <w:rPr>
                <w:rFonts w:ascii="GHEA Grapalat" w:hAnsi="GHEA Grapalat"/>
                <w:sz w:val="16"/>
                <w:szCs w:val="16"/>
                <w:lang w:val="hy-AM"/>
              </w:rPr>
              <w:t>2200000</w:t>
            </w:r>
          </w:p>
        </w:tc>
        <w:tc>
          <w:tcPr>
            <w:tcW w:w="7704" w:type="dxa"/>
          </w:tcPr>
          <w:p w14:paraId="499D6A74" w14:textId="77777777" w:rsidR="00F40669" w:rsidRPr="00F40669" w:rsidRDefault="00F40669" w:rsidP="00F40669">
            <w:pPr>
              <w:pStyle w:val="HTML"/>
              <w:jc w:val="both"/>
              <w:rPr>
                <w:rFonts w:ascii="GHEA Grapalat" w:hAnsi="GHEA Grapalat"/>
                <w:color w:val="202124"/>
                <w:sz w:val="18"/>
                <w:szCs w:val="18"/>
                <w:lang w:val="ru-RU"/>
              </w:rPr>
            </w:pPr>
            <w:r w:rsidRPr="00F40669">
              <w:rPr>
                <w:rFonts w:ascii="GHEA Grapalat" w:hAnsi="GHEA Grapalat"/>
                <w:color w:val="202124"/>
                <w:sz w:val="18"/>
                <w:szCs w:val="18"/>
                <w:lang w:val="ru-RU"/>
              </w:rPr>
              <w:t>Услуги технического осмотра /театральное световое и звуковое оборудование/</w:t>
            </w:r>
          </w:p>
          <w:p w14:paraId="66CEA298" w14:textId="77777777" w:rsidR="00F40669" w:rsidRPr="00DE5BC1" w:rsidRDefault="00F40669" w:rsidP="00F40669">
            <w:pPr>
              <w:jc w:val="both"/>
              <w:rPr>
                <w:rFonts w:ascii="GHEA Grapalat" w:hAnsi="GHEA Grapalat"/>
                <w:b/>
                <w:bCs/>
                <w:sz w:val="18"/>
                <w:szCs w:val="18"/>
              </w:rPr>
            </w:pPr>
          </w:p>
        </w:tc>
      </w:tr>
      <w:bookmarkEnd w:id="0"/>
      <w:tr w:rsidR="00F40669" w:rsidRPr="00DE5BC1" w14:paraId="40346E25" w14:textId="77777777" w:rsidTr="002119BE">
        <w:trPr>
          <w:jc w:val="center"/>
        </w:trPr>
        <w:tc>
          <w:tcPr>
            <w:tcW w:w="1530" w:type="dxa"/>
            <w:vAlign w:val="center"/>
          </w:tcPr>
          <w:p w14:paraId="05E3AF99" w14:textId="5AF9B847" w:rsidR="00F40669" w:rsidRPr="00DE5BC1" w:rsidRDefault="00F40669" w:rsidP="00F40669">
            <w:pPr>
              <w:pStyle w:val="23"/>
              <w:widowControl w:val="0"/>
              <w:spacing w:after="120" w:line="240" w:lineRule="auto"/>
              <w:ind w:firstLine="0"/>
              <w:jc w:val="center"/>
              <w:rPr>
                <w:rFonts w:ascii="GHEA Grapalat" w:hAnsi="GHEA Grapalat"/>
                <w:sz w:val="18"/>
                <w:szCs w:val="18"/>
              </w:rPr>
            </w:pPr>
            <w:r w:rsidRPr="00DE5BC1">
              <w:rPr>
                <w:rFonts w:ascii="GHEA Grapalat" w:hAnsi="GHEA Grapalat"/>
                <w:sz w:val="18"/>
                <w:szCs w:val="18"/>
              </w:rPr>
              <w:t>3</w:t>
            </w:r>
          </w:p>
        </w:tc>
        <w:tc>
          <w:tcPr>
            <w:tcW w:w="1530" w:type="dxa"/>
          </w:tcPr>
          <w:p w14:paraId="0AD4442C" w14:textId="54F57EE4" w:rsidR="00F40669" w:rsidRPr="00DE5BC1" w:rsidRDefault="00F40669" w:rsidP="00F40669">
            <w:pPr>
              <w:pStyle w:val="23"/>
              <w:widowControl w:val="0"/>
              <w:spacing w:after="120" w:line="240" w:lineRule="auto"/>
              <w:ind w:firstLine="0"/>
              <w:jc w:val="center"/>
              <w:rPr>
                <w:rFonts w:ascii="GHEA Grapalat" w:hAnsi="GHEA Grapalat"/>
                <w:sz w:val="18"/>
                <w:szCs w:val="18"/>
                <w:lang w:val="hy-AM"/>
              </w:rPr>
            </w:pPr>
            <w:r w:rsidRPr="00CB4D93">
              <w:rPr>
                <w:rFonts w:ascii="GHEA Grapalat" w:hAnsi="GHEA Grapalat"/>
                <w:sz w:val="16"/>
                <w:szCs w:val="16"/>
                <w:lang w:val="hy-AM"/>
              </w:rPr>
              <w:t>3300000</w:t>
            </w:r>
          </w:p>
        </w:tc>
        <w:tc>
          <w:tcPr>
            <w:tcW w:w="7704" w:type="dxa"/>
          </w:tcPr>
          <w:p w14:paraId="291C0896" w14:textId="77777777" w:rsidR="00F40669" w:rsidRPr="00F40669" w:rsidRDefault="00F40669" w:rsidP="00F40669">
            <w:pPr>
              <w:pStyle w:val="HTML"/>
              <w:jc w:val="both"/>
              <w:rPr>
                <w:rFonts w:ascii="GHEA Grapalat" w:hAnsi="GHEA Grapalat"/>
                <w:color w:val="202124"/>
                <w:sz w:val="18"/>
                <w:szCs w:val="18"/>
                <w:lang w:val="ru-RU"/>
              </w:rPr>
            </w:pPr>
            <w:r w:rsidRPr="00F40669">
              <w:rPr>
                <w:rFonts w:ascii="GHEA Grapalat" w:hAnsi="GHEA Grapalat"/>
                <w:color w:val="202124"/>
                <w:sz w:val="18"/>
                <w:szCs w:val="18"/>
                <w:lang w:val="ru-RU"/>
              </w:rPr>
              <w:t>Услуги технического осмотра /противопожарные устройства/</w:t>
            </w:r>
          </w:p>
          <w:p w14:paraId="0C47F952" w14:textId="77777777" w:rsidR="00F40669" w:rsidRPr="00DE5BC1" w:rsidRDefault="00F40669" w:rsidP="00F40669">
            <w:pPr>
              <w:jc w:val="both"/>
              <w:rPr>
                <w:rFonts w:ascii="GHEA Grapalat" w:hAnsi="GHEA Grapalat"/>
                <w:b/>
                <w:bCs/>
                <w:sz w:val="18"/>
                <w:szCs w:val="18"/>
              </w:rPr>
            </w:pPr>
          </w:p>
        </w:tc>
      </w:tr>
      <w:tr w:rsidR="00F40669" w:rsidRPr="00DE5BC1" w14:paraId="5E939843" w14:textId="77777777" w:rsidTr="002119BE">
        <w:trPr>
          <w:jc w:val="center"/>
        </w:trPr>
        <w:tc>
          <w:tcPr>
            <w:tcW w:w="1530" w:type="dxa"/>
            <w:vAlign w:val="center"/>
          </w:tcPr>
          <w:p w14:paraId="0E413C8D" w14:textId="391F5BC7" w:rsidR="00F40669" w:rsidRPr="00DE5BC1" w:rsidRDefault="00F40669" w:rsidP="00F40669">
            <w:pPr>
              <w:pStyle w:val="23"/>
              <w:widowControl w:val="0"/>
              <w:spacing w:after="120" w:line="240" w:lineRule="auto"/>
              <w:ind w:firstLine="0"/>
              <w:jc w:val="center"/>
              <w:rPr>
                <w:rFonts w:ascii="GHEA Grapalat" w:hAnsi="GHEA Grapalat"/>
                <w:sz w:val="18"/>
                <w:szCs w:val="18"/>
              </w:rPr>
            </w:pPr>
            <w:r w:rsidRPr="00DE5BC1">
              <w:rPr>
                <w:rFonts w:ascii="GHEA Grapalat" w:hAnsi="GHEA Grapalat"/>
                <w:sz w:val="18"/>
                <w:szCs w:val="18"/>
              </w:rPr>
              <w:t>4</w:t>
            </w:r>
          </w:p>
        </w:tc>
        <w:tc>
          <w:tcPr>
            <w:tcW w:w="1530" w:type="dxa"/>
          </w:tcPr>
          <w:p w14:paraId="77BCA38B" w14:textId="6911E125" w:rsidR="00F40669" w:rsidRPr="00DE5BC1" w:rsidRDefault="00F40669" w:rsidP="00F40669">
            <w:pPr>
              <w:pStyle w:val="23"/>
              <w:widowControl w:val="0"/>
              <w:spacing w:after="120" w:line="240" w:lineRule="auto"/>
              <w:ind w:firstLine="0"/>
              <w:jc w:val="center"/>
              <w:rPr>
                <w:rFonts w:ascii="GHEA Grapalat" w:hAnsi="GHEA Grapalat"/>
                <w:sz w:val="18"/>
                <w:szCs w:val="18"/>
                <w:lang w:val="hy-AM"/>
              </w:rPr>
            </w:pPr>
            <w:r w:rsidRPr="00CB4D93">
              <w:rPr>
                <w:rFonts w:ascii="GHEA Grapalat" w:hAnsi="GHEA Grapalat"/>
                <w:sz w:val="16"/>
                <w:szCs w:val="16"/>
                <w:lang w:val="hy-AM"/>
              </w:rPr>
              <w:t>3300000</w:t>
            </w:r>
          </w:p>
        </w:tc>
        <w:tc>
          <w:tcPr>
            <w:tcW w:w="7704" w:type="dxa"/>
          </w:tcPr>
          <w:p w14:paraId="58C4F8BD" w14:textId="77777777" w:rsidR="00F40669" w:rsidRPr="00F40669" w:rsidRDefault="00F40669" w:rsidP="00F40669">
            <w:pPr>
              <w:pStyle w:val="HTML"/>
              <w:jc w:val="both"/>
              <w:rPr>
                <w:rFonts w:ascii="GHEA Grapalat" w:hAnsi="GHEA Grapalat"/>
                <w:color w:val="202124"/>
                <w:sz w:val="18"/>
                <w:szCs w:val="18"/>
                <w:lang w:val="ru-RU"/>
              </w:rPr>
            </w:pPr>
            <w:r w:rsidRPr="00F40669">
              <w:rPr>
                <w:rFonts w:ascii="GHEA Grapalat" w:hAnsi="GHEA Grapalat"/>
                <w:color w:val="202124"/>
                <w:sz w:val="18"/>
                <w:szCs w:val="18"/>
                <w:lang w:val="ru-RU"/>
              </w:rPr>
              <w:t>Услуги технического осмотра / верхняя и внутренняя механизация ступеней/</w:t>
            </w:r>
          </w:p>
          <w:p w14:paraId="1ADAFFCA" w14:textId="77777777" w:rsidR="00F40669" w:rsidRPr="00DE5BC1" w:rsidRDefault="00F40669" w:rsidP="00F40669">
            <w:pPr>
              <w:jc w:val="both"/>
              <w:rPr>
                <w:rFonts w:ascii="GHEA Grapalat" w:hAnsi="GHEA Grapalat"/>
                <w:b/>
                <w:bCs/>
                <w:sz w:val="18"/>
                <w:szCs w:val="18"/>
              </w:rPr>
            </w:pPr>
          </w:p>
        </w:tc>
      </w:tr>
      <w:tr w:rsidR="00F40669" w:rsidRPr="00DE5BC1" w14:paraId="7542BDDE" w14:textId="77777777" w:rsidTr="002119BE">
        <w:trPr>
          <w:jc w:val="center"/>
        </w:trPr>
        <w:tc>
          <w:tcPr>
            <w:tcW w:w="1530" w:type="dxa"/>
            <w:vAlign w:val="center"/>
          </w:tcPr>
          <w:p w14:paraId="4D3EC08B" w14:textId="29A82865" w:rsidR="00F40669" w:rsidRPr="00DE5BC1" w:rsidRDefault="00F40669" w:rsidP="00F40669">
            <w:pPr>
              <w:pStyle w:val="23"/>
              <w:widowControl w:val="0"/>
              <w:spacing w:after="120" w:line="240" w:lineRule="auto"/>
              <w:ind w:firstLine="0"/>
              <w:jc w:val="center"/>
              <w:rPr>
                <w:rFonts w:ascii="GHEA Grapalat" w:hAnsi="GHEA Grapalat"/>
                <w:sz w:val="18"/>
                <w:szCs w:val="18"/>
              </w:rPr>
            </w:pPr>
            <w:r w:rsidRPr="00DE5BC1">
              <w:rPr>
                <w:rFonts w:ascii="GHEA Grapalat" w:hAnsi="GHEA Grapalat"/>
                <w:sz w:val="18"/>
                <w:szCs w:val="18"/>
              </w:rPr>
              <w:t>5</w:t>
            </w:r>
          </w:p>
        </w:tc>
        <w:tc>
          <w:tcPr>
            <w:tcW w:w="1530" w:type="dxa"/>
          </w:tcPr>
          <w:p w14:paraId="7B6D7F31" w14:textId="6DF72CFE" w:rsidR="00F40669" w:rsidRPr="00DE5BC1" w:rsidRDefault="00F40669" w:rsidP="00F40669">
            <w:pPr>
              <w:pStyle w:val="23"/>
              <w:widowControl w:val="0"/>
              <w:spacing w:after="120" w:line="240" w:lineRule="auto"/>
              <w:ind w:firstLine="0"/>
              <w:jc w:val="center"/>
              <w:rPr>
                <w:rFonts w:ascii="GHEA Grapalat" w:hAnsi="GHEA Grapalat"/>
                <w:sz w:val="18"/>
                <w:szCs w:val="18"/>
                <w:lang w:val="hy-AM"/>
              </w:rPr>
            </w:pPr>
            <w:r w:rsidRPr="00CB4D93">
              <w:rPr>
                <w:rFonts w:ascii="GHEA Grapalat" w:hAnsi="GHEA Grapalat"/>
                <w:sz w:val="16"/>
                <w:szCs w:val="16"/>
                <w:lang w:val="hy-AM"/>
              </w:rPr>
              <w:t>4400000</w:t>
            </w:r>
          </w:p>
        </w:tc>
        <w:tc>
          <w:tcPr>
            <w:tcW w:w="7704" w:type="dxa"/>
          </w:tcPr>
          <w:p w14:paraId="08B2772E" w14:textId="77777777" w:rsidR="00F40669" w:rsidRPr="00F40669" w:rsidRDefault="00F40669" w:rsidP="00F40669">
            <w:pPr>
              <w:pStyle w:val="HTML"/>
              <w:jc w:val="both"/>
              <w:rPr>
                <w:rFonts w:ascii="GHEA Grapalat" w:hAnsi="GHEA Grapalat"/>
                <w:color w:val="202124"/>
                <w:sz w:val="18"/>
                <w:szCs w:val="18"/>
                <w:lang w:val="ru-RU"/>
              </w:rPr>
            </w:pPr>
            <w:r w:rsidRPr="00F40669">
              <w:rPr>
                <w:rFonts w:ascii="GHEA Grapalat" w:hAnsi="GHEA Grapalat"/>
                <w:color w:val="202124"/>
                <w:sz w:val="18"/>
                <w:szCs w:val="18"/>
                <w:lang w:val="ru-RU"/>
              </w:rPr>
              <w:t>Услуги технического осмотра /системы отопления, вентиляции и кондиционирования зданий/</w:t>
            </w:r>
          </w:p>
          <w:p w14:paraId="32B56DD1" w14:textId="77777777" w:rsidR="00F40669" w:rsidRPr="00DE5BC1" w:rsidRDefault="00F40669" w:rsidP="00F40669">
            <w:pPr>
              <w:jc w:val="both"/>
              <w:rPr>
                <w:rFonts w:ascii="GHEA Grapalat" w:hAnsi="GHEA Grapalat"/>
                <w:b/>
                <w:bCs/>
                <w:sz w:val="18"/>
                <w:szCs w:val="18"/>
              </w:rPr>
            </w:pPr>
          </w:p>
        </w:tc>
      </w:tr>
      <w:tr w:rsidR="00F40669" w:rsidRPr="00DE5BC1" w14:paraId="73E8E87D" w14:textId="77777777" w:rsidTr="002119BE">
        <w:trPr>
          <w:jc w:val="center"/>
        </w:trPr>
        <w:tc>
          <w:tcPr>
            <w:tcW w:w="1530" w:type="dxa"/>
            <w:vAlign w:val="center"/>
          </w:tcPr>
          <w:p w14:paraId="07FAA7CC" w14:textId="33227938" w:rsidR="00F40669" w:rsidRPr="00DE5BC1" w:rsidRDefault="00F40669" w:rsidP="00F40669">
            <w:pPr>
              <w:pStyle w:val="23"/>
              <w:widowControl w:val="0"/>
              <w:spacing w:after="120" w:line="240" w:lineRule="auto"/>
              <w:ind w:firstLine="0"/>
              <w:jc w:val="center"/>
              <w:rPr>
                <w:rFonts w:ascii="GHEA Grapalat" w:hAnsi="GHEA Grapalat"/>
                <w:sz w:val="18"/>
                <w:szCs w:val="18"/>
              </w:rPr>
            </w:pPr>
            <w:r w:rsidRPr="00DE5BC1">
              <w:rPr>
                <w:rFonts w:ascii="GHEA Grapalat" w:hAnsi="GHEA Grapalat"/>
                <w:sz w:val="18"/>
                <w:szCs w:val="18"/>
              </w:rPr>
              <w:t>6</w:t>
            </w:r>
          </w:p>
        </w:tc>
        <w:tc>
          <w:tcPr>
            <w:tcW w:w="1530" w:type="dxa"/>
          </w:tcPr>
          <w:p w14:paraId="3603F36F" w14:textId="3E860356" w:rsidR="00F40669" w:rsidRPr="00DE5BC1" w:rsidRDefault="00F40669" w:rsidP="00F40669">
            <w:pPr>
              <w:pStyle w:val="23"/>
              <w:widowControl w:val="0"/>
              <w:spacing w:after="120" w:line="240" w:lineRule="auto"/>
              <w:ind w:firstLine="0"/>
              <w:jc w:val="center"/>
              <w:rPr>
                <w:rFonts w:ascii="GHEA Grapalat" w:hAnsi="GHEA Grapalat"/>
                <w:sz w:val="18"/>
                <w:szCs w:val="18"/>
                <w:lang w:val="hy-AM"/>
              </w:rPr>
            </w:pPr>
            <w:r w:rsidRPr="00CB4D93">
              <w:rPr>
                <w:rFonts w:ascii="GHEA Grapalat" w:hAnsi="GHEA Grapalat"/>
                <w:sz w:val="16"/>
                <w:szCs w:val="16"/>
                <w:lang w:val="hy-AM"/>
              </w:rPr>
              <w:t>3300000</w:t>
            </w:r>
          </w:p>
        </w:tc>
        <w:tc>
          <w:tcPr>
            <w:tcW w:w="7704" w:type="dxa"/>
          </w:tcPr>
          <w:p w14:paraId="5F0D5B2B" w14:textId="77777777" w:rsidR="00F40669" w:rsidRPr="00F40669" w:rsidRDefault="00F40669" w:rsidP="00F40669">
            <w:pPr>
              <w:pStyle w:val="HTML"/>
              <w:jc w:val="both"/>
              <w:rPr>
                <w:rFonts w:ascii="GHEA Grapalat" w:hAnsi="GHEA Grapalat"/>
                <w:color w:val="202124"/>
                <w:sz w:val="18"/>
                <w:szCs w:val="18"/>
                <w:lang w:val="ru-RU"/>
              </w:rPr>
            </w:pPr>
            <w:r w:rsidRPr="00F40669">
              <w:rPr>
                <w:rFonts w:ascii="GHEA Grapalat" w:hAnsi="GHEA Grapalat"/>
                <w:color w:val="202124"/>
                <w:sz w:val="18"/>
                <w:szCs w:val="18"/>
                <w:lang w:val="ru-RU"/>
              </w:rPr>
              <w:t>Услуги технического осмотра /измерительные приборы/</w:t>
            </w:r>
          </w:p>
          <w:p w14:paraId="509EB740" w14:textId="77777777" w:rsidR="00F40669" w:rsidRPr="00DE5BC1" w:rsidRDefault="00F40669" w:rsidP="00F40669">
            <w:pPr>
              <w:jc w:val="both"/>
              <w:rPr>
                <w:rFonts w:ascii="GHEA Grapalat" w:hAnsi="GHEA Grapalat"/>
                <w:b/>
                <w:bCs/>
                <w:sz w:val="18"/>
                <w:szCs w:val="18"/>
              </w:rPr>
            </w:pPr>
          </w:p>
        </w:tc>
      </w:tr>
    </w:tbl>
    <w:p w14:paraId="3CFB659A" w14:textId="77777777" w:rsidR="006450CF" w:rsidRPr="009044F1" w:rsidRDefault="006450CF" w:rsidP="006450CF">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Pr>
          <w:rFonts w:ascii="GHEA Grapalat" w:hAnsi="GHEA Grapalat"/>
          <w:sz w:val="24"/>
          <w:szCs w:val="24"/>
        </w:rPr>
        <w:t>услуги</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w:t>
      </w:r>
      <w:r w:rsidRPr="00E21282">
        <w:rPr>
          <w:rFonts w:ascii="GHEA Grapalat" w:hAnsi="GHEA Grapalat"/>
          <w:sz w:val="24"/>
          <w:szCs w:val="24"/>
        </w:rPr>
        <w:t>в Приложении № 6 к настоящему Приглашению.</w:t>
      </w:r>
    </w:p>
    <w:p w14:paraId="24E4852E" w14:textId="77777777" w:rsidR="004E1FC9" w:rsidRDefault="004E1FC9" w:rsidP="004E1FC9">
      <w:pPr>
        <w:widowControl w:val="0"/>
        <w:spacing w:after="160"/>
        <w:jc w:val="center"/>
        <w:rPr>
          <w:rFonts w:ascii="GHEA Grapalat" w:hAnsi="GHEA Grapalat"/>
        </w:rPr>
      </w:pPr>
      <w:r>
        <w:rPr>
          <w:rFonts w:ascii="GHEA Grapalat" w:hAnsi="GHEA Grapalat"/>
          <w:b/>
        </w:rPr>
        <w:t xml:space="preserve">2. ТРЕБОВАНИЯ К ПРАВУ УЧАСТНИКА НА УЧАСТИЕ, </w:t>
      </w:r>
      <w:r>
        <w:rPr>
          <w:rFonts w:ascii="GHEA Grapalat" w:hAnsi="GHEA Grapalat"/>
          <w:b/>
        </w:rPr>
        <w:br/>
        <w:t>ПОРЯДОК ИХ ОЦЕНКИ, УСЛОВИЯ ПРЕДСТАВЛЕНИЯ ОБЕСПЕЧЕНИЯ КВАЛИФИКАЦИИ В СЛУЧАЕ ПРИЗНАНИЯ ОТОБРАННЫМ  УЧАСТНИКОМ</w:t>
      </w:r>
      <w:r>
        <w:rPr>
          <w:rFonts w:ascii="GHEA Grapalat" w:hAnsi="GHEA Grapalat"/>
          <w:b/>
        </w:rPr>
        <w:br/>
      </w:r>
    </w:p>
    <w:p w14:paraId="6DD5EB6F" w14:textId="77777777" w:rsidR="004E1FC9" w:rsidRDefault="004E1FC9" w:rsidP="004E1FC9">
      <w:pPr>
        <w:widowControl w:val="0"/>
        <w:tabs>
          <w:tab w:val="left" w:pos="1134"/>
        </w:tabs>
        <w:spacing w:after="160"/>
        <w:ind w:firstLine="567"/>
        <w:jc w:val="both"/>
        <w:rPr>
          <w:rFonts w:ascii="GHEA Grapalat" w:hAnsi="GHEA Grapalat" w:cs="Arial Armenian"/>
        </w:rPr>
      </w:pPr>
      <w:r>
        <w:rPr>
          <w:rFonts w:ascii="GHEA Grapalat" w:hAnsi="GHEA Grapalat"/>
        </w:rPr>
        <w:t>2.1.</w:t>
      </w:r>
      <w:r>
        <w:rPr>
          <w:rFonts w:ascii="GHEA Grapalat" w:hAnsi="GHEA Grapalat"/>
        </w:rPr>
        <w:tab/>
        <w:t>В настоящей процедуре не имеют права участвовать лица:</w:t>
      </w:r>
    </w:p>
    <w:p w14:paraId="42B5E43B" w14:textId="77777777" w:rsidR="004E1FC9" w:rsidRDefault="004E1FC9" w:rsidP="004E1FC9">
      <w:pPr>
        <w:widowControl w:val="0"/>
        <w:tabs>
          <w:tab w:val="left" w:pos="1134"/>
        </w:tabs>
        <w:spacing w:after="160"/>
        <w:ind w:firstLine="567"/>
        <w:jc w:val="both"/>
        <w:rPr>
          <w:rFonts w:ascii="GHEA Grapalat" w:hAnsi="GHEA Grapalat"/>
        </w:rPr>
      </w:pPr>
      <w:r>
        <w:rPr>
          <w:rFonts w:ascii="GHEA Grapalat" w:hAnsi="GHEA Grapalat"/>
        </w:rPr>
        <w:lastRenderedPageBreak/>
        <w:t>1)</w:t>
      </w:r>
      <w:r>
        <w:rPr>
          <w:rFonts w:ascii="GHEA Grapalat" w:hAnsi="GHEA Grapalat"/>
        </w:rPr>
        <w:tab/>
        <w:t xml:space="preserve">которые на день подачи заявки в судебном порядке признаны банкротом; </w:t>
      </w:r>
    </w:p>
    <w:p w14:paraId="57017C48" w14:textId="77777777" w:rsidR="004E1FC9" w:rsidRDefault="004E1FC9" w:rsidP="004E1FC9">
      <w:pPr>
        <w:widowControl w:val="0"/>
        <w:tabs>
          <w:tab w:val="left" w:pos="1134"/>
        </w:tabs>
        <w:spacing w:after="160"/>
        <w:ind w:firstLine="567"/>
        <w:jc w:val="both"/>
        <w:rPr>
          <w:rFonts w:ascii="GHEA Grapalat" w:hAnsi="GHEA Grapalat"/>
        </w:rPr>
      </w:pPr>
      <w:r>
        <w:rPr>
          <w:rFonts w:ascii="GHEA Grapalat" w:hAnsi="GHEA Grapalat"/>
        </w:rPr>
        <w:t>3)</w:t>
      </w:r>
      <w:r>
        <w:rPr>
          <w:rFonts w:ascii="GHEA Grapalat" w:hAnsi="GHEA Grapalat"/>
        </w:rPr>
        <w:tab/>
        <w:t>которые или представитель исполнительного органа которых в течение пяти лет, предшествующих дню подачи заявки, были осуждены за</w:t>
      </w:r>
      <w:r>
        <w:rPr>
          <w:rFonts w:ascii="Courier New" w:hAnsi="Courier New" w:cs="Courier New"/>
          <w:lang w:val="en-US"/>
        </w:rPr>
        <w:t> </w:t>
      </w:r>
      <w:r>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ourier New" w:hAnsi="Courier New" w:cs="Courier New"/>
          <w:lang w:val="en-US"/>
        </w:rPr>
        <w:t> </w:t>
      </w:r>
      <w:r>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отменена;</w:t>
      </w:r>
    </w:p>
    <w:p w14:paraId="6F09AF9E" w14:textId="77777777" w:rsidR="004E1FC9" w:rsidRDefault="004E1FC9" w:rsidP="004E1FC9">
      <w:pPr>
        <w:widowControl w:val="0"/>
        <w:tabs>
          <w:tab w:val="left" w:pos="1134"/>
        </w:tabs>
        <w:spacing w:after="160"/>
        <w:ind w:firstLine="567"/>
        <w:jc w:val="both"/>
        <w:rPr>
          <w:rFonts w:ascii="GHEA Grapalat" w:hAnsi="GHEA Grapalat"/>
        </w:rPr>
      </w:pPr>
      <w:r>
        <w:rPr>
          <w:rFonts w:ascii="GHEA Grapalat" w:hAnsi="GHEA Grapalat"/>
        </w:rPr>
        <w:t>4)</w:t>
      </w:r>
      <w:r>
        <w:rPr>
          <w:rFonts w:ascii="GHEA Grapalat" w:hAnsi="GHEA Grapalat"/>
        </w:rPr>
        <w:tab/>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14:paraId="61A33BF4" w14:textId="77777777" w:rsidR="004E1FC9" w:rsidRDefault="004E1FC9" w:rsidP="004E1FC9">
      <w:pPr>
        <w:widowControl w:val="0"/>
        <w:tabs>
          <w:tab w:val="left" w:pos="1134"/>
        </w:tabs>
        <w:spacing w:after="160"/>
        <w:ind w:firstLine="567"/>
        <w:jc w:val="both"/>
        <w:rPr>
          <w:rFonts w:ascii="GHEA Grapalat" w:hAnsi="GHEA Grapalat"/>
        </w:rPr>
      </w:pPr>
      <w:r>
        <w:rPr>
          <w:rFonts w:ascii="GHEA Grapalat" w:hAnsi="GHEA Grapalat"/>
        </w:rPr>
        <w:t>5)</w:t>
      </w:r>
      <w:r>
        <w:rPr>
          <w:rFonts w:ascii="GHEA Grapalat" w:hAnsi="GHEA Grapalat"/>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ourier New" w:hAnsi="Courier New" w:cs="Courier New"/>
          <w:lang w:val="en-US"/>
        </w:rPr>
        <w:t> </w:t>
      </w:r>
      <w:r>
        <w:rPr>
          <w:rFonts w:ascii="GHEA Grapalat" w:hAnsi="GHEA Grapalat"/>
        </w:rPr>
        <w:t xml:space="preserve">закупках; </w:t>
      </w:r>
    </w:p>
    <w:p w14:paraId="4E3FEDB6" w14:textId="77777777" w:rsidR="004E1FC9" w:rsidRDefault="004E1FC9" w:rsidP="004E1FC9">
      <w:pPr>
        <w:widowControl w:val="0"/>
        <w:tabs>
          <w:tab w:val="left" w:pos="1134"/>
        </w:tabs>
        <w:spacing w:after="160"/>
        <w:ind w:firstLine="567"/>
        <w:jc w:val="both"/>
        <w:rPr>
          <w:rFonts w:ascii="GHEA Grapalat" w:hAnsi="GHEA Grapalat"/>
        </w:rPr>
      </w:pPr>
      <w:r>
        <w:rPr>
          <w:rFonts w:ascii="GHEA Grapalat" w:hAnsi="GHEA Grapalat"/>
        </w:rPr>
        <w:t>6)</w:t>
      </w:r>
      <w:r>
        <w:rPr>
          <w:rFonts w:ascii="GHEA Grapalat" w:hAnsi="GHEA Grapalat"/>
        </w:rPr>
        <w:tab/>
        <w:t>которые по состоянию на день подачи заявки включены в список участников, не имеющих права на участие в процессе закупок;</w:t>
      </w:r>
    </w:p>
    <w:p w14:paraId="058F3271" w14:textId="77777777" w:rsidR="004E1FC9" w:rsidRDefault="004E1FC9" w:rsidP="004E1FC9">
      <w:pPr>
        <w:widowControl w:val="0"/>
        <w:tabs>
          <w:tab w:val="left" w:pos="1134"/>
        </w:tabs>
        <w:ind w:firstLine="567"/>
        <w:jc w:val="both"/>
        <w:rPr>
          <w:rFonts w:ascii="GHEA Grapalat" w:hAnsi="GHEA Grapalat"/>
        </w:rPr>
      </w:pPr>
      <w:r>
        <w:rPr>
          <w:rFonts w:ascii="GHEA Grapalat" w:hAnsi="GHEA Grapalat"/>
          <w:lang w:val="hy-AM"/>
        </w:rPr>
        <w:t>7</w:t>
      </w:r>
      <w:r>
        <w:rPr>
          <w:rFonts w:ascii="GHEA Grapalat" w:hAnsi="GHEA Grapalat"/>
        </w:rPr>
        <w:t>) которые на основании абзаца «е» подпункта 2 пункта 1 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14:paraId="618ECBED" w14:textId="77777777" w:rsidR="004E1FC9" w:rsidRDefault="004E1FC9" w:rsidP="004E1FC9">
      <w:pPr>
        <w:widowControl w:val="0"/>
        <w:tabs>
          <w:tab w:val="left" w:pos="1134"/>
        </w:tabs>
        <w:spacing w:after="160"/>
        <w:ind w:firstLine="567"/>
        <w:jc w:val="both"/>
        <w:rPr>
          <w:rFonts w:ascii="GHEA Grapalat" w:hAnsi="GHEA Grapalat"/>
        </w:rPr>
      </w:pPr>
    </w:p>
    <w:p w14:paraId="3E3229C0" w14:textId="77777777" w:rsidR="004E1FC9" w:rsidRDefault="004E1FC9" w:rsidP="004E1FC9">
      <w:pPr>
        <w:widowControl w:val="0"/>
        <w:tabs>
          <w:tab w:val="left" w:pos="1134"/>
        </w:tabs>
        <w:spacing w:after="160"/>
        <w:ind w:firstLine="567"/>
        <w:jc w:val="both"/>
        <w:rPr>
          <w:rFonts w:ascii="GHEA Grapalat" w:hAnsi="GHEA Grapalat"/>
        </w:rPr>
      </w:pPr>
      <w:r>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25787EBF" w14:textId="77777777" w:rsidR="004E1FC9" w:rsidRDefault="004E1FC9" w:rsidP="004E1FC9">
      <w:pPr>
        <w:widowControl w:val="0"/>
        <w:tabs>
          <w:tab w:val="left" w:pos="1134"/>
        </w:tabs>
        <w:ind w:firstLine="567"/>
        <w:rPr>
          <w:rFonts w:ascii="GHEA Grapalat" w:hAnsi="GHEA Grapalat" w:cs="Sylfaen"/>
        </w:rPr>
      </w:pPr>
      <w:r>
        <w:rPr>
          <w:rFonts w:ascii="GHEA Grapalat" w:hAnsi="GHEA Grapalat" w:cs="Sylfaen"/>
        </w:rPr>
        <w:t>Участник включается в список участников, не имеющих права на участие в процессе закупок (далее также список), если:</w:t>
      </w:r>
    </w:p>
    <w:p w14:paraId="1AA3309E" w14:textId="77777777" w:rsidR="004E1FC9" w:rsidRDefault="004E1FC9" w:rsidP="004E1FC9">
      <w:pPr>
        <w:pStyle w:val="af4"/>
        <w:widowControl w:val="0"/>
        <w:numPr>
          <w:ilvl w:val="0"/>
          <w:numId w:val="31"/>
        </w:numPr>
        <w:tabs>
          <w:tab w:val="left" w:pos="1134"/>
        </w:tabs>
        <w:spacing w:before="0" w:beforeAutospacing="0" w:after="0" w:afterAutospacing="0"/>
        <w:ind w:left="426"/>
        <w:contextualSpacing/>
        <w:jc w:val="both"/>
        <w:rPr>
          <w:rFonts w:ascii="GHEA Grapalat" w:hAnsi="GHEA Grapalat" w:cs="Sylfaen"/>
        </w:rPr>
      </w:pPr>
      <w:r>
        <w:rPr>
          <w:rFonts w:ascii="GHEA Grapalat" w:hAnsi="GHEA Grapalat" w:cs="Sylfaen"/>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018CDEF7" w14:textId="77777777" w:rsidR="004E1FC9" w:rsidRDefault="004E1FC9" w:rsidP="004E1FC9">
      <w:pPr>
        <w:widowControl w:val="0"/>
        <w:tabs>
          <w:tab w:val="left" w:pos="1134"/>
        </w:tabs>
        <w:ind w:left="66"/>
        <w:contextualSpacing/>
        <w:jc w:val="both"/>
        <w:rPr>
          <w:rFonts w:ascii="GHEA Grapalat" w:hAnsi="GHEA Grapalat" w:cs="Sylfaen"/>
        </w:rPr>
      </w:pPr>
    </w:p>
    <w:p w14:paraId="14525ABD" w14:textId="77777777" w:rsidR="004E1FC9" w:rsidRDefault="004E1FC9" w:rsidP="004E1FC9">
      <w:pPr>
        <w:pStyle w:val="af4"/>
        <w:widowControl w:val="0"/>
        <w:numPr>
          <w:ilvl w:val="0"/>
          <w:numId w:val="31"/>
        </w:numPr>
        <w:tabs>
          <w:tab w:val="left" w:pos="1134"/>
        </w:tabs>
        <w:spacing w:before="0" w:beforeAutospacing="0" w:after="0" w:afterAutospacing="0"/>
        <w:ind w:left="426" w:hanging="284"/>
        <w:contextualSpacing/>
        <w:jc w:val="both"/>
        <w:rPr>
          <w:rFonts w:ascii="GHEA Grapalat" w:hAnsi="GHEA Grapalat" w:cs="Sylfaen"/>
        </w:rPr>
      </w:pPr>
      <w:r>
        <w:rPr>
          <w:rFonts w:ascii="GHEA Grapalat" w:hAnsi="GHEA Grapalat" w:cs="Sylfaen"/>
        </w:rPr>
        <w:t>в качестве отобранного участника отказался или лишился  права заключения договора.</w:t>
      </w:r>
    </w:p>
    <w:p w14:paraId="366FB032" w14:textId="77777777" w:rsidR="004E1FC9" w:rsidRDefault="004E1FC9" w:rsidP="004E1FC9">
      <w:pPr>
        <w:widowControl w:val="0"/>
        <w:tabs>
          <w:tab w:val="left" w:pos="1134"/>
        </w:tabs>
        <w:spacing w:after="160"/>
        <w:ind w:firstLine="567"/>
        <w:jc w:val="both"/>
        <w:rPr>
          <w:rFonts w:ascii="GHEA Grapalat" w:hAnsi="GHEA Grapalat" w:cs="Sylfaen"/>
        </w:rPr>
      </w:pPr>
    </w:p>
    <w:p w14:paraId="75C74198" w14:textId="77777777" w:rsidR="004E1FC9" w:rsidRDefault="004E1FC9" w:rsidP="004E1FC9">
      <w:pPr>
        <w:widowControl w:val="0"/>
        <w:tabs>
          <w:tab w:val="left" w:pos="1134"/>
        </w:tabs>
        <w:spacing w:after="160"/>
        <w:ind w:firstLine="567"/>
        <w:jc w:val="both"/>
        <w:rPr>
          <w:rFonts w:ascii="GHEA Grapalat" w:hAnsi="GHEA Grapalat" w:cs="Sylfaen"/>
        </w:rPr>
      </w:pPr>
      <w:r>
        <w:rPr>
          <w:rFonts w:ascii="GHEA Grapalat" w:hAnsi="GHEA Grapalat"/>
        </w:rPr>
        <w:t>2.2.</w:t>
      </w:r>
      <w:r>
        <w:rPr>
          <w:rFonts w:ascii="GHEA Grapalat" w:hAnsi="GHEA Grapalat"/>
        </w:rPr>
        <w:tab/>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782C5B0D" w14:textId="77777777" w:rsidR="004E1FC9" w:rsidRDefault="004E1FC9" w:rsidP="004E1FC9">
      <w:pPr>
        <w:widowControl w:val="0"/>
        <w:tabs>
          <w:tab w:val="left" w:pos="1134"/>
        </w:tabs>
        <w:ind w:firstLine="567"/>
        <w:jc w:val="both"/>
        <w:rPr>
          <w:rFonts w:ascii="GHEA Grapalat" w:hAnsi="GHEA Grapalat"/>
        </w:rPr>
      </w:pPr>
      <w:r>
        <w:rPr>
          <w:rFonts w:ascii="GHEA Grapalat" w:hAnsi="GHEA Grapalat"/>
        </w:rPr>
        <w:t>2.3.</w:t>
      </w:r>
      <w:r>
        <w:rPr>
          <w:rFonts w:ascii="GHEA Grapalat" w:hAnsi="GHEA Grapalat"/>
        </w:rPr>
        <w:tab/>
        <w:t>Включение участника в списки, предусмотренные пунктом 6 части 1 статьи 6 Закона, а также подпунктом 2 пункта 2 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г, в период его нахождения автоматически приводит к ограничению права аффилированных с ним лиц на участие в процессе закупок.</w:t>
      </w:r>
      <w:r>
        <w:rPr>
          <w:rFonts w:ascii="GHEA Grapalat" w:hAnsi="GHEA Grapalat"/>
          <w:lang w:val="hy-AM"/>
        </w:rPr>
        <w:t xml:space="preserve"> </w:t>
      </w:r>
      <w:r>
        <w:rPr>
          <w:rFonts w:ascii="GHEA Grapalat" w:hAnsi="GHEA Grapalat"/>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58AE0538" w14:textId="77777777" w:rsidR="004E1FC9" w:rsidRDefault="004E1FC9" w:rsidP="004E1FC9">
      <w:pPr>
        <w:pStyle w:val="af4"/>
        <w:widowControl w:val="0"/>
        <w:tabs>
          <w:tab w:val="left" w:pos="1134"/>
        </w:tabs>
        <w:spacing w:after="160"/>
        <w:ind w:firstLine="567"/>
        <w:jc w:val="both"/>
        <w:rPr>
          <w:rFonts w:ascii="GHEA Grapalat" w:hAnsi="GHEA Grapalat"/>
        </w:rPr>
      </w:pPr>
      <w:r>
        <w:rPr>
          <w:rFonts w:ascii="GHEA Grapalat" w:hAnsi="GHEA Grapalat"/>
        </w:rPr>
        <w:t>По смыслу пункта 119 Порядка:</w:t>
      </w:r>
    </w:p>
    <w:p w14:paraId="270B2D28" w14:textId="77777777" w:rsidR="004E1FC9" w:rsidRDefault="004E1FC9" w:rsidP="004E1FC9">
      <w:pPr>
        <w:pStyle w:val="af4"/>
        <w:widowControl w:val="0"/>
        <w:tabs>
          <w:tab w:val="left" w:pos="1134"/>
        </w:tabs>
        <w:spacing w:after="160"/>
        <w:ind w:firstLine="567"/>
        <w:jc w:val="both"/>
        <w:rPr>
          <w:rFonts w:ascii="GHEA Grapalat" w:hAnsi="GHEA Grapalat"/>
          <w:color w:val="000000"/>
        </w:rPr>
      </w:pPr>
      <w:r>
        <w:rPr>
          <w:rFonts w:ascii="GHEA Grapalat" w:hAnsi="GHEA Grapalat"/>
        </w:rPr>
        <w:t>1)</w:t>
      </w:r>
      <w:r>
        <w:rPr>
          <w:rFonts w:ascii="GHEA Grapalat" w:hAnsi="GHEA Grapalat"/>
        </w:rPr>
        <w:tab/>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Pr>
          <w:rFonts w:ascii="GHEA Grapalat" w:hAnsi="GHEA Grapalat"/>
          <w:color w:val="000000"/>
        </w:rPr>
        <w:t xml:space="preserve"> </w:t>
      </w:r>
    </w:p>
    <w:p w14:paraId="72D01C03" w14:textId="77777777" w:rsidR="004E1FC9" w:rsidRDefault="004E1FC9" w:rsidP="004E1FC9">
      <w:pPr>
        <w:pStyle w:val="af4"/>
        <w:widowControl w:val="0"/>
        <w:tabs>
          <w:tab w:val="left" w:pos="1134"/>
        </w:tabs>
        <w:spacing w:after="160"/>
        <w:ind w:firstLine="567"/>
        <w:jc w:val="both"/>
        <w:rPr>
          <w:rFonts w:ascii="GHEA Grapalat" w:hAnsi="GHEA Grapalat"/>
          <w:color w:val="000000"/>
        </w:rPr>
      </w:pPr>
      <w:r>
        <w:rPr>
          <w:rFonts w:ascii="GHEA Grapalat" w:hAnsi="GHEA Grapalat"/>
          <w:color w:val="000000"/>
        </w:rPr>
        <w:t>2)</w:t>
      </w:r>
      <w:r>
        <w:rPr>
          <w:rFonts w:ascii="GHEA Grapalat" w:hAnsi="GHEA Grapalat"/>
          <w:color w:val="000000"/>
        </w:rPr>
        <w:tab/>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34CFA00B" w14:textId="77777777" w:rsidR="004E1FC9" w:rsidRDefault="004E1FC9" w:rsidP="004E1FC9">
      <w:pPr>
        <w:pStyle w:val="af4"/>
        <w:widowControl w:val="0"/>
        <w:tabs>
          <w:tab w:val="left" w:pos="1134"/>
        </w:tabs>
        <w:spacing w:after="160"/>
        <w:ind w:firstLine="567"/>
        <w:jc w:val="both"/>
        <w:rPr>
          <w:rFonts w:ascii="GHEA Grapalat" w:hAnsi="GHEA Grapalat"/>
          <w:color w:val="000000"/>
        </w:rPr>
      </w:pPr>
      <w:r>
        <w:rPr>
          <w:rFonts w:ascii="GHEA Grapalat" w:hAnsi="GHEA Grapalat"/>
          <w:color w:val="000000"/>
        </w:rPr>
        <w:t>а.</w:t>
      </w:r>
      <w:r>
        <w:rPr>
          <w:rFonts w:ascii="GHEA Grapalat" w:hAnsi="GHEA Grapalat"/>
          <w:color w:val="000000"/>
        </w:rPr>
        <w:tab/>
        <w:t>участником, распоряжающимся более чем десятью процентами акций данного юридического лица;</w:t>
      </w:r>
    </w:p>
    <w:p w14:paraId="1C3B90B4" w14:textId="77777777" w:rsidR="004E1FC9" w:rsidRDefault="004E1FC9" w:rsidP="004E1FC9">
      <w:pPr>
        <w:pStyle w:val="af4"/>
        <w:widowControl w:val="0"/>
        <w:tabs>
          <w:tab w:val="left" w:pos="1134"/>
        </w:tabs>
        <w:spacing w:after="160"/>
        <w:ind w:firstLine="567"/>
        <w:jc w:val="both"/>
        <w:rPr>
          <w:rFonts w:ascii="GHEA Grapalat" w:hAnsi="GHEA Grapalat"/>
          <w:color w:val="000000"/>
        </w:rPr>
      </w:pPr>
      <w:r>
        <w:rPr>
          <w:rFonts w:ascii="GHEA Grapalat" w:hAnsi="GHEA Grapalat"/>
          <w:color w:val="000000"/>
        </w:rPr>
        <w:t>б.</w:t>
      </w:r>
      <w:r>
        <w:rPr>
          <w:rFonts w:ascii="GHEA Grapalat" w:hAnsi="GHEA Grapalat"/>
          <w:color w:val="000000"/>
        </w:rPr>
        <w:tab/>
        <w:t xml:space="preserve">лицом, имеющим возможность предопределять решения юридического лица иным, не запрещенным законодательством </w:t>
      </w:r>
      <w:r>
        <w:rPr>
          <w:rFonts w:ascii="GHEA Grapalat" w:hAnsi="GHEA Grapalat"/>
          <w:color w:val="000000"/>
        </w:rPr>
        <w:lastRenderedPageBreak/>
        <w:t>Республики Армения образом;</w:t>
      </w:r>
    </w:p>
    <w:p w14:paraId="342B008A" w14:textId="77777777" w:rsidR="004E1FC9" w:rsidRDefault="004E1FC9" w:rsidP="004E1FC9">
      <w:pPr>
        <w:pStyle w:val="af4"/>
        <w:widowControl w:val="0"/>
        <w:tabs>
          <w:tab w:val="left" w:pos="1134"/>
        </w:tabs>
        <w:spacing w:after="160"/>
        <w:ind w:firstLine="567"/>
        <w:jc w:val="both"/>
        <w:rPr>
          <w:rFonts w:ascii="GHEA Grapalat" w:hAnsi="GHEA Grapalat"/>
          <w:color w:val="000000"/>
        </w:rPr>
      </w:pPr>
      <w:r>
        <w:rPr>
          <w:rFonts w:ascii="GHEA Grapalat" w:hAnsi="GHEA Grapalat"/>
          <w:color w:val="000000"/>
        </w:rPr>
        <w:t>в.</w:t>
      </w:r>
      <w:r>
        <w:rPr>
          <w:rFonts w:ascii="GHEA Grapalat" w:hAnsi="GHEA Grapalat"/>
          <w:color w:val="000000"/>
        </w:rPr>
        <w:tab/>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70C07BFB" w14:textId="77777777" w:rsidR="004E1FC9" w:rsidRDefault="004E1FC9" w:rsidP="004E1FC9">
      <w:pPr>
        <w:pStyle w:val="af4"/>
        <w:widowControl w:val="0"/>
        <w:tabs>
          <w:tab w:val="left" w:pos="1134"/>
        </w:tabs>
        <w:spacing w:after="160"/>
        <w:ind w:firstLine="567"/>
        <w:jc w:val="both"/>
        <w:rPr>
          <w:rFonts w:ascii="GHEA Grapalat" w:hAnsi="GHEA Grapalat"/>
          <w:color w:val="000000"/>
        </w:rPr>
      </w:pPr>
      <w:r>
        <w:rPr>
          <w:rFonts w:ascii="GHEA Grapalat" w:hAnsi="GHEA Grapalat"/>
          <w:color w:val="000000"/>
        </w:rPr>
        <w:t>г.</w:t>
      </w:r>
      <w:r>
        <w:rPr>
          <w:rFonts w:ascii="GHEA Grapalat" w:hAnsi="GHEA Grapalat"/>
          <w:color w:val="000000"/>
        </w:rPr>
        <w:tab/>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236141D3" w14:textId="77777777" w:rsidR="004E1FC9" w:rsidRDefault="004E1FC9" w:rsidP="004E1FC9">
      <w:pPr>
        <w:pStyle w:val="af4"/>
        <w:widowControl w:val="0"/>
        <w:tabs>
          <w:tab w:val="left" w:pos="1134"/>
        </w:tabs>
        <w:spacing w:after="160"/>
        <w:ind w:firstLine="567"/>
        <w:jc w:val="both"/>
        <w:rPr>
          <w:rFonts w:ascii="GHEA Grapalat" w:hAnsi="GHEA Grapalat"/>
          <w:color w:val="000000"/>
        </w:rPr>
      </w:pPr>
      <w:r>
        <w:rPr>
          <w:rFonts w:ascii="GHEA Grapalat" w:hAnsi="GHEA Grapalat"/>
        </w:rPr>
        <w:t>3)</w:t>
      </w:r>
      <w:r>
        <w:rPr>
          <w:rFonts w:ascii="GHEA Grapalat" w:hAnsi="GHEA Grapalat"/>
        </w:rPr>
        <w:tab/>
        <w:t>участники, не имеющие статуса физического лица, считаются взаимосвязанными, если:</w:t>
      </w:r>
    </w:p>
    <w:p w14:paraId="6526F605" w14:textId="77777777" w:rsidR="004E1FC9" w:rsidRDefault="004E1FC9" w:rsidP="004E1FC9">
      <w:pPr>
        <w:pStyle w:val="af4"/>
        <w:widowControl w:val="0"/>
        <w:tabs>
          <w:tab w:val="left" w:pos="1134"/>
        </w:tabs>
        <w:spacing w:after="160"/>
        <w:ind w:firstLine="567"/>
        <w:jc w:val="both"/>
        <w:rPr>
          <w:rFonts w:ascii="GHEA Grapalat" w:hAnsi="GHEA Grapalat"/>
          <w:color w:val="000000"/>
        </w:rPr>
      </w:pPr>
      <w:r>
        <w:rPr>
          <w:rFonts w:ascii="GHEA Grapalat" w:hAnsi="GHEA Grapalat"/>
          <w:color w:val="000000"/>
        </w:rPr>
        <w:t>а.</w:t>
      </w:r>
      <w:r>
        <w:rPr>
          <w:rFonts w:ascii="GHEA Grapalat" w:hAnsi="GHEA Grapalat"/>
          <w:color w:val="000000"/>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ourier New" w:hAnsi="Courier New" w:cs="Courier New"/>
          <w:color w:val="000000"/>
          <w:lang w:val="en-US"/>
        </w:rPr>
        <w:t> </w:t>
      </w:r>
      <w:r>
        <w:rPr>
          <w:rFonts w:ascii="GHEA Grapalat" w:hAnsi="GHEA Grapalat"/>
          <w:color w:val="000000"/>
        </w:rPr>
        <w:t>лица;</w:t>
      </w:r>
    </w:p>
    <w:p w14:paraId="22B90AC4" w14:textId="77777777" w:rsidR="004E1FC9" w:rsidRDefault="004E1FC9" w:rsidP="004E1FC9">
      <w:pPr>
        <w:pStyle w:val="af4"/>
        <w:widowControl w:val="0"/>
        <w:tabs>
          <w:tab w:val="left" w:pos="1134"/>
        </w:tabs>
        <w:spacing w:after="160"/>
        <w:ind w:firstLine="567"/>
        <w:jc w:val="both"/>
        <w:rPr>
          <w:rFonts w:ascii="GHEA Grapalat" w:hAnsi="GHEA Grapalat"/>
          <w:color w:val="000000"/>
        </w:rPr>
      </w:pPr>
      <w:r>
        <w:rPr>
          <w:rFonts w:ascii="GHEA Grapalat" w:hAnsi="GHEA Grapalat"/>
          <w:color w:val="000000"/>
        </w:rPr>
        <w:t>б.</w:t>
      </w:r>
      <w:r>
        <w:rPr>
          <w:rFonts w:ascii="GHEA Grapalat" w:hAnsi="GHEA Grapalat"/>
          <w:color w:val="000000"/>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2FDEB8BA" w14:textId="77777777" w:rsidR="004E1FC9" w:rsidRDefault="004E1FC9" w:rsidP="004E1FC9">
      <w:pPr>
        <w:pStyle w:val="af4"/>
        <w:widowControl w:val="0"/>
        <w:tabs>
          <w:tab w:val="left" w:pos="1134"/>
        </w:tabs>
        <w:spacing w:after="160"/>
        <w:ind w:firstLine="567"/>
        <w:jc w:val="both"/>
        <w:rPr>
          <w:rFonts w:ascii="GHEA Grapalat" w:hAnsi="GHEA Grapalat"/>
          <w:color w:val="000000"/>
        </w:rPr>
      </w:pPr>
      <w:r>
        <w:rPr>
          <w:rFonts w:ascii="GHEA Grapalat" w:hAnsi="GHEA Grapalat"/>
          <w:color w:val="000000"/>
        </w:rPr>
        <w:t>в.</w:t>
      </w:r>
      <w:r>
        <w:rPr>
          <w:rFonts w:ascii="GHEA Grapalat" w:hAnsi="GHEA Grapalat"/>
          <w:color w:val="000000"/>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0E6181E7" w14:textId="77777777" w:rsidR="004E1FC9" w:rsidRDefault="004E1FC9" w:rsidP="004E1FC9">
      <w:pPr>
        <w:pStyle w:val="af4"/>
        <w:widowControl w:val="0"/>
        <w:tabs>
          <w:tab w:val="left" w:pos="1134"/>
        </w:tabs>
        <w:spacing w:after="160"/>
        <w:ind w:firstLine="567"/>
        <w:jc w:val="both"/>
        <w:rPr>
          <w:rFonts w:ascii="GHEA Grapalat" w:hAnsi="GHEA Grapalat"/>
          <w:color w:val="000000"/>
        </w:rPr>
      </w:pPr>
      <w:r>
        <w:rPr>
          <w:rFonts w:ascii="GHEA Grapalat" w:hAnsi="GHEA Grapalat"/>
          <w:color w:val="000000"/>
        </w:rPr>
        <w:t>г.</w:t>
      </w:r>
      <w:r>
        <w:rPr>
          <w:rFonts w:ascii="GHEA Grapalat" w:hAnsi="GHEA Grapalat"/>
          <w:color w:val="000000"/>
        </w:rPr>
        <w:tab/>
        <w:t>они действовали или действуют согласованно, исходя из общих экономических интересов.</w:t>
      </w:r>
    </w:p>
    <w:p w14:paraId="4DC13596" w14:textId="77777777" w:rsidR="004E1FC9" w:rsidRDefault="004E1FC9" w:rsidP="004E1FC9">
      <w:pPr>
        <w:widowControl w:val="0"/>
        <w:tabs>
          <w:tab w:val="left" w:pos="1134"/>
        </w:tabs>
        <w:spacing w:after="160"/>
        <w:ind w:firstLine="567"/>
        <w:jc w:val="both"/>
        <w:rPr>
          <w:rFonts w:ascii="GHEA Grapalat" w:hAnsi="GHEA Grapalat"/>
          <w:color w:val="000000"/>
        </w:rPr>
      </w:pPr>
      <w:r>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w:t>
      </w:r>
      <w:r>
        <w:rPr>
          <w:rFonts w:ascii="GHEA Grapalat" w:hAnsi="GHEA Grapalat"/>
          <w:color w:val="000000"/>
        </w:rPr>
        <w:lastRenderedPageBreak/>
        <w:t>дедушка, сестра, брат, дети, внуки, супруг сестры или супруга брата и их дети.</w:t>
      </w:r>
    </w:p>
    <w:p w14:paraId="08319DF4" w14:textId="77777777" w:rsidR="004E1FC9" w:rsidRDefault="004E1FC9" w:rsidP="004E1FC9">
      <w:pPr>
        <w:widowControl w:val="0"/>
        <w:tabs>
          <w:tab w:val="left" w:pos="1134"/>
        </w:tabs>
        <w:spacing w:after="160"/>
        <w:ind w:firstLine="567"/>
        <w:jc w:val="both"/>
        <w:rPr>
          <w:rFonts w:ascii="GHEA Grapalat" w:hAnsi="GHEA Grapalat" w:cs="Arial Armenian"/>
        </w:rPr>
      </w:pPr>
      <w:r>
        <w:rPr>
          <w:rFonts w:ascii="GHEA Grapalat" w:hAnsi="GHEA Grapalat"/>
        </w:rPr>
        <w:t>2.4.</w:t>
      </w:r>
      <w:r>
        <w:rPr>
          <w:rFonts w:ascii="GHEA Grapalat" w:hAnsi="GHEA Grapalat"/>
        </w:rPr>
        <w:tab/>
        <w:t xml:space="preserve">Участник, в случае признания отобранным участником, представляет обеспечение квалификации в порядке и размере, установленными настоящим приглашением. </w:t>
      </w:r>
    </w:p>
    <w:p w14:paraId="728540AD" w14:textId="77777777" w:rsidR="004E1FC9" w:rsidRDefault="004E1FC9" w:rsidP="004E1FC9">
      <w:pPr>
        <w:widowControl w:val="0"/>
        <w:tabs>
          <w:tab w:val="left" w:pos="1134"/>
        </w:tabs>
        <w:spacing w:after="160"/>
        <w:ind w:firstLine="567"/>
        <w:jc w:val="both"/>
        <w:rPr>
          <w:rFonts w:ascii="GHEA Grapalat" w:hAnsi="GHEA Grapalat" w:cs="Sylfaen"/>
        </w:rPr>
      </w:pPr>
      <w:r>
        <w:rPr>
          <w:rFonts w:ascii="GHEA Grapalat" w:hAnsi="GHEA Grapalat"/>
        </w:rPr>
        <w:t>2.5.</w:t>
      </w:r>
      <w:r>
        <w:rPr>
          <w:rFonts w:ascii="GHEA Grapalat" w:hAnsi="GHEA Grapalat"/>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14:paraId="7D0F1F09" w14:textId="77777777" w:rsidR="004E1FC9" w:rsidRDefault="004E1FC9" w:rsidP="004E1FC9">
      <w:pPr>
        <w:pStyle w:val="af4"/>
        <w:widowControl w:val="0"/>
        <w:tabs>
          <w:tab w:val="left" w:pos="1134"/>
        </w:tabs>
        <w:spacing w:after="160"/>
        <w:ind w:firstLine="567"/>
        <w:jc w:val="both"/>
        <w:rPr>
          <w:rFonts w:ascii="GHEA Grapalat" w:hAnsi="GHEA Grapalat"/>
        </w:rPr>
      </w:pPr>
      <w:r>
        <w:rPr>
          <w:rFonts w:ascii="GHEA Grapalat" w:hAnsi="GHEA Grapalat"/>
        </w:rPr>
        <w:t>2.6.</w:t>
      </w:r>
      <w:r>
        <w:rPr>
          <w:rFonts w:ascii="GHEA Grapalat" w:hAnsi="GHEA Grapalat"/>
        </w:rPr>
        <w:tab/>
        <w:t xml:space="preserve">Участники могут участвовать в настоящей процедуре в порядке совместной деятельности (консорциумом). </w:t>
      </w:r>
    </w:p>
    <w:p w14:paraId="48269594" w14:textId="77777777" w:rsidR="004E1FC9" w:rsidRDefault="004E1FC9" w:rsidP="004E1FC9">
      <w:pPr>
        <w:pStyle w:val="af4"/>
        <w:widowControl w:val="0"/>
        <w:spacing w:after="160"/>
        <w:ind w:firstLine="540"/>
        <w:jc w:val="both"/>
        <w:rPr>
          <w:rFonts w:ascii="GHEA Grapalat" w:hAnsi="GHEA Grapalat" w:cs="Sylfaen"/>
        </w:rPr>
      </w:pPr>
      <w:r>
        <w:rPr>
          <w:rFonts w:ascii="GHEA Grapalat" w:hAnsi="GHEA Grapalat"/>
        </w:rPr>
        <w:t>В подобном случае:</w:t>
      </w:r>
    </w:p>
    <w:p w14:paraId="0B452B9B" w14:textId="77777777" w:rsidR="004E1FC9" w:rsidRDefault="004E1FC9" w:rsidP="004E1FC9">
      <w:pPr>
        <w:pStyle w:val="af4"/>
        <w:widowControl w:val="0"/>
        <w:tabs>
          <w:tab w:val="left" w:pos="1134"/>
        </w:tabs>
        <w:spacing w:after="160"/>
        <w:ind w:firstLine="567"/>
        <w:jc w:val="both"/>
        <w:rPr>
          <w:rFonts w:ascii="GHEA Grapalat" w:hAnsi="GHEA Grapalat"/>
        </w:rPr>
      </w:pPr>
      <w:r>
        <w:rPr>
          <w:rFonts w:ascii="GHEA Grapalat" w:hAnsi="GHEA Grapalat"/>
        </w:rPr>
        <w:t>1)</w:t>
      </w:r>
      <w:r>
        <w:rPr>
          <w:rFonts w:ascii="GHEA Grapalat" w:hAnsi="GHEA Grapalat"/>
        </w:rPr>
        <w:tab/>
        <w:t>ни одна из сторон договора о совместной деятельности не может подать отдельную заявку на одну и ту же процедуру (на один и тот же лот</w:t>
      </w:r>
      <w:r>
        <w:rPr>
          <w:rFonts w:ascii="GHEA Grapalat" w:hAnsi="GHEA Grapalat"/>
          <w:sz w:val="20"/>
          <w:szCs w:val="20"/>
        </w:rPr>
        <w:t>)</w:t>
      </w:r>
      <w:r>
        <w:rPr>
          <w:rFonts w:ascii="GHEA Grapalat" w:hAnsi="GHEA Grapalat"/>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77A68ECE" w14:textId="77777777" w:rsidR="004E1FC9" w:rsidRDefault="004E1FC9" w:rsidP="004E1FC9">
      <w:pPr>
        <w:pStyle w:val="af4"/>
        <w:widowControl w:val="0"/>
        <w:tabs>
          <w:tab w:val="left" w:pos="1134"/>
        </w:tabs>
        <w:spacing w:after="160"/>
        <w:ind w:firstLine="567"/>
        <w:jc w:val="both"/>
        <w:rPr>
          <w:rFonts w:ascii="GHEA Grapalat" w:hAnsi="GHEA Grapalat" w:cs="Sylfaen"/>
        </w:rPr>
      </w:pPr>
      <w:r>
        <w:rPr>
          <w:rFonts w:ascii="GHEA Grapalat" w:hAnsi="GHEA Grapalat"/>
        </w:rPr>
        <w:t>2)</w:t>
      </w:r>
      <w:r>
        <w:rPr>
          <w:rFonts w:ascii="GHEA Grapalat" w:hAnsi="GHEA Grapalat"/>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67E29EAB" w14:textId="79CC1DE2" w:rsidR="00BD2C67" w:rsidRPr="001115E9" w:rsidRDefault="00FE2CCB" w:rsidP="005B0A41">
      <w:pPr>
        <w:pStyle w:val="23"/>
        <w:widowControl w:val="0"/>
        <w:tabs>
          <w:tab w:val="left" w:pos="1134"/>
        </w:tabs>
        <w:spacing w:after="160" w:line="240" w:lineRule="auto"/>
        <w:ind w:firstLine="567"/>
        <w:rPr>
          <w:rFonts w:ascii="GHEA Grapalat" w:hAnsi="GHEA Grapalat"/>
          <w:b/>
        </w:rPr>
      </w:pPr>
      <w:r>
        <w:rPr>
          <w:rFonts w:ascii="GHEA Grapalat" w:hAnsi="GHEA Grapalat"/>
          <w:sz w:val="24"/>
          <w:szCs w:val="24"/>
        </w:rPr>
        <w:t>---------------------------</w:t>
      </w:r>
    </w:p>
    <w:p w14:paraId="7BEDFCA8" w14:textId="77777777" w:rsidR="00096865" w:rsidRPr="00BD2C67" w:rsidRDefault="00ED2352" w:rsidP="00B46D58">
      <w:pPr>
        <w:widowControl w:val="0"/>
        <w:spacing w:after="160"/>
        <w:jc w:val="center"/>
        <w:rPr>
          <w:rFonts w:ascii="GHEA Grapalat" w:hAnsi="GHEA Grapalat"/>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7402A081"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23D46F39" w14:textId="77777777"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BF6E86">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Pr>
          <w:rFonts w:ascii="GHEA Grapalat" w:hAnsi="GHEA Grapalat"/>
        </w:rPr>
        <w:t>в письменной форме</w:t>
      </w:r>
      <w:r w:rsidRPr="009044F1">
        <w:rPr>
          <w:rFonts w:ascii="GHEA Grapalat" w:hAnsi="GHEA Grapalat"/>
        </w:rPr>
        <w:t xml:space="preserve"> предоставляет разъяснение </w:t>
      </w:r>
      <w:r w:rsidRPr="009044F1">
        <w:rPr>
          <w:rFonts w:ascii="GHEA Grapalat" w:hAnsi="GHEA Grapalat"/>
        </w:rPr>
        <w:lastRenderedPageBreak/>
        <w:t>представившему запрос участнику в течение двух календарных дней, следующих за днем получения запроса</w:t>
      </w:r>
      <w:r w:rsidR="00A21D46">
        <w:rPr>
          <w:rStyle w:val="af6"/>
          <w:rFonts w:ascii="GHEA Grapalat" w:hAnsi="GHEA Grapalat"/>
        </w:rPr>
        <w:footnoteReference w:customMarkFollows="1" w:id="1"/>
        <w:t>5</w:t>
      </w:r>
      <w:r w:rsidRPr="009044F1">
        <w:rPr>
          <w:rFonts w:ascii="GHEA Grapalat" w:hAnsi="GHEA Grapalat"/>
        </w:rPr>
        <w:t>.</w:t>
      </w:r>
      <w:r w:rsidR="00AA7117">
        <w:rPr>
          <w:rFonts w:ascii="GHEA Grapalat" w:hAnsi="GHEA Grapalat"/>
        </w:rPr>
        <w:t xml:space="preserve"> </w:t>
      </w:r>
    </w:p>
    <w:p w14:paraId="27BBA903"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654FA09E"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Pr>
          <w:rFonts w:ascii="GHEA Grapalat" w:hAnsi="GHEA Grapalat"/>
        </w:rPr>
        <w:t xml:space="preserve">. </w:t>
      </w:r>
      <w:r w:rsidRPr="007D4470">
        <w:rPr>
          <w:rFonts w:ascii="GHEA Grapalat" w:hAnsi="GHEA Grapalat"/>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3AD1C702"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1CCC6A00"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 xml:space="preserve">В случае признания представленных обоснований приемлемыми оценочная комиссия в установленный срок вносит </w:t>
      </w:r>
      <w:r w:rsidR="00750FFF" w:rsidRPr="00750FFF">
        <w:rPr>
          <w:rFonts w:ascii="GHEA Grapalat" w:hAnsi="GHEA Grapalat"/>
          <w:lang w:val="hy-AM"/>
        </w:rPr>
        <w:lastRenderedPageBreak/>
        <w:t>обусловленные ими изменения в приглашение</w:t>
      </w:r>
      <w:r w:rsidR="00750FFF">
        <w:rPr>
          <w:rFonts w:ascii="GHEA Grapalat" w:hAnsi="GHEA Grapalat"/>
          <w:lang w:val="hy-AM"/>
        </w:rPr>
        <w:t>.</w:t>
      </w:r>
    </w:p>
    <w:p w14:paraId="7098FDC3" w14:textId="77777777" w:rsidR="00B051BE" w:rsidRPr="009044F1" w:rsidRDefault="00B051BE" w:rsidP="00B46D58">
      <w:pPr>
        <w:widowControl w:val="0"/>
        <w:spacing w:after="160"/>
        <w:jc w:val="center"/>
        <w:rPr>
          <w:rFonts w:ascii="GHEA Grapalat" w:hAnsi="GHEA Grapalat"/>
          <w:b/>
        </w:rPr>
      </w:pPr>
    </w:p>
    <w:p w14:paraId="384C16F4" w14:textId="77777777"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5A1964E2"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1B400E91" w14:textId="77777777"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14:paraId="037B89B3" w14:textId="77777777"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355E5445" w14:textId="77777777"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w:t>
      </w:r>
      <w:r w:rsidR="006847B2">
        <w:rPr>
          <w:rFonts w:ascii="GHEA Grapalat" w:hAnsi="GHEA Grapalat"/>
          <w:sz w:val="24"/>
          <w:szCs w:val="24"/>
        </w:rPr>
        <w:t>порядке</w:t>
      </w:r>
      <w:r w:rsidRPr="009044F1">
        <w:rPr>
          <w:rFonts w:ascii="GHEA Grapalat" w:hAnsi="GHEA Grapalat"/>
          <w:sz w:val="24"/>
          <w:szCs w:val="24"/>
        </w:rPr>
        <w:t xml:space="preserve"> по подготовке заявок на открытый конкурс.</w:t>
      </w:r>
    </w:p>
    <w:p w14:paraId="7ED3B667" w14:textId="197B87D5" w:rsidR="000371A2" w:rsidRPr="005B0A41" w:rsidRDefault="000371A2" w:rsidP="006D3CB9">
      <w:pPr>
        <w:pStyle w:val="23"/>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4.2.</w:t>
      </w:r>
      <w:r>
        <w:rPr>
          <w:rFonts w:ascii="GHEA Grapalat" w:hAnsi="GHEA Grapalat"/>
          <w:sz w:val="24"/>
          <w:szCs w:val="24"/>
        </w:rPr>
        <w:tab/>
        <w:t>Заявки на процедуру необходимо подать в комиссию по адресу "</w:t>
      </w:r>
      <w:r w:rsidR="005B0A41" w:rsidRPr="005B0A41">
        <w:rPr>
          <w:rFonts w:ascii="GHEA Grapalat" w:hAnsi="GHEA Grapalat"/>
          <w:sz w:val="24"/>
          <w:szCs w:val="24"/>
        </w:rPr>
        <w:t xml:space="preserve">г. </w:t>
      </w:r>
      <w:r w:rsidR="005B0A41">
        <w:rPr>
          <w:rFonts w:ascii="GHEA Grapalat" w:hAnsi="GHEA Grapalat"/>
          <w:sz w:val="24"/>
          <w:szCs w:val="24"/>
        </w:rPr>
        <w:t>Ереван, Туманяна 54</w:t>
      </w:r>
      <w:r>
        <w:rPr>
          <w:rFonts w:ascii="GHEA Grapalat" w:hAnsi="GHEA Grapalat"/>
          <w:sz w:val="24"/>
          <w:szCs w:val="24"/>
        </w:rPr>
        <w:t xml:space="preserve"> не позднее, чем </w:t>
      </w:r>
      <w:r w:rsidR="007112AB">
        <w:rPr>
          <w:rFonts w:ascii="GHEA Grapalat" w:hAnsi="GHEA Grapalat"/>
          <w:sz w:val="24"/>
          <w:szCs w:val="24"/>
          <w:lang w:val="hy-AM"/>
        </w:rPr>
        <w:t>2</w:t>
      </w:r>
      <w:r w:rsidR="00B1263E">
        <w:rPr>
          <w:rFonts w:ascii="GHEA Grapalat" w:hAnsi="GHEA Grapalat"/>
          <w:sz w:val="24"/>
          <w:szCs w:val="24"/>
          <w:lang w:val="hy-AM"/>
        </w:rPr>
        <w:t>6</w:t>
      </w:r>
      <w:bookmarkStart w:id="1" w:name="_GoBack"/>
      <w:bookmarkEnd w:id="1"/>
      <w:r w:rsidR="005B0A41">
        <w:rPr>
          <w:rFonts w:ascii="GHEA Grapalat" w:hAnsi="GHEA Grapalat"/>
          <w:sz w:val="24"/>
          <w:szCs w:val="24"/>
        </w:rPr>
        <w:t>.</w:t>
      </w:r>
      <w:r w:rsidR="0047240D">
        <w:rPr>
          <w:rFonts w:ascii="GHEA Grapalat" w:hAnsi="GHEA Grapalat"/>
          <w:sz w:val="24"/>
          <w:szCs w:val="24"/>
          <w:lang w:val="hy-AM"/>
        </w:rPr>
        <w:t>01</w:t>
      </w:r>
      <w:r w:rsidR="005B0A41">
        <w:rPr>
          <w:rFonts w:ascii="GHEA Grapalat" w:hAnsi="GHEA Grapalat"/>
          <w:sz w:val="24"/>
          <w:szCs w:val="24"/>
        </w:rPr>
        <w:t>.</w:t>
      </w:r>
      <w:r w:rsidR="005B0A41" w:rsidRPr="005B0A41">
        <w:rPr>
          <w:rFonts w:ascii="GHEA Grapalat" w:hAnsi="GHEA Grapalat"/>
          <w:sz w:val="24"/>
          <w:szCs w:val="24"/>
        </w:rPr>
        <w:t>202</w:t>
      </w:r>
      <w:r w:rsidR="004E1FC9">
        <w:rPr>
          <w:rFonts w:ascii="GHEA Grapalat" w:hAnsi="GHEA Grapalat"/>
          <w:sz w:val="24"/>
          <w:szCs w:val="24"/>
          <w:lang w:val="hy-AM"/>
        </w:rPr>
        <w:t>6</w:t>
      </w:r>
      <w:r>
        <w:rPr>
          <w:rFonts w:ascii="GHEA Grapalat" w:hAnsi="GHEA Grapalat"/>
          <w:sz w:val="24"/>
          <w:szCs w:val="24"/>
        </w:rPr>
        <w:t xml:space="preserve"> часов "</w:t>
      </w:r>
      <w:r w:rsidR="005B0A41">
        <w:rPr>
          <w:rFonts w:ascii="GHEA Grapalat" w:hAnsi="GHEA Grapalat"/>
          <w:sz w:val="24"/>
          <w:szCs w:val="24"/>
        </w:rPr>
        <w:t>1</w:t>
      </w:r>
      <w:r w:rsidR="004E1FC9">
        <w:rPr>
          <w:rFonts w:ascii="GHEA Grapalat" w:hAnsi="GHEA Grapalat"/>
          <w:sz w:val="24"/>
          <w:szCs w:val="24"/>
          <w:lang w:val="hy-AM"/>
        </w:rPr>
        <w:t>4։30</w:t>
      </w:r>
      <w:r>
        <w:rPr>
          <w:rFonts w:ascii="GHEA Grapalat" w:hAnsi="GHEA Grapalat"/>
          <w:sz w:val="24"/>
          <w:szCs w:val="24"/>
        </w:rPr>
        <w:t xml:space="preserve">"-го. </w:t>
      </w:r>
    </w:p>
    <w:p w14:paraId="1B09775F" w14:textId="3B61A767" w:rsidR="000371A2" w:rsidRDefault="000371A2" w:rsidP="006D3CB9">
      <w:pPr>
        <w:pStyle w:val="23"/>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sidR="005B0A41">
        <w:rPr>
          <w:rFonts w:ascii="GHEA Grapalat" w:hAnsi="GHEA Grapalat"/>
          <w:sz w:val="24"/>
          <w:szCs w:val="24"/>
        </w:rPr>
        <w:t>Ареват Аветисян</w:t>
      </w:r>
      <w:r w:rsidRPr="005B0A41">
        <w:rPr>
          <w:rFonts w:ascii="GHEA Grapalat" w:hAnsi="GHEA Grapalat"/>
          <w:sz w:val="24"/>
          <w:szCs w:val="24"/>
        </w:rPr>
        <w:t>.</w:t>
      </w:r>
      <w:r>
        <w:rPr>
          <w:rFonts w:ascii="GHEA Grapalat" w:hAnsi="GHEA Grapalat"/>
        </w:rPr>
        <w:t xml:space="preserve"> </w:t>
      </w:r>
      <w:r>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14:paraId="72D907ED" w14:textId="77777777"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0B11FF45"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14:paraId="4C7AAA65" w14:textId="77777777"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 xml:space="preserve">о соответствии своих данных </w:t>
      </w:r>
      <w:r w:rsidR="00F827F5">
        <w:rPr>
          <w:rFonts w:ascii="GHEA Grapalat" w:hAnsi="GHEA Grapalat"/>
        </w:rPr>
        <w:t xml:space="preserve">и данных аффилированных с ним лиц </w:t>
      </w:r>
      <w:r>
        <w:rPr>
          <w:rFonts w:ascii="GHEA Grapalat" w:hAnsi="GHEA Grapalat"/>
        </w:rPr>
        <w:t>требованиям права на участие, установленным настоящим приглашением;</w:t>
      </w:r>
    </w:p>
    <w:p w14:paraId="18E7C49A" w14:textId="77777777"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w:t>
      </w:r>
      <w:r w:rsidR="00F24D8E" w:rsidRPr="003C5795">
        <w:rPr>
          <w:rFonts w:ascii="GHEA Grapalat" w:hAnsi="GHEA Grapalat"/>
        </w:rPr>
        <w:t>настоящ</w:t>
      </w:r>
      <w:r w:rsidR="00F24D8E">
        <w:rPr>
          <w:rFonts w:ascii="GHEA Grapalat" w:hAnsi="GHEA Grapalat"/>
        </w:rPr>
        <w:t>им</w:t>
      </w:r>
      <w:r w:rsidR="00F24D8E" w:rsidRPr="003C5795">
        <w:rPr>
          <w:rFonts w:ascii="GHEA Grapalat" w:hAnsi="GHEA Grapalat"/>
        </w:rPr>
        <w:t xml:space="preserve"> приглашени</w:t>
      </w:r>
      <w:r w:rsidR="00F24D8E">
        <w:rPr>
          <w:rFonts w:ascii="GHEA Grapalat" w:hAnsi="GHEA Grapalat"/>
        </w:rPr>
        <w:t>ем</w:t>
      </w:r>
      <w:r w:rsidR="002E067C">
        <w:rPr>
          <w:rFonts w:ascii="GHEA Grapalat" w:hAnsi="GHEA Grapalat"/>
        </w:rPr>
        <w:t>;</w:t>
      </w:r>
      <w:r w:rsidR="0049623A" w:rsidRPr="00D3436F">
        <w:rPr>
          <w:rFonts w:ascii="GHEA Grapalat" w:hAnsi="GHEA Grapalat"/>
        </w:rPr>
        <w:t xml:space="preserve">    </w:t>
      </w:r>
    </w:p>
    <w:p w14:paraId="0E6E0E9B" w14:textId="77777777" w:rsidR="005F25EF" w:rsidRDefault="005F25EF" w:rsidP="00C648DF">
      <w:pPr>
        <w:ind w:firstLine="284"/>
        <w:jc w:val="both"/>
        <w:rPr>
          <w:rFonts w:ascii="GHEA Grapalat" w:hAnsi="GHEA Grapalat"/>
        </w:rPr>
      </w:pPr>
      <w:r>
        <w:rPr>
          <w:rFonts w:ascii="GHEA Grapalat" w:hAnsi="GHEA Grapalat"/>
        </w:rPr>
        <w:lastRenderedPageBreak/>
        <w:t xml:space="preserve">в) объявление об отсутствии </w:t>
      </w:r>
      <w:r w:rsidR="003E33E7">
        <w:rPr>
          <w:rFonts w:ascii="GHEA Grapalat" w:hAnsi="GHEA Grapalat"/>
        </w:rPr>
        <w:t xml:space="preserve">недобросовестной конкуренции, </w:t>
      </w:r>
      <w:r>
        <w:rPr>
          <w:rFonts w:ascii="GHEA Grapalat" w:hAnsi="GHEA Grapalat"/>
        </w:rPr>
        <w:t>злоупотребления доминирующим положением и антиконкурентного соглашения в рамках настоящей процедуры</w:t>
      </w:r>
      <w:r w:rsidR="002E067C">
        <w:rPr>
          <w:rFonts w:ascii="GHEA Grapalat" w:hAnsi="GHEA Grapalat"/>
        </w:rPr>
        <w:t>;</w:t>
      </w:r>
    </w:p>
    <w:p w14:paraId="2F330ECD"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54CB94AE" w14:textId="77777777" w:rsidR="00EA0D10" w:rsidRDefault="001361B2" w:rsidP="00B46D58">
      <w:pPr>
        <w:pStyle w:val="norm"/>
        <w:widowControl w:val="0"/>
        <w:tabs>
          <w:tab w:val="left" w:pos="1134"/>
        </w:tabs>
        <w:spacing w:after="160" w:line="240" w:lineRule="auto"/>
        <w:ind w:firstLine="284"/>
        <w:rPr>
          <w:rFonts w:ascii="GHEA Grapalat" w:hAnsi="GHEA Grapalat"/>
        </w:rPr>
      </w:pPr>
      <w:r w:rsidRPr="00985FFB">
        <w:rPr>
          <w:rFonts w:ascii="GHEA Grapalat" w:hAnsi="GHEA Grapalat"/>
          <w:sz w:val="24"/>
          <w:szCs w:val="24"/>
        </w:rPr>
        <w:t xml:space="preserve">д) </w:t>
      </w:r>
      <w:r w:rsidR="00AF101C" w:rsidRPr="00985FFB">
        <w:rPr>
          <w:rFonts w:ascii="GHEA Grapalat" w:hAnsi="GHEA Grapalat"/>
          <w:sz w:val="24"/>
          <w:szCs w:val="24"/>
        </w:rPr>
        <w:t>Деклараци</w:t>
      </w:r>
      <w:r w:rsidR="00985FFB" w:rsidRPr="00985FFB">
        <w:rPr>
          <w:rFonts w:ascii="GHEA Grapalat" w:hAnsi="GHEA Grapalat"/>
          <w:sz w:val="24"/>
          <w:szCs w:val="24"/>
        </w:rPr>
        <w:t>ю</w:t>
      </w:r>
      <w:r w:rsidR="00AF101C" w:rsidRPr="00985FFB">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985FFB">
        <w:rPr>
          <w:rFonts w:ascii="GHEA Grapalat" w:hAnsi="GHEA Grapalat"/>
          <w:sz w:val="24"/>
          <w:szCs w:val="24"/>
        </w:rPr>
        <w:t xml:space="preserve"> При этом, если участник объявляется отобранным участником, то предусмотренная настоящим абзацем </w:t>
      </w:r>
      <w:r w:rsidR="00AF101C" w:rsidRPr="00985FFB">
        <w:rPr>
          <w:rFonts w:ascii="GHEA Grapalat" w:hAnsi="GHEA Grapalat"/>
          <w:sz w:val="24"/>
          <w:szCs w:val="24"/>
        </w:rPr>
        <w:t>декларация</w:t>
      </w:r>
      <w:r w:rsidRPr="00985FFB">
        <w:rPr>
          <w:rFonts w:ascii="GHEA Grapalat" w:hAnsi="GHEA Grapalat"/>
          <w:sz w:val="24"/>
          <w:szCs w:val="24"/>
        </w:rPr>
        <w:t>, публик</w:t>
      </w:r>
      <w:r w:rsidR="00AF101C" w:rsidRPr="00985FFB">
        <w:rPr>
          <w:rFonts w:ascii="GHEA Grapalat" w:hAnsi="GHEA Grapalat"/>
          <w:sz w:val="24"/>
          <w:szCs w:val="24"/>
        </w:rPr>
        <w:t>у</w:t>
      </w:r>
      <w:r w:rsidRPr="00985FFB">
        <w:rPr>
          <w:rFonts w:ascii="GHEA Grapalat" w:hAnsi="GHEA Grapalat"/>
          <w:sz w:val="24"/>
          <w:szCs w:val="24"/>
        </w:rPr>
        <w:t>ется в</w:t>
      </w:r>
      <w:r>
        <w:rPr>
          <w:rFonts w:ascii="GHEA Grapalat" w:hAnsi="GHEA Grapalat"/>
          <w:spacing w:val="-6"/>
          <w:sz w:val="24"/>
          <w:szCs w:val="24"/>
        </w:rPr>
        <w:t xml:space="preserve">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14:paraId="2113B89F" w14:textId="77777777" w:rsidR="00B67CCD" w:rsidRPr="009044F1" w:rsidRDefault="008E58A2"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0C9E6456" w14:textId="77777777" w:rsidR="006C3115" w:rsidRPr="00AA7117" w:rsidRDefault="008E58A2" w:rsidP="00B46D58">
      <w:pPr>
        <w:widowControl w:val="0"/>
        <w:tabs>
          <w:tab w:val="left" w:pos="1134"/>
        </w:tabs>
        <w:spacing w:after="160"/>
        <w:ind w:firstLine="567"/>
        <w:jc w:val="both"/>
        <w:rPr>
          <w:rFonts w:ascii="GHEA Grapalat" w:hAnsi="GHEA Grapalat"/>
        </w:rPr>
      </w:pPr>
      <w:r>
        <w:rPr>
          <w:rFonts w:ascii="GHEA Grapalat" w:hAnsi="GHEA Grapalat"/>
        </w:rPr>
        <w:t>3</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8457F4" w:rsidRPr="008457F4">
        <w:rPr>
          <w:rFonts w:ascii="GHEA Grapalat" w:hAnsi="GHEA Grapalat"/>
        </w:rPr>
        <w:t>;</w:t>
      </w:r>
      <w:r w:rsidR="00091FB0">
        <w:rPr>
          <w:rStyle w:val="af6"/>
          <w:rFonts w:ascii="GHEA Grapalat" w:hAnsi="GHEA Grapalat"/>
        </w:rPr>
        <w:footnoteReference w:customMarkFollows="1" w:id="2"/>
        <w:t>7</w:t>
      </w:r>
    </w:p>
    <w:p w14:paraId="337BF00A" w14:textId="77777777" w:rsidR="000845F6" w:rsidRPr="009044F1" w:rsidRDefault="00C52E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34B47D56" w14:textId="77777777" w:rsidR="000845F6" w:rsidRPr="00D3436F" w:rsidRDefault="0036720C"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0B390D95"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26CACF98"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4D8AB21D" w14:textId="77777777"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5CDFEFB4" w14:textId="77777777" w:rsidR="00721677" w:rsidRPr="00721677" w:rsidRDefault="00721677" w:rsidP="00B46D58">
      <w:pPr>
        <w:pStyle w:val="norm"/>
        <w:widowControl w:val="0"/>
        <w:tabs>
          <w:tab w:val="left" w:pos="1134"/>
        </w:tabs>
        <w:spacing w:after="160" w:line="240" w:lineRule="auto"/>
        <w:ind w:firstLine="567"/>
        <w:rPr>
          <w:rFonts w:ascii="GHEA Grapalat" w:hAnsi="GHEA Grapalat" w:cs="Sylfaen"/>
          <w:sz w:val="24"/>
          <w:szCs w:val="24"/>
        </w:rPr>
      </w:pPr>
    </w:p>
    <w:p w14:paraId="15FBBF2F" w14:textId="77777777"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14:paraId="75E22C09"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w:t>
      </w:r>
      <w:r w:rsidRPr="00D448E9">
        <w:rPr>
          <w:rFonts w:ascii="GHEA Grapalat" w:hAnsi="GHEA Grapalat"/>
        </w:rPr>
        <w:t xml:space="preserve">стоимости </w:t>
      </w:r>
      <w:r w:rsidR="00D448E9" w:rsidRPr="00D448E9">
        <w:rPr>
          <w:rFonts w:ascii="GHEA Grapalat" w:hAnsi="GHEA Grapalat"/>
        </w:rPr>
        <w:t>услуги</w:t>
      </w:r>
      <w:r w:rsidRPr="00D448E9">
        <w:rPr>
          <w:rFonts w:ascii="GHEA Grapalat" w:hAnsi="GHEA Grapalat"/>
        </w:rPr>
        <w:t xml:space="preserve"> </w:t>
      </w:r>
      <w:r w:rsidRPr="009044F1">
        <w:rPr>
          <w:rFonts w:ascii="GHEA Grapalat" w:hAnsi="GHEA Grapalat"/>
        </w:rPr>
        <w:t>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00C05DCB" w14:textId="77777777"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683E33" w:rsidRPr="00683E33">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A00BE3" w:rsidRPr="00A00BE3">
        <w:rPr>
          <w:rFonts w:ascii="GHEA Grapalat" w:hAnsi="GHEA Grapalat"/>
          <w:sz w:val="24"/>
          <w:szCs w:val="24"/>
        </w:rPr>
        <w:t xml:space="preserve"> </w:t>
      </w:r>
      <w:r w:rsidR="00A00BE3">
        <w:rPr>
          <w:rFonts w:ascii="GHEA Grapalat" w:hAnsi="GHEA Grapalat"/>
          <w:sz w:val="24"/>
          <w:szCs w:val="24"/>
        </w:rPr>
        <w:t>(</w:t>
      </w:r>
      <w:r w:rsidR="00A00BE3" w:rsidRPr="00864470">
        <w:rPr>
          <w:rFonts w:ascii="GHEA Grapalat" w:hAnsi="GHEA Grapalat"/>
          <w:sz w:val="24"/>
          <w:szCs w:val="24"/>
        </w:rPr>
        <w:t>совокупность себестоимости и прогнозируемой прибыли</w:t>
      </w:r>
      <w:r w:rsidR="00A00BE3">
        <w:rPr>
          <w:rFonts w:ascii="GHEA Grapalat" w:hAnsi="GHEA Grapalat"/>
          <w:sz w:val="24"/>
          <w:szCs w:val="24"/>
        </w:rPr>
        <w:t>)</w:t>
      </w:r>
      <w:r w:rsidR="00A00BE3" w:rsidRPr="00A00BE3">
        <w:rPr>
          <w:rFonts w:ascii="GHEA Grapalat" w:hAnsi="GHEA Grapalat"/>
          <w:sz w:val="24"/>
          <w:szCs w:val="24"/>
        </w:rPr>
        <w:t xml:space="preserve"> </w:t>
      </w:r>
      <w:r w:rsidRPr="009044F1">
        <w:rPr>
          <w:rFonts w:ascii="GHEA Grapalat" w:hAnsi="GHEA Grapalat"/>
          <w:sz w:val="24"/>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Pr>
          <w:rFonts w:ascii="GHEA Grapalat" w:hAnsi="GHEA Grapalat"/>
          <w:sz w:val="24"/>
          <w:szCs w:val="24"/>
        </w:rPr>
        <w:t xml:space="preserve"> При этом:</w:t>
      </w:r>
      <w:r w:rsidRPr="009044F1">
        <w:rPr>
          <w:rFonts w:ascii="GHEA Grapalat" w:hAnsi="GHEA Grapalat"/>
          <w:sz w:val="24"/>
          <w:szCs w:val="24"/>
        </w:rPr>
        <w:t xml:space="preserve"> </w:t>
      </w:r>
    </w:p>
    <w:p w14:paraId="6EDAE66C" w14:textId="77777777" w:rsidR="00A70A2B" w:rsidRDefault="00940B86" w:rsidP="00B46D58">
      <w:pPr>
        <w:pStyle w:val="norm"/>
        <w:widowControl w:val="0"/>
        <w:spacing w:after="160" w:line="240" w:lineRule="auto"/>
        <w:ind w:firstLine="567"/>
        <w:rPr>
          <w:rFonts w:ascii="GHEA Grapalat" w:hAnsi="GHEA Grapalat"/>
          <w:sz w:val="24"/>
          <w:szCs w:val="24"/>
        </w:rPr>
      </w:pPr>
      <w:r>
        <w:rPr>
          <w:rFonts w:ascii="GHEA Grapalat" w:hAnsi="GHEA Grapalat"/>
          <w:sz w:val="24"/>
          <w:szCs w:val="24"/>
        </w:rPr>
        <w:t>а) о</w:t>
      </w:r>
      <w:r w:rsidR="00B95FE0" w:rsidRPr="009044F1">
        <w:rPr>
          <w:rFonts w:ascii="GHEA Grapalat" w:hAnsi="GHEA Grapalat"/>
          <w:sz w:val="24"/>
          <w:szCs w:val="24"/>
        </w:rPr>
        <w:t>ценка и сравнение ценовых предложений участников осуществляются без исчисления указанной в настоящем пункте суммы налога</w:t>
      </w:r>
      <w:r w:rsidR="006434B3">
        <w:rPr>
          <w:rFonts w:ascii="GHEA Grapalat" w:hAnsi="GHEA Grapalat"/>
          <w:sz w:val="24"/>
          <w:szCs w:val="24"/>
        </w:rPr>
        <w:t>,</w:t>
      </w:r>
      <w:r w:rsidR="00B95FE0" w:rsidRPr="009044F1">
        <w:rPr>
          <w:rFonts w:ascii="GHEA Grapalat" w:hAnsi="GHEA Grapalat"/>
          <w:sz w:val="24"/>
          <w:szCs w:val="24"/>
        </w:rPr>
        <w:t xml:space="preserve"> </w:t>
      </w:r>
    </w:p>
    <w:p w14:paraId="411ADA85" w14:textId="77777777" w:rsidR="00B95FE0" w:rsidRPr="009044F1" w:rsidRDefault="00A70A2B" w:rsidP="00B46D58">
      <w:pPr>
        <w:pStyle w:val="norm"/>
        <w:widowControl w:val="0"/>
        <w:spacing w:after="160" w:line="240" w:lineRule="auto"/>
        <w:ind w:firstLine="567"/>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14:paraId="3E3DF4E9" w14:textId="77777777" w:rsidR="00B95FE0" w:rsidRPr="008C1A8A"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w:t>
      </w:r>
      <w:r w:rsidRPr="009044F1">
        <w:rPr>
          <w:rFonts w:ascii="GHEA Grapalat" w:hAnsi="GHEA Grapalat"/>
          <w:sz w:val="24"/>
          <w:szCs w:val="24"/>
        </w:rPr>
        <w:t>тоимость</w:t>
      </w:r>
      <w:r w:rsidR="00DF3688" w:rsidRPr="009044F1">
        <w:rPr>
          <w:rFonts w:ascii="GHEA Grapalat" w:hAnsi="GHEA Grapalat"/>
          <w:sz w:val="24"/>
          <w:szCs w:val="24"/>
        </w:rPr>
        <w:t>"</w:t>
      </w:r>
      <w:r w:rsidR="00622EE0" w:rsidRPr="00622EE0">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622EE0"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r w:rsidR="008C1A8A" w:rsidRPr="008C1A8A">
        <w:rPr>
          <w:rFonts w:ascii="GHEA Grapalat" w:hAnsi="GHEA Grapalat"/>
          <w:sz w:val="24"/>
          <w:szCs w:val="24"/>
        </w:rPr>
        <w:t>;</w:t>
      </w:r>
    </w:p>
    <w:p w14:paraId="69E96B41"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162A9" w:rsidRPr="00F162A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3AC489EF" w14:textId="77777777" w:rsidR="00A45946" w:rsidRPr="00565078"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r w:rsidR="00565078" w:rsidRPr="00565078">
        <w:rPr>
          <w:rFonts w:ascii="GHEA Grapalat" w:hAnsi="GHEA Grapalat"/>
          <w:sz w:val="24"/>
          <w:szCs w:val="24"/>
        </w:rPr>
        <w:t>;</w:t>
      </w:r>
    </w:p>
    <w:p w14:paraId="20EC7031" w14:textId="77777777" w:rsidR="00B9778A" w:rsidRPr="00207098"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207098" w:rsidRPr="00207098">
        <w:rPr>
          <w:rFonts w:ascii="GHEA Grapalat" w:hAnsi="GHEA Grapalat"/>
          <w:sz w:val="24"/>
          <w:szCs w:val="24"/>
        </w:rPr>
        <w:t>;</w:t>
      </w:r>
    </w:p>
    <w:p w14:paraId="2998BD87" w14:textId="77777777" w:rsidR="00A14685" w:rsidRDefault="00A14685" w:rsidP="00B46D58">
      <w:pPr>
        <w:pStyle w:val="norm"/>
        <w:widowControl w:val="0"/>
        <w:tabs>
          <w:tab w:val="left" w:pos="1134"/>
        </w:tabs>
        <w:spacing w:after="160"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w:t>
      </w:r>
      <w:r w:rsidR="00AE2A87" w:rsidRPr="009044F1">
        <w:rPr>
          <w:rFonts w:ascii="GHEA Grapalat" w:hAnsi="GHEA Grapalat"/>
          <w:sz w:val="24"/>
          <w:szCs w:val="24"/>
        </w:rPr>
        <w:t>"</w:t>
      </w:r>
      <w:r w:rsidR="00AE2A87" w:rsidRPr="00147FD7">
        <w:rPr>
          <w:rFonts w:ascii="GHEA Grapalat" w:hAnsi="GHEA Grapalat"/>
          <w:sz w:val="24"/>
          <w:szCs w:val="24"/>
        </w:rPr>
        <w:t>стоимость</w:t>
      </w:r>
      <w:r w:rsidR="00AE2A87" w:rsidRPr="009044F1">
        <w:rPr>
          <w:rFonts w:ascii="GHEA Grapalat" w:hAnsi="GHEA Grapalat"/>
          <w:sz w:val="24"/>
          <w:szCs w:val="24"/>
        </w:rPr>
        <w:t>"</w:t>
      </w:r>
      <w:r w:rsidR="00E57499" w:rsidRPr="00E57499">
        <w:rPr>
          <w:rFonts w:ascii="GHEA Grapalat" w:hAnsi="GHEA Grapalat"/>
          <w:sz w:val="24"/>
          <w:szCs w:val="24"/>
        </w:rPr>
        <w:t xml:space="preserve"> </w:t>
      </w:r>
      <w:r w:rsidR="00AE2A87" w:rsidRPr="00147FD7">
        <w:rPr>
          <w:rFonts w:ascii="GHEA Grapalat" w:hAnsi="GHEA Grapalat"/>
          <w:sz w:val="24"/>
          <w:szCs w:val="24"/>
        </w:rPr>
        <w:t xml:space="preserve">и </w:t>
      </w:r>
      <w:r w:rsidR="00AE2A87" w:rsidRPr="009044F1">
        <w:rPr>
          <w:rFonts w:ascii="GHEA Grapalat" w:hAnsi="GHEA Grapalat"/>
          <w:sz w:val="24"/>
          <w:szCs w:val="24"/>
        </w:rPr>
        <w:t>"</w:t>
      </w:r>
      <w:r w:rsidR="00AE2A87" w:rsidRPr="00147FD7">
        <w:rPr>
          <w:rFonts w:ascii="GHEA Grapalat" w:hAnsi="GHEA Grapalat"/>
          <w:sz w:val="24"/>
          <w:szCs w:val="24"/>
        </w:rPr>
        <w:t>налог на добавленную стоимость</w:t>
      </w:r>
      <w:r w:rsidR="00AE2A87" w:rsidRPr="009044F1">
        <w:rPr>
          <w:rFonts w:ascii="GHEA Grapalat" w:hAnsi="GHEA Grapalat"/>
          <w:sz w:val="24"/>
          <w:szCs w:val="24"/>
        </w:rPr>
        <w:t>"</w:t>
      </w:r>
      <w:r w:rsidR="00AE2A87">
        <w:rPr>
          <w:rFonts w:ascii="GHEA Grapalat" w:hAnsi="GHEA Grapalat"/>
          <w:sz w:val="24"/>
          <w:szCs w:val="24"/>
        </w:rPr>
        <w:t xml:space="preserve">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63ABA095" w14:textId="77777777" w:rsidR="00147FD7" w:rsidRPr="00936CA6" w:rsidRDefault="00147FD7" w:rsidP="00B46D58">
      <w:pPr>
        <w:pStyle w:val="norm"/>
        <w:widowControl w:val="0"/>
        <w:tabs>
          <w:tab w:val="left" w:pos="1134"/>
        </w:tabs>
        <w:spacing w:after="160" w:line="240" w:lineRule="auto"/>
        <w:ind w:firstLine="567"/>
        <w:contextualSpacing/>
        <w:rPr>
          <w:rFonts w:ascii="GHEA Grapalat" w:hAnsi="GHEA Grapalat"/>
          <w:sz w:val="24"/>
          <w:szCs w:val="24"/>
        </w:rPr>
      </w:pPr>
      <w:r w:rsidRPr="00147FD7">
        <w:rPr>
          <w:rFonts w:ascii="GHEA Grapalat" w:hAnsi="GHEA Grapalat"/>
          <w:sz w:val="24"/>
          <w:szCs w:val="24"/>
        </w:rPr>
        <w:lastRenderedPageBreak/>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Pr>
          <w:rFonts w:ascii="GHEA Grapalat" w:hAnsi="GHEA Grapalat"/>
          <w:sz w:val="24"/>
          <w:szCs w:val="24"/>
        </w:rPr>
        <w:t>прописью</w:t>
      </w:r>
      <w:r w:rsidRPr="00147FD7">
        <w:rPr>
          <w:rFonts w:ascii="GHEA Grapalat" w:hAnsi="GHEA Grapalat"/>
          <w:sz w:val="24"/>
          <w:szCs w:val="24"/>
        </w:rPr>
        <w:t xml:space="preserve"> в графах </w:t>
      </w:r>
      <w:r w:rsidR="00144CB2" w:rsidRPr="009044F1">
        <w:rPr>
          <w:rFonts w:ascii="GHEA Grapalat" w:hAnsi="GHEA Grapalat"/>
          <w:sz w:val="24"/>
          <w:szCs w:val="24"/>
        </w:rPr>
        <w:t>"</w:t>
      </w:r>
      <w:r w:rsidRPr="00147FD7">
        <w:rPr>
          <w:rFonts w:ascii="GHEA Grapalat" w:hAnsi="GHEA Grapalat"/>
          <w:sz w:val="24"/>
          <w:szCs w:val="24"/>
        </w:rPr>
        <w:t>стоимость</w:t>
      </w:r>
      <w:r w:rsidR="00144CB2" w:rsidRPr="009044F1">
        <w:rPr>
          <w:rFonts w:ascii="GHEA Grapalat" w:hAnsi="GHEA Grapalat"/>
          <w:sz w:val="24"/>
          <w:szCs w:val="24"/>
        </w:rPr>
        <w:t>"</w:t>
      </w:r>
      <w:r w:rsidRPr="00147FD7">
        <w:rPr>
          <w:rFonts w:ascii="GHEA Grapalat" w:hAnsi="GHEA Grapalat"/>
          <w:sz w:val="24"/>
          <w:szCs w:val="24"/>
        </w:rPr>
        <w:t xml:space="preserve"> и </w:t>
      </w:r>
      <w:r w:rsidR="00144CB2" w:rsidRPr="009044F1">
        <w:rPr>
          <w:rFonts w:ascii="GHEA Grapalat" w:hAnsi="GHEA Grapalat"/>
          <w:sz w:val="24"/>
          <w:szCs w:val="24"/>
        </w:rPr>
        <w:t>"</w:t>
      </w:r>
      <w:r w:rsidRPr="00147FD7">
        <w:rPr>
          <w:rFonts w:ascii="GHEA Grapalat" w:hAnsi="GHEA Grapalat"/>
          <w:sz w:val="24"/>
          <w:szCs w:val="24"/>
        </w:rPr>
        <w:t>налог на добавленную стоимость</w:t>
      </w:r>
      <w:r w:rsidR="00144CB2" w:rsidRPr="009044F1">
        <w:rPr>
          <w:rFonts w:ascii="GHEA Grapalat" w:hAnsi="GHEA Grapalat"/>
          <w:sz w:val="24"/>
          <w:szCs w:val="24"/>
        </w:rPr>
        <w:t>"</w:t>
      </w:r>
      <w:r w:rsidR="00362C3A">
        <w:rPr>
          <w:rFonts w:ascii="GHEA Grapalat" w:hAnsi="GHEA Grapalat"/>
          <w:sz w:val="24"/>
          <w:szCs w:val="24"/>
        </w:rPr>
        <w:t>.</w:t>
      </w:r>
    </w:p>
    <w:p w14:paraId="4A3C6B57" w14:textId="77777777" w:rsidR="001115E9" w:rsidRPr="00936CA6" w:rsidRDefault="001115E9" w:rsidP="00B46D58">
      <w:pPr>
        <w:pStyle w:val="norm"/>
        <w:widowControl w:val="0"/>
        <w:tabs>
          <w:tab w:val="left" w:pos="1134"/>
        </w:tabs>
        <w:spacing w:after="160" w:line="240" w:lineRule="auto"/>
        <w:ind w:firstLine="567"/>
        <w:contextualSpacing/>
        <w:rPr>
          <w:rFonts w:ascii="GHEA Grapalat" w:hAnsi="GHEA Grapalat"/>
          <w:sz w:val="24"/>
          <w:szCs w:val="24"/>
        </w:rPr>
      </w:pPr>
    </w:p>
    <w:p w14:paraId="0AEEC213"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14:paraId="049801BD" w14:textId="77777777" w:rsidR="00580617" w:rsidRDefault="00C8055A" w:rsidP="005D2D81">
      <w:pPr>
        <w:pStyle w:val="norm"/>
        <w:widowControl w:val="0"/>
        <w:tabs>
          <w:tab w:val="left" w:pos="1134"/>
        </w:tabs>
        <w:spacing w:after="160" w:line="240" w:lineRule="auto"/>
        <w:ind w:firstLine="567"/>
        <w:rPr>
          <w:rFonts w:ascii="GHEA Grapalat" w:hAnsi="GHEA Grapalat"/>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w:t>
      </w:r>
      <w:r w:rsidRPr="005D2D81">
        <w:rPr>
          <w:rFonts w:ascii="GHEA Grapalat" w:hAnsi="GHEA Grapalat"/>
          <w:sz w:val="24"/>
          <w:szCs w:val="24"/>
        </w:rPr>
        <w:t>ценой</w:t>
      </w:r>
      <w:r w:rsidR="00FA1297" w:rsidRPr="005D2D81">
        <w:rPr>
          <w:rFonts w:ascii="GHEA Grapalat" w:hAnsi="GHEA Grapalat"/>
          <w:sz w:val="24"/>
          <w:szCs w:val="24"/>
        </w:rPr>
        <w:t>.</w:t>
      </w:r>
      <w:r w:rsidRPr="009044F1">
        <w:rPr>
          <w:rFonts w:ascii="GHEA Grapalat" w:hAnsi="GHEA Grapalat"/>
          <w:sz w:val="24"/>
          <w:szCs w:val="24"/>
        </w:rPr>
        <w:t xml:space="preserve"> </w:t>
      </w:r>
    </w:p>
    <w:p w14:paraId="568750ED"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04AE6204" w14:textId="77777777" w:rsidR="00416546" w:rsidRDefault="00416546" w:rsidP="00B46D58">
      <w:pPr>
        <w:widowControl w:val="0"/>
        <w:spacing w:after="160"/>
        <w:ind w:left="567" w:right="565"/>
        <w:jc w:val="center"/>
        <w:rPr>
          <w:rFonts w:ascii="GHEA Grapalat" w:hAnsi="GHEA Grapalat"/>
          <w:b/>
        </w:rPr>
      </w:pPr>
    </w:p>
    <w:p w14:paraId="30F2E49B" w14:textId="77777777"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7138EE24" w14:textId="77777777"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3014C122" w14:textId="77777777"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81FD87D" w14:textId="77777777" w:rsidR="00A225E0" w:rsidRDefault="00A225E0" w:rsidP="00B46D58">
      <w:pPr>
        <w:rPr>
          <w:rFonts w:ascii="GHEA Grapalat" w:hAnsi="GHEA Grapalat" w:cs="Sylfaen"/>
        </w:rPr>
      </w:pPr>
    </w:p>
    <w:p w14:paraId="08C0FE91" w14:textId="77777777" w:rsidR="00096865" w:rsidRPr="009044F1" w:rsidRDefault="00E70FC4" w:rsidP="00A9098A">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6EF2BB44" w14:textId="54778E62" w:rsidR="00A9098A" w:rsidRPr="00AD29CE" w:rsidRDefault="00FD2748" w:rsidP="00A9098A">
      <w:pPr>
        <w:pStyle w:val="23"/>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A9098A" w:rsidRPr="00AD29CE">
        <w:rPr>
          <w:rFonts w:ascii="GHEA Grapalat" w:hAnsi="GHEA Grapalat"/>
          <w:sz w:val="24"/>
          <w:szCs w:val="24"/>
        </w:rPr>
        <w:t xml:space="preserve">Вскрытие заявок произойдет </w:t>
      </w:r>
      <w:r w:rsidR="00A9098A" w:rsidRPr="002B605C">
        <w:rPr>
          <w:rFonts w:ascii="GHEA Grapalat" w:hAnsi="GHEA Grapalat"/>
          <w:sz w:val="24"/>
          <w:szCs w:val="24"/>
        </w:rPr>
        <w:t>заседании комиссии по вскрытию заявок</w:t>
      </w:r>
      <w:r w:rsidR="00A9098A" w:rsidRPr="00AD29CE">
        <w:rPr>
          <w:rFonts w:ascii="GHEA Grapalat" w:hAnsi="GHEA Grapalat"/>
          <w:sz w:val="24"/>
          <w:szCs w:val="24"/>
        </w:rPr>
        <w:t xml:space="preserve"> на "</w:t>
      </w:r>
      <w:r w:rsidR="008A058E">
        <w:rPr>
          <w:rFonts w:ascii="GHEA Grapalat" w:hAnsi="GHEA Grapalat"/>
          <w:sz w:val="24"/>
          <w:szCs w:val="24"/>
          <w:lang w:val="hy-AM"/>
        </w:rPr>
        <w:t>7</w:t>
      </w:r>
      <w:r w:rsidR="00A9098A" w:rsidRPr="00AD29CE">
        <w:rPr>
          <w:rFonts w:ascii="GHEA Grapalat" w:hAnsi="GHEA Grapalat"/>
          <w:sz w:val="24"/>
          <w:szCs w:val="24"/>
        </w:rPr>
        <w:t>"</w:t>
      </w:r>
      <w:r w:rsidR="00DE4BDD">
        <w:rPr>
          <w:rFonts w:ascii="GHEA Grapalat" w:hAnsi="GHEA Grapalat"/>
          <w:sz w:val="24"/>
          <w:szCs w:val="24"/>
        </w:rPr>
        <w:t>-о</w:t>
      </w:r>
      <w:r w:rsidR="00A9098A" w:rsidRPr="00AD29CE">
        <w:rPr>
          <w:rFonts w:ascii="GHEA Grapalat" w:hAnsi="GHEA Grapalat"/>
          <w:sz w:val="24"/>
          <w:szCs w:val="24"/>
        </w:rPr>
        <w:t>й день в "</w:t>
      </w:r>
      <w:r w:rsidR="00DE4BDD">
        <w:rPr>
          <w:rFonts w:ascii="GHEA Grapalat" w:hAnsi="GHEA Grapalat"/>
          <w:sz w:val="24"/>
          <w:szCs w:val="24"/>
        </w:rPr>
        <w:t>1</w:t>
      </w:r>
      <w:r w:rsidR="009102E0">
        <w:rPr>
          <w:rFonts w:ascii="GHEA Grapalat" w:hAnsi="GHEA Grapalat"/>
          <w:sz w:val="24"/>
          <w:szCs w:val="24"/>
          <w:lang w:val="hy-AM"/>
        </w:rPr>
        <w:t>4</w:t>
      </w:r>
      <w:r w:rsidR="009102E0">
        <w:rPr>
          <w:rFonts w:ascii="GHEA Grapalat" w:hAnsi="GHEA Grapalat"/>
          <w:sz w:val="24"/>
          <w:szCs w:val="24"/>
        </w:rPr>
        <w:t>:3</w:t>
      </w:r>
      <w:r w:rsidR="00DE4BDD" w:rsidRPr="00B07A1B">
        <w:rPr>
          <w:rFonts w:ascii="GHEA Grapalat" w:hAnsi="GHEA Grapalat"/>
          <w:sz w:val="24"/>
          <w:szCs w:val="24"/>
        </w:rPr>
        <w:t>0</w:t>
      </w:r>
      <w:r w:rsidR="00A9098A" w:rsidRPr="00AD29CE">
        <w:rPr>
          <w:rFonts w:ascii="GHEA Grapalat" w:hAnsi="GHEA Grapalat"/>
          <w:sz w:val="24"/>
          <w:szCs w:val="24"/>
        </w:rPr>
        <w:t xml:space="preserve">" со дня опубликования </w:t>
      </w:r>
      <w:r w:rsidR="00A9098A">
        <w:rPr>
          <w:rFonts w:ascii="GHEA Grapalat" w:hAnsi="GHEA Grapalat"/>
          <w:sz w:val="24"/>
          <w:szCs w:val="24"/>
        </w:rPr>
        <w:t>бюллетене</w:t>
      </w:r>
      <w:r w:rsidR="00A9098A" w:rsidRPr="00AD29CE">
        <w:rPr>
          <w:rFonts w:ascii="GHEA Grapalat" w:hAnsi="GHEA Grapalat"/>
          <w:sz w:val="24"/>
          <w:szCs w:val="24"/>
        </w:rPr>
        <w:t xml:space="preserve"> объявления и приглашения на настоящую процедуру. </w:t>
      </w:r>
    </w:p>
    <w:p w14:paraId="7107218D" w14:textId="77777777" w:rsidR="00A9098A" w:rsidRDefault="00A9098A" w:rsidP="00A9098A">
      <w:pPr>
        <w:widowControl w:val="0"/>
        <w:spacing w:after="160"/>
        <w:ind w:firstLine="567"/>
        <w:jc w:val="both"/>
        <w:rPr>
          <w:rFonts w:ascii="GHEA Grapalat" w:hAnsi="GHEA Grapalat"/>
        </w:rPr>
      </w:pPr>
      <w:r w:rsidRPr="00AD29CE">
        <w:rPr>
          <w:rFonts w:ascii="GHEA Grapalat" w:hAnsi="GHEA Grapalat"/>
        </w:rPr>
        <w:t>На заседании по вскрытию</w:t>
      </w:r>
      <w:r w:rsidR="00A92760" w:rsidRPr="002F5EC6">
        <w:rPr>
          <w:rFonts w:ascii="GHEA Grapalat" w:hAnsi="GHEA Grapalat"/>
        </w:rPr>
        <w:t xml:space="preserve"> и оценке</w:t>
      </w:r>
      <w:r w:rsidRPr="00AD29CE">
        <w:rPr>
          <w:rFonts w:ascii="GHEA Grapalat" w:hAnsi="GHEA Grapalat"/>
        </w:rPr>
        <w:t xml:space="preserve"> заявок</w:t>
      </w:r>
      <w:r>
        <w:rPr>
          <w:rFonts w:ascii="GHEA Grapalat" w:hAnsi="GHEA Grapalat"/>
        </w:rPr>
        <w:t>:</w:t>
      </w:r>
    </w:p>
    <w:p w14:paraId="399F162F" w14:textId="77777777" w:rsidR="00A9098A" w:rsidRDefault="00A9098A" w:rsidP="00A9098A">
      <w:pPr>
        <w:widowControl w:val="0"/>
        <w:spacing w:after="160"/>
        <w:ind w:firstLine="567"/>
        <w:jc w:val="both"/>
        <w:rPr>
          <w:rFonts w:ascii="GHEA Grapalat" w:hAnsi="GHEA Grapalat"/>
        </w:rPr>
      </w:pPr>
      <w:r w:rsidRPr="00AD29CE">
        <w:rPr>
          <w:rFonts w:ascii="GHEA Grapalat" w:hAnsi="GHEA Grapalat"/>
        </w:rPr>
        <w:t xml:space="preserve"> </w:t>
      </w:r>
      <w:r>
        <w:rPr>
          <w:rFonts w:ascii="GHEA Grapalat" w:hAnsi="GHEA Grapalat" w:cs="Sylfaen"/>
          <w:sz w:val="20"/>
        </w:rPr>
        <w:t>1)</w:t>
      </w:r>
      <w:r w:rsidRPr="00AD29CE">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Pr>
          <w:rFonts w:ascii="GHEA Grapalat" w:hAnsi="GHEA Grapalat"/>
        </w:rPr>
        <w:t xml:space="preserve">закупки </w:t>
      </w:r>
      <w:r w:rsidRPr="00AD29CE">
        <w:rPr>
          <w:rFonts w:ascii="GHEA Grapalat" w:hAnsi="GHEA Grapalat"/>
        </w:rPr>
        <w:t xml:space="preserve">на закупаемые в рамках настоящей процедуры услуги, а также выраженные одним числом ценовые </w:t>
      </w:r>
      <w:r w:rsidRPr="00AD29CE">
        <w:rPr>
          <w:rFonts w:ascii="GHEA Grapalat" w:hAnsi="GHEA Grapalat"/>
        </w:rPr>
        <w:lastRenderedPageBreak/>
        <w:t>предложения подавших заявки участников, принимая за основание представленную прописью запись.</w:t>
      </w:r>
    </w:p>
    <w:p w14:paraId="2722DB92" w14:textId="77777777"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7F4E495A" w14:textId="77777777"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7960EF50" w14:textId="77777777" w:rsidR="00A9098A" w:rsidRDefault="00A9098A" w:rsidP="00A9098A">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16C9C661" w14:textId="77777777" w:rsidR="00A9098A" w:rsidRDefault="00A9098A" w:rsidP="00A9098A">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55CC2385" w14:textId="77777777"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14:paraId="137B8C92"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6A5597">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6A5597">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14:paraId="05CC7C0F"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95474D" w:rsidRPr="0095474D">
        <w:rPr>
          <w:rFonts w:ascii="GHEA Grapalat" w:hAnsi="GHEA Grapalat"/>
        </w:rPr>
        <w:t xml:space="preserve"> </w:t>
      </w:r>
      <w:r w:rsidR="0095474D">
        <w:rPr>
          <w:rFonts w:ascii="GHEA Grapalat" w:hAnsi="GHEA Grapalat"/>
        </w:rPr>
        <w:t>и/или обеспечение заявки</w:t>
      </w:r>
      <w:r w:rsidR="00A204B5">
        <w:rPr>
          <w:rFonts w:ascii="GHEA Grapalat" w:hAnsi="GHEA Grapalat"/>
        </w:rPr>
        <w:t>,</w:t>
      </w:r>
      <w:r w:rsidR="0095474D" w:rsidRPr="009044F1">
        <w:rPr>
          <w:rFonts w:ascii="GHEA Grapalat" w:hAnsi="GHEA Grapalat"/>
        </w:rPr>
        <w:t xml:space="preserve"> </w:t>
      </w:r>
      <w:r w:rsidR="00FB13F8">
        <w:rPr>
          <w:rFonts w:ascii="GHEA Grapalat" w:hAnsi="GHEA Grapalat"/>
        </w:rPr>
        <w:t>или</w:t>
      </w:r>
      <w:r w:rsidRPr="009044F1">
        <w:rPr>
          <w:rFonts w:ascii="GHEA Grapalat" w:hAnsi="GHEA Grapalat"/>
        </w:rPr>
        <w:t xml:space="preserve"> те, которые не соответствуют требованиям приглашения.</w:t>
      </w:r>
    </w:p>
    <w:p w14:paraId="10BFF5B6" w14:textId="77777777" w:rsidR="00B514E8" w:rsidRPr="009044F1"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360274">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7A4247">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10221C">
        <w:rPr>
          <w:rFonts w:ascii="GHEA Grapalat" w:hAnsi="GHEA Grapalat"/>
          <w:sz w:val="24"/>
          <w:szCs w:val="24"/>
        </w:rPr>
        <w:t xml:space="preserve">и </w:t>
      </w:r>
      <w:r w:rsidR="00B658CD" w:rsidRPr="003F64C5">
        <w:rPr>
          <w:rFonts w:ascii="GHEA Grapalat" w:hAnsi="GHEA Grapalat"/>
          <w:sz w:val="24"/>
          <w:szCs w:val="24"/>
        </w:rPr>
        <w:t>непризнанны</w:t>
      </w:r>
      <w:r w:rsidR="00B658CD">
        <w:rPr>
          <w:rFonts w:ascii="GHEA Grapalat" w:hAnsi="GHEA Grapalat"/>
          <w:sz w:val="24"/>
          <w:szCs w:val="24"/>
        </w:rPr>
        <w:t xml:space="preserve">х таковыми </w:t>
      </w:r>
      <w:r w:rsidRPr="009044F1">
        <w:rPr>
          <w:rFonts w:ascii="GHEA Grapalat" w:hAnsi="GHEA Grapalat"/>
          <w:sz w:val="24"/>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Pr>
          <w:rFonts w:ascii="GHEA Grapalat" w:hAnsi="GHEA Grapalat"/>
          <w:sz w:val="24"/>
          <w:szCs w:val="24"/>
        </w:rPr>
        <w:t>.</w:t>
      </w:r>
    </w:p>
    <w:p w14:paraId="2F420BAE" w14:textId="7AC3B5F0"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360274">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w:t>
      </w:r>
      <w:r w:rsidRPr="009044F1">
        <w:rPr>
          <w:rFonts w:ascii="GHEA Grapalat" w:hAnsi="GHEA Grapalat"/>
          <w:i w:val="0"/>
          <w:sz w:val="24"/>
          <w:szCs w:val="24"/>
        </w:rPr>
        <w:lastRenderedPageBreak/>
        <w:t xml:space="preserve">Республики Армения по курсу </w:t>
      </w:r>
      <w:r w:rsidR="00B07A1B">
        <w:rPr>
          <w:rFonts w:ascii="GHEA Grapalat" w:hAnsi="GHEA Grapalat"/>
          <w:i w:val="0"/>
          <w:sz w:val="24"/>
          <w:szCs w:val="24"/>
        </w:rPr>
        <w:t>ЦБ РА</w:t>
      </w:r>
      <w:r w:rsidR="00A75726">
        <w:rPr>
          <w:rStyle w:val="af6"/>
          <w:rFonts w:ascii="GHEA Grapalat" w:hAnsi="GHEA Grapalat"/>
          <w:i w:val="0"/>
          <w:sz w:val="24"/>
          <w:szCs w:val="24"/>
        </w:rPr>
        <w:footnoteReference w:customMarkFollows="1" w:id="3"/>
        <w:t>9</w:t>
      </w:r>
      <w:r w:rsidR="00A01157">
        <w:rPr>
          <w:rFonts w:ascii="GHEA Grapalat" w:hAnsi="GHEA Grapalat"/>
          <w:i w:val="0"/>
          <w:sz w:val="24"/>
          <w:szCs w:val="24"/>
        </w:rPr>
        <w:t>.</w:t>
      </w:r>
    </w:p>
    <w:p w14:paraId="13C6CD68"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24E24">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C87E93">
        <w:rPr>
          <w:rFonts w:ascii="GHEA Grapalat" w:hAnsi="GHEA Grapalat"/>
          <w:sz w:val="24"/>
          <w:szCs w:val="24"/>
        </w:rPr>
        <w:t xml:space="preserve">и </w:t>
      </w:r>
      <w:r w:rsidR="00C87E93" w:rsidRPr="003F64C5">
        <w:rPr>
          <w:rFonts w:ascii="GHEA Grapalat" w:hAnsi="GHEA Grapalat"/>
          <w:sz w:val="24"/>
          <w:szCs w:val="24"/>
        </w:rPr>
        <w:t>непризнанны</w:t>
      </w:r>
      <w:r w:rsidR="00C87E93">
        <w:rPr>
          <w:rFonts w:ascii="GHEA Grapalat" w:hAnsi="GHEA Grapalat"/>
          <w:sz w:val="24"/>
          <w:szCs w:val="24"/>
        </w:rPr>
        <w:t>х таковыми</w:t>
      </w:r>
      <w:r w:rsidR="00A00A1F">
        <w:rPr>
          <w:rFonts w:ascii="GHEA Grapalat" w:hAnsi="GHEA Grapalat"/>
          <w:sz w:val="24"/>
          <w:szCs w:val="24"/>
        </w:rPr>
        <w:t xml:space="preserve"> </w:t>
      </w:r>
      <w:r w:rsidRPr="009044F1">
        <w:rPr>
          <w:rFonts w:ascii="GHEA Grapalat" w:hAnsi="GHEA Grapalat"/>
          <w:sz w:val="24"/>
          <w:szCs w:val="24"/>
        </w:rPr>
        <w:t>участников.</w:t>
      </w:r>
      <w:r w:rsidR="00D87048">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14:paraId="4CC2D54A"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3594B">
        <w:rPr>
          <w:rFonts w:ascii="GHEA Grapalat" w:hAnsi="GHEA Grapalat"/>
          <w:sz w:val="24"/>
          <w:szCs w:val="24"/>
        </w:rPr>
        <w:t xml:space="preserve">и </w:t>
      </w:r>
      <w:r w:rsidR="00F3594B" w:rsidRPr="003F64C5">
        <w:rPr>
          <w:rFonts w:ascii="GHEA Grapalat" w:hAnsi="GHEA Grapalat"/>
          <w:sz w:val="24"/>
          <w:szCs w:val="24"/>
        </w:rPr>
        <w:t>непризнанны</w:t>
      </w:r>
      <w:r w:rsidR="00F3594B">
        <w:rPr>
          <w:rFonts w:ascii="GHEA Grapalat" w:hAnsi="GHEA Grapalat"/>
          <w:sz w:val="24"/>
          <w:szCs w:val="24"/>
        </w:rPr>
        <w:t>х таковыми</w:t>
      </w:r>
      <w:r w:rsidRPr="009044F1">
        <w:rPr>
          <w:rFonts w:ascii="GHEA Grapalat" w:hAnsi="GHEA Grapalat"/>
          <w:sz w:val="24"/>
          <w:szCs w:val="24"/>
        </w:rPr>
        <w:t xml:space="preserve"> участников, </w:t>
      </w:r>
      <w:r w:rsidR="00D25F3D">
        <w:rPr>
          <w:rFonts w:ascii="GHEA Grapalat" w:hAnsi="GHEA Grapalat"/>
          <w:sz w:val="24"/>
          <w:szCs w:val="24"/>
        </w:rPr>
        <w:t>на  заседаниии комиссии</w:t>
      </w:r>
      <w:r w:rsidR="00D25F3D" w:rsidRPr="009044F1">
        <w:rPr>
          <w:rFonts w:ascii="GHEA Grapalat" w:hAnsi="GHEA Grapalat"/>
          <w:sz w:val="24"/>
          <w:szCs w:val="24"/>
        </w:rPr>
        <w:t xml:space="preserve"> </w:t>
      </w:r>
      <w:r w:rsidR="00D25F3D" w:rsidRPr="00334F26">
        <w:rPr>
          <w:rFonts w:ascii="GHEA Grapalat" w:hAnsi="GHEA Grapalat"/>
          <w:sz w:val="24"/>
          <w:szCs w:val="24"/>
        </w:rPr>
        <w:t>с предложившими равные цены участниками,</w:t>
      </w:r>
      <w:r w:rsidR="00626E63">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032792">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EE36CC" w:rsidRPr="00EE36CC">
        <w:rPr>
          <w:rFonts w:ascii="GHEA Grapalat" w:hAnsi="GHEA Grapalat"/>
          <w:sz w:val="24"/>
          <w:szCs w:val="24"/>
        </w:rPr>
        <w:t xml:space="preserve"> </w:t>
      </w:r>
      <w:r w:rsidR="00EE36CC" w:rsidRPr="009044F1">
        <w:rPr>
          <w:rFonts w:ascii="GHEA Grapalat" w:hAnsi="GHEA Grapalat"/>
          <w:sz w:val="24"/>
          <w:szCs w:val="24"/>
        </w:rPr>
        <w:t>)присутствуют</w:t>
      </w:r>
      <w:r w:rsidR="00EE36CC" w:rsidRPr="00EE36CC">
        <w:rPr>
          <w:rFonts w:ascii="GHEA Grapalat" w:hAnsi="GHEA Grapalat"/>
          <w:sz w:val="24"/>
          <w:szCs w:val="24"/>
        </w:rPr>
        <w:t xml:space="preserve"> </w:t>
      </w:r>
      <w:r w:rsidR="00EE36CC" w:rsidRPr="009044F1">
        <w:rPr>
          <w:rFonts w:ascii="GHEA Grapalat" w:hAnsi="GHEA Grapalat"/>
          <w:sz w:val="24"/>
          <w:szCs w:val="24"/>
        </w:rPr>
        <w:t>на заседании</w:t>
      </w:r>
      <w:r w:rsidRPr="009044F1">
        <w:rPr>
          <w:rFonts w:ascii="GHEA Grapalat" w:hAnsi="GHEA Grapalat"/>
          <w:sz w:val="24"/>
          <w:szCs w:val="24"/>
        </w:rPr>
        <w:t>,</w:t>
      </w:r>
    </w:p>
    <w:p w14:paraId="697D4ECC"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36027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3F1A1C">
        <w:rPr>
          <w:rFonts w:ascii="GHEA Grapalat" w:hAnsi="GHEA Grapalat"/>
          <w:sz w:val="24"/>
          <w:szCs w:val="24"/>
        </w:rPr>
        <w:t>представивших равные цены</w:t>
      </w:r>
      <w:r w:rsidRPr="009044F1">
        <w:rPr>
          <w:rFonts w:ascii="GHEA Grapalat" w:hAnsi="GHEA Grapalat"/>
          <w:sz w:val="24"/>
          <w:szCs w:val="24"/>
        </w:rPr>
        <w:t xml:space="preserve">участников </w:t>
      </w:r>
      <w:r w:rsidR="00403AA3">
        <w:rPr>
          <w:rFonts w:ascii="GHEA Grapalat" w:hAnsi="GHEA Grapalat"/>
          <w:sz w:val="24"/>
          <w:szCs w:val="24"/>
        </w:rPr>
        <w:t xml:space="preserve">об </w:t>
      </w:r>
      <w:r w:rsidR="00403AA3" w:rsidRPr="00C87FA4">
        <w:rPr>
          <w:rFonts w:ascii="GHEA Grapalat" w:hAnsi="GHEA Grapalat"/>
          <w:sz w:val="24"/>
          <w:szCs w:val="24"/>
        </w:rPr>
        <w:t>условия</w:t>
      </w:r>
      <w:r w:rsidR="00403AA3">
        <w:rPr>
          <w:rFonts w:ascii="GHEA Grapalat" w:hAnsi="GHEA Grapalat"/>
          <w:sz w:val="24"/>
          <w:szCs w:val="24"/>
        </w:rPr>
        <w:t>х</w:t>
      </w:r>
      <w:r w:rsidR="00403AA3" w:rsidRPr="00C87FA4">
        <w:rPr>
          <w:rFonts w:ascii="GHEA Grapalat" w:hAnsi="GHEA Grapalat"/>
          <w:sz w:val="24"/>
          <w:szCs w:val="24"/>
        </w:rPr>
        <w:t>, продолжительност</w:t>
      </w:r>
      <w:r w:rsidR="00403AA3">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14:paraId="0744DCED"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77DC2A64"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EB2798">
        <w:rPr>
          <w:rFonts w:ascii="GHEA Grapalat" w:hAnsi="GHEA Grapalat"/>
          <w:sz w:val="24"/>
          <w:szCs w:val="24"/>
        </w:rPr>
        <w:t>другого</w:t>
      </w:r>
      <w:r w:rsidRPr="009044F1">
        <w:rPr>
          <w:rFonts w:ascii="GHEA Grapalat" w:hAnsi="GHEA Grapalat"/>
          <w:sz w:val="24"/>
          <w:szCs w:val="24"/>
        </w:rPr>
        <w:t xml:space="preserve"> </w:t>
      </w:r>
      <w:r w:rsidR="00EB2798" w:rsidRPr="009044F1">
        <w:rPr>
          <w:rFonts w:ascii="GHEA Grapalat" w:hAnsi="GHEA Grapalat"/>
          <w:sz w:val="24"/>
          <w:szCs w:val="24"/>
        </w:rPr>
        <w:t>участник</w:t>
      </w:r>
      <w:r w:rsidR="00EB2798">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5453244E"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w:t>
      </w:r>
      <w:r w:rsidR="00031E6A">
        <w:rPr>
          <w:rFonts w:ascii="GHEA Grapalat" w:hAnsi="GHEA Grapalat"/>
          <w:sz w:val="24"/>
          <w:szCs w:val="24"/>
        </w:rPr>
        <w:t xml:space="preserve">и </w:t>
      </w:r>
      <w:r w:rsidR="006F1D13" w:rsidRPr="003F64C5">
        <w:rPr>
          <w:rFonts w:ascii="GHEA Grapalat" w:hAnsi="GHEA Grapalat"/>
          <w:sz w:val="24"/>
          <w:szCs w:val="24"/>
        </w:rPr>
        <w:t>непризнанны</w:t>
      </w:r>
      <w:r w:rsidR="006F1D13">
        <w:rPr>
          <w:rFonts w:ascii="GHEA Grapalat" w:hAnsi="GHEA Grapalat"/>
          <w:sz w:val="24"/>
          <w:szCs w:val="24"/>
        </w:rPr>
        <w:t>е таковыми</w:t>
      </w:r>
      <w:r w:rsidR="006F1D13" w:rsidRPr="009044F1">
        <w:rPr>
          <w:rFonts w:ascii="GHEA Grapalat" w:hAnsi="GHEA Grapalat"/>
          <w:sz w:val="24"/>
          <w:szCs w:val="24"/>
        </w:rPr>
        <w:t xml:space="preserve"> </w:t>
      </w:r>
      <w:r w:rsidRPr="009044F1">
        <w:rPr>
          <w:rFonts w:ascii="GHEA Grapalat" w:hAnsi="GHEA Grapalat"/>
          <w:sz w:val="24"/>
          <w:szCs w:val="24"/>
        </w:rPr>
        <w:t>участники</w:t>
      </w:r>
      <w:r w:rsidR="006F77BF">
        <w:rPr>
          <w:rFonts w:ascii="GHEA Grapalat" w:hAnsi="GHEA Grapalat"/>
          <w:sz w:val="24"/>
          <w:szCs w:val="24"/>
        </w:rPr>
        <w:t xml:space="preserve">. </w:t>
      </w:r>
      <w:r w:rsidR="006F77BF"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6F77BF">
        <w:rPr>
          <w:rFonts w:ascii="GHEA Grapalat" w:hAnsi="GHEA Grapalat"/>
          <w:sz w:val="24"/>
          <w:szCs w:val="24"/>
        </w:rPr>
        <w:t>.</w:t>
      </w:r>
    </w:p>
    <w:p w14:paraId="14A4A66C" w14:textId="77777777" w:rsidR="00E87147" w:rsidRDefault="00E87147" w:rsidP="00E87147">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8.7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 xml:space="preserve">Договор, заключенный в соответствии с настоящим пунктом, расторгается, если </w:t>
      </w:r>
      <w:r w:rsidRPr="002F249D">
        <w:rPr>
          <w:rFonts w:ascii="GHEA Grapalat" w:hAnsi="GHEA Grapalat"/>
          <w:sz w:val="24"/>
          <w:szCs w:val="24"/>
        </w:rPr>
        <w:lastRenderedPageBreak/>
        <w:t>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0B9127CC" w14:textId="77777777" w:rsidR="00E87147" w:rsidRPr="009044F1" w:rsidRDefault="00E87147" w:rsidP="00E87147">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14:paraId="5AB0772D" w14:textId="77777777"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57264D">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1340E" w:rsidRPr="00FB3AE9">
        <w:rPr>
          <w:rFonts w:ascii="GHEA Grapalat" w:hAnsi="GHEA Grapalat"/>
          <w:sz w:val="24"/>
          <w:szCs w:val="24"/>
        </w:rPr>
        <w:t xml:space="preserve"> </w:t>
      </w:r>
      <w:r w:rsidR="0057264D">
        <w:rPr>
          <w:rFonts w:ascii="GHEA Grapalat" w:hAnsi="GHEA Grapalat"/>
          <w:sz w:val="24"/>
          <w:szCs w:val="24"/>
        </w:rPr>
        <w:t xml:space="preserve">то </w:t>
      </w:r>
      <w:r w:rsidRPr="009044F1">
        <w:rPr>
          <w:rFonts w:ascii="GHEA Grapalat" w:hAnsi="GHEA Grapalat"/>
          <w:sz w:val="24"/>
          <w:szCs w:val="24"/>
        </w:rPr>
        <w:t>секретарь комиссии в тот же день</w:t>
      </w:r>
      <w:r w:rsidR="007A34A6" w:rsidRPr="00D3436F">
        <w:rPr>
          <w:rFonts w:ascii="GHEA Grapalat" w:hAnsi="GHEA Grapalat"/>
          <w:sz w:val="24"/>
          <w:szCs w:val="24"/>
        </w:rPr>
        <w:t xml:space="preserve"> </w:t>
      </w:r>
      <w:r w:rsidR="0057264D">
        <w:rPr>
          <w:rFonts w:ascii="GHEA Grapalat" w:hAnsi="GHEA Grapalat"/>
        </w:rPr>
        <w:t>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3ED8F0C9" w14:textId="77777777" w:rsidR="003B3E74" w:rsidRPr="00AA7117"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239A1707"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6C7442">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9F0AEC">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6972305F" w14:textId="77777777" w:rsidR="00E46770"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6C7442">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E46770"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6749E" w:rsidDel="00A5199D">
        <w:rPr>
          <w:rFonts w:ascii="GHEA Grapalat" w:hAnsi="GHEA Grapalat"/>
          <w:sz w:val="24"/>
          <w:szCs w:val="24"/>
        </w:rPr>
        <w:t xml:space="preserve"> </w:t>
      </w:r>
      <w:r w:rsidR="00E46770"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5CB69BA1" w14:textId="77777777" w:rsidR="00C70652"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DA35A6">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647D57A3" w14:textId="77777777"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874C2B">
        <w:rPr>
          <w:rFonts w:ascii="GHEA Grapalat" w:hAnsi="GHEA Grapalat"/>
          <w:sz w:val="24"/>
          <w:szCs w:val="24"/>
        </w:rPr>
        <w:t>2</w:t>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3797F47D" w14:textId="77777777"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987FFB">
        <w:rPr>
          <w:rFonts w:ascii="GHEA Grapalat" w:hAnsi="GHEA Grapalat"/>
          <w:sz w:val="24"/>
          <w:szCs w:val="24"/>
        </w:rPr>
        <w:t xml:space="preserve"> и оценке</w:t>
      </w:r>
      <w:r w:rsidRPr="009044F1">
        <w:rPr>
          <w:rFonts w:ascii="GHEA Grapalat" w:hAnsi="GHEA Grapalat"/>
          <w:sz w:val="24"/>
          <w:szCs w:val="24"/>
        </w:rPr>
        <w:t xml:space="preserve">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5B8B24F1" w14:textId="77777777"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BB2C46">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041520F9" w14:textId="77777777"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937687">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BD06DB" w:rsidRPr="00551FD6">
        <w:rPr>
          <w:rFonts w:ascii="GHEA Grapalat" w:hAnsi="GHEA Grapalat"/>
        </w:rPr>
        <w:t xml:space="preserve">В случае выявления </w:t>
      </w:r>
      <w:r w:rsidR="00BD06DB" w:rsidRPr="00681C1F">
        <w:rPr>
          <w:rFonts w:ascii="GHEA Grapalat" w:hAnsi="GHEA Grapalat"/>
          <w:color w:val="000000" w:themeColor="text1"/>
        </w:rPr>
        <w:t xml:space="preserve">оснований, предусмотренных пунктом 6 части 1 статьи 6 Закона, </w:t>
      </w:r>
      <w:r w:rsidR="00BD06DB"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BD06DB" w:rsidRPr="00570BBD">
        <w:t xml:space="preserve"> </w:t>
      </w:r>
      <w:r w:rsidR="00BD06DB" w:rsidRPr="00551FD6">
        <w:rPr>
          <w:rFonts w:ascii="GHEA Grapalat" w:hAnsi="GHEA Grapalat"/>
        </w:rPr>
        <w:t xml:space="preserve">При этом указанное в настоящем пункте решение руководитель заказчика выносит </w:t>
      </w:r>
      <w:r w:rsidR="00BD06DB">
        <w:rPr>
          <w:rFonts w:ascii="GHEA Grapalat" w:hAnsi="GHEA Grapalat"/>
        </w:rPr>
        <w:t>на десятый день</w:t>
      </w:r>
      <w:r w:rsidR="00BD06DB" w:rsidRPr="00551FD6">
        <w:rPr>
          <w:rFonts w:ascii="GHEA Grapalat" w:hAnsi="GHEA Grapalat"/>
        </w:rPr>
        <w:t xml:space="preserve"> следующи</w:t>
      </w:r>
      <w:r w:rsidR="00BD06DB">
        <w:rPr>
          <w:rFonts w:ascii="GHEA Grapalat" w:hAnsi="GHEA Grapalat"/>
        </w:rPr>
        <w:t>й</w:t>
      </w:r>
      <w:r w:rsidR="00BD06DB" w:rsidRPr="00551FD6">
        <w:rPr>
          <w:rFonts w:ascii="GHEA Grapalat" w:hAnsi="GHEA Grapalat"/>
        </w:rPr>
        <w:t xml:space="preserve"> за </w:t>
      </w:r>
      <w:r w:rsidR="00BD06DB">
        <w:rPr>
          <w:rFonts w:ascii="GHEA Grapalat" w:hAnsi="GHEA Grapalat"/>
        </w:rPr>
        <w:t>д</w:t>
      </w:r>
      <w:r w:rsidR="00BD06DB" w:rsidRPr="00551FD6">
        <w:rPr>
          <w:rFonts w:ascii="GHEA Grapalat" w:hAnsi="GHEA Grapalat"/>
        </w:rPr>
        <w:t>нем объявления процедуры закуп</w:t>
      </w:r>
      <w:r w:rsidR="00BD06DB">
        <w:rPr>
          <w:rFonts w:ascii="GHEA Grapalat" w:hAnsi="GHEA Grapalat"/>
        </w:rPr>
        <w:t>ки</w:t>
      </w:r>
      <w:r w:rsidR="00BD06DB" w:rsidRPr="00551FD6">
        <w:rPr>
          <w:rFonts w:ascii="GHEA Grapalat" w:hAnsi="GHEA Grapalat"/>
        </w:rPr>
        <w:t xml:space="preserve"> несостоявшейся или опубликования объявления о заключенном договоре</w:t>
      </w:r>
      <w:r w:rsidR="00BD06DB">
        <w:rPr>
          <w:rFonts w:ascii="GHEA Grapalat" w:hAnsi="GHEA Grapalat"/>
        </w:rPr>
        <w:t>,</w:t>
      </w:r>
      <w:r w:rsidR="00BD06DB" w:rsidRPr="00551FD6">
        <w:rPr>
          <w:rFonts w:ascii="GHEA Grapalat" w:hAnsi="GHEA Grapalat"/>
        </w:rPr>
        <w:t xml:space="preserve"> или опубликования объявления</w:t>
      </w:r>
      <w:r w:rsidR="00BD06DB">
        <w:rPr>
          <w:rFonts w:ascii="GHEA Grapalat" w:hAnsi="GHEA Grapalat"/>
        </w:rPr>
        <w:t xml:space="preserve"> (уведомления)</w:t>
      </w:r>
      <w:r w:rsidR="00BD06DB" w:rsidRPr="00551FD6">
        <w:rPr>
          <w:rFonts w:ascii="GHEA Grapalat" w:hAnsi="GHEA Grapalat"/>
        </w:rPr>
        <w:t xml:space="preserve"> о расторжении договора в одностороннем порядке</w:t>
      </w:r>
      <w:r w:rsidR="00BD06DB">
        <w:rPr>
          <w:rFonts w:ascii="GHEA Grapalat" w:hAnsi="GHEA Grapalat"/>
        </w:rPr>
        <w:t xml:space="preserve">. </w:t>
      </w:r>
      <w:r w:rsidR="00BD06DB"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BD06DB">
        <w:rPr>
          <w:rFonts w:ascii="GHEA Grapalat" w:hAnsi="GHEA Grapalat"/>
        </w:rPr>
        <w:t xml:space="preserve">. </w:t>
      </w:r>
      <w:r w:rsidR="00BD06DB"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BD06DB">
        <w:rPr>
          <w:rFonts w:ascii="GHEA Grapalat" w:hAnsi="GHEA Grapalat"/>
        </w:rPr>
        <w:t>на пятый</w:t>
      </w:r>
      <w:r w:rsidR="00BD06DB" w:rsidRPr="00AA7DF7">
        <w:rPr>
          <w:rFonts w:ascii="GHEA Grapalat" w:hAnsi="GHEA Grapalat"/>
        </w:rPr>
        <w:t xml:space="preserve"> д</w:t>
      </w:r>
      <w:r w:rsidR="00BD06DB">
        <w:rPr>
          <w:rFonts w:ascii="GHEA Grapalat" w:hAnsi="GHEA Grapalat"/>
        </w:rPr>
        <w:t>е</w:t>
      </w:r>
      <w:r w:rsidR="00BD06DB" w:rsidRPr="00AA7DF7">
        <w:rPr>
          <w:rFonts w:ascii="GHEA Grapalat" w:hAnsi="GHEA Grapalat"/>
        </w:rPr>
        <w:t>н</w:t>
      </w:r>
      <w:r w:rsidR="00BD06DB">
        <w:rPr>
          <w:rFonts w:ascii="GHEA Grapalat" w:hAnsi="GHEA Grapalat"/>
        </w:rPr>
        <w:t>ь, следующий</w:t>
      </w:r>
      <w:r w:rsidR="00BD06DB"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BD06DB">
        <w:rPr>
          <w:rFonts w:ascii="GHEA Grapalat" w:hAnsi="GHEA Grapalat"/>
        </w:rPr>
        <w:t xml:space="preserve">обжаловании </w:t>
      </w:r>
      <w:r w:rsidR="00BD06DB" w:rsidRPr="00AA7DF7">
        <w:rPr>
          <w:rFonts w:ascii="GHEA Grapalat" w:hAnsi="GHEA Grapalat"/>
        </w:rPr>
        <w:t>решения участником по состоянию на сороковой день после получения решения</w:t>
      </w:r>
      <w:r w:rsidR="00BD06DB">
        <w:rPr>
          <w:rFonts w:ascii="GHEA Grapalat" w:hAnsi="GHEA Grapalat"/>
        </w:rPr>
        <w:t xml:space="preserve"> </w:t>
      </w:r>
      <w:r w:rsidR="00BD06DB" w:rsidRPr="00AA7DF7">
        <w:rPr>
          <w:rFonts w:ascii="GHEA Grapalat" w:hAnsi="GHEA Grapalat"/>
        </w:rPr>
        <w:t>-</w:t>
      </w:r>
      <w:r w:rsidR="00BD06DB">
        <w:rPr>
          <w:rFonts w:ascii="GHEA Grapalat" w:hAnsi="GHEA Grapalat"/>
        </w:rPr>
        <w:t xml:space="preserve"> на пятый день</w:t>
      </w:r>
      <w:r w:rsidR="00BD06DB" w:rsidRPr="00AA7DF7">
        <w:rPr>
          <w:rFonts w:ascii="GHEA Grapalat" w:hAnsi="GHEA Grapalat"/>
        </w:rPr>
        <w:t>, следующ</w:t>
      </w:r>
      <w:r w:rsidR="00BD06DB">
        <w:rPr>
          <w:rFonts w:ascii="GHEA Grapalat" w:hAnsi="GHEA Grapalat"/>
        </w:rPr>
        <w:t>ий</w:t>
      </w:r>
      <w:r w:rsidR="00BD06DB" w:rsidRPr="00AA7DF7">
        <w:rPr>
          <w:rFonts w:ascii="GHEA Grapalat" w:hAnsi="GHEA Grapalat"/>
        </w:rPr>
        <w:t xml:space="preserve"> за днем вступления в силу заключительного судебного акта по данному</w:t>
      </w:r>
      <w:r w:rsidR="00BD06DB">
        <w:rPr>
          <w:rFonts w:ascii="GHEA Grapalat" w:hAnsi="GHEA Grapalat"/>
        </w:rPr>
        <w:t xml:space="preserve"> судебному делу,</w:t>
      </w:r>
      <w:r w:rsidR="00BD06DB" w:rsidRPr="00570BBD">
        <w:t xml:space="preserve"> </w:t>
      </w:r>
      <w:r w:rsidR="00BD06DB" w:rsidRPr="006F0326">
        <w:rPr>
          <w:rFonts w:ascii="GHEA Grapalat" w:hAnsi="GHEA Grapalat"/>
        </w:rPr>
        <w:t>если по результатам судебного разбирательства возможность исполнения решения не исчезла</w:t>
      </w:r>
      <w:r w:rsidR="00BD06DB">
        <w:rPr>
          <w:rFonts w:ascii="GHEA Grapalat" w:hAnsi="GHEA Grapalat"/>
        </w:rPr>
        <w:t>.</w:t>
      </w:r>
    </w:p>
    <w:p w14:paraId="399EA7C1" w14:textId="77777777" w:rsidR="006D55DC" w:rsidRPr="006D55DC" w:rsidRDefault="00392E38" w:rsidP="006D55DC">
      <w:pPr>
        <w:widowControl w:val="0"/>
        <w:tabs>
          <w:tab w:val="left" w:pos="1276"/>
        </w:tabs>
        <w:rPr>
          <w:rFonts w:ascii="GHEA Grapalat" w:hAnsi="GHEA Grapalat"/>
        </w:rPr>
      </w:pPr>
      <w:r>
        <w:rPr>
          <w:rFonts w:ascii="GHEA Grapalat" w:hAnsi="GHEA Grapalat"/>
        </w:rPr>
        <w:t>Е</w:t>
      </w:r>
      <w:r w:rsidR="006D55DC" w:rsidRPr="006D55DC">
        <w:rPr>
          <w:rFonts w:ascii="GHEA Grapalat" w:hAnsi="GHEA Grapalat"/>
        </w:rPr>
        <w:t>сли:</w:t>
      </w:r>
    </w:p>
    <w:p w14:paraId="169672E7" w14:textId="77777777" w:rsidR="006D55DC" w:rsidRPr="006D55DC" w:rsidRDefault="006D55DC" w:rsidP="006D55DC">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24C2CEF4" w14:textId="77777777" w:rsidR="006D55DC" w:rsidRPr="006D55DC" w:rsidRDefault="006D55DC" w:rsidP="006D55DC">
      <w:pPr>
        <w:pStyle w:val="aff"/>
        <w:widowControl w:val="0"/>
        <w:numPr>
          <w:ilvl w:val="0"/>
          <w:numId w:val="31"/>
        </w:numPr>
        <w:ind w:left="0" w:firstLine="284"/>
        <w:contextualSpacing/>
        <w:jc w:val="both"/>
        <w:rPr>
          <w:rFonts w:ascii="GHEA Grapalat" w:hAnsi="GHEA Grapalat"/>
        </w:rPr>
      </w:pPr>
      <w:r w:rsidRPr="006D55DC">
        <w:rPr>
          <w:rFonts w:ascii="GHEA Grapalat" w:hAnsi="GHEA Grapalat"/>
        </w:rPr>
        <w:t xml:space="preserve">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w:t>
      </w:r>
      <w:r w:rsidRPr="006D55DC">
        <w:rPr>
          <w:rFonts w:ascii="GHEA Grapalat" w:hAnsi="GHEA Grapalat"/>
        </w:rPr>
        <w:lastRenderedPageBreak/>
        <w:t>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608A219C" w14:textId="77777777" w:rsidR="006D55DC" w:rsidRPr="0087724F" w:rsidRDefault="00C61E94" w:rsidP="00B46D58">
      <w:pPr>
        <w:widowControl w:val="0"/>
        <w:tabs>
          <w:tab w:val="left" w:pos="1276"/>
        </w:tabs>
        <w:spacing w:after="160"/>
        <w:ind w:firstLine="567"/>
        <w:jc w:val="both"/>
        <w:rPr>
          <w:rFonts w:ascii="GHEA Grapalat" w:hAnsi="GHEA Grapalat"/>
        </w:rPr>
      </w:pPr>
      <w:r w:rsidRPr="0087724F">
        <w:rPr>
          <w:rFonts w:ascii="GHEA Grapalat" w:hAnsi="GHEA Grapalat" w:cs="Sylfaen"/>
        </w:rPr>
        <w:t xml:space="preserve">     </w:t>
      </w:r>
      <w:r w:rsidRPr="0087724F">
        <w:rPr>
          <w:rFonts w:ascii="GHEA Grapalat" w:hAnsi="GHEA Grapalat" w:cs="Sylfaen" w:hint="eastAsia"/>
        </w:rPr>
        <w:t>При</w:t>
      </w:r>
      <w:r w:rsidRPr="0087724F">
        <w:rPr>
          <w:rFonts w:ascii="GHEA Grapalat" w:hAnsi="GHEA Grapalat" w:cs="Sylfaen"/>
        </w:rPr>
        <w:t xml:space="preserve"> </w:t>
      </w:r>
      <w:r w:rsidRPr="0087724F">
        <w:rPr>
          <w:rFonts w:ascii="GHEA Grapalat" w:hAnsi="GHEA Grapalat" w:cs="Sylfaen" w:hint="eastAsia"/>
        </w:rPr>
        <w:t>этом</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заявление</w:t>
      </w:r>
      <w:r w:rsidRPr="0087724F">
        <w:rPr>
          <w:rFonts w:ascii="GHEA Grapalat" w:hAnsi="GHEA Grapalat" w:cs="Sylfaen"/>
        </w:rPr>
        <w:t>-</w:t>
      </w:r>
      <w:r w:rsidRPr="0087724F">
        <w:rPr>
          <w:rFonts w:ascii="GHEA Grapalat" w:hAnsi="GHEA Grapalat" w:cs="Sylfaen" w:hint="eastAsia"/>
        </w:rPr>
        <w:t>объявление</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праве</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участие</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квалифицируется</w:t>
      </w:r>
      <w:r w:rsidRPr="0087724F">
        <w:rPr>
          <w:rFonts w:ascii="GHEA Grapalat" w:hAnsi="GHEA Grapalat" w:cs="Sylfaen"/>
        </w:rPr>
        <w:t xml:space="preserve"> </w:t>
      </w:r>
      <w:r w:rsidRPr="0087724F">
        <w:rPr>
          <w:rFonts w:ascii="GHEA Grapalat" w:hAnsi="GHEA Grapalat" w:cs="Sylfaen" w:hint="eastAsia"/>
        </w:rPr>
        <w:t>как</w:t>
      </w:r>
      <w:r w:rsidRPr="0087724F">
        <w:rPr>
          <w:rFonts w:ascii="GHEA Grapalat" w:hAnsi="GHEA Grapalat" w:cs="Sylfaen"/>
        </w:rPr>
        <w:t xml:space="preserve"> </w:t>
      </w:r>
      <w:r w:rsidRPr="0087724F">
        <w:rPr>
          <w:rFonts w:ascii="GHEA Grapalat" w:hAnsi="GHEA Grapalat" w:cs="Sylfaen" w:hint="eastAsia"/>
        </w:rPr>
        <w:t>несоответствующее</w:t>
      </w:r>
      <w:r w:rsidRPr="0087724F">
        <w:rPr>
          <w:rFonts w:ascii="GHEA Grapalat" w:hAnsi="GHEA Grapalat" w:cs="Sylfaen"/>
        </w:rPr>
        <w:t xml:space="preserve"> </w:t>
      </w:r>
      <w:r w:rsidRPr="0087724F">
        <w:rPr>
          <w:rFonts w:ascii="GHEA Grapalat" w:hAnsi="GHEA Grapalat" w:cs="Sylfaen" w:hint="eastAsia"/>
        </w:rPr>
        <w:t>действительности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предусмотренные</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документы</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том</w:t>
      </w:r>
      <w:r w:rsidRPr="0087724F">
        <w:rPr>
          <w:rFonts w:ascii="GHEA Grapalat" w:hAnsi="GHEA Grapalat" w:cs="Sylfaen"/>
        </w:rPr>
        <w:t xml:space="preserve"> </w:t>
      </w:r>
      <w:r w:rsidRPr="0087724F">
        <w:rPr>
          <w:rFonts w:ascii="GHEA Grapalat" w:hAnsi="GHEA Grapalat" w:cs="Sylfaen" w:hint="eastAsia"/>
        </w:rPr>
        <w:t>числе</w:t>
      </w:r>
      <w:r w:rsidRPr="0087724F">
        <w:rPr>
          <w:rFonts w:ascii="GHEA Grapalat" w:hAnsi="GHEA Grapalat" w:cs="Sylfaen"/>
        </w:rPr>
        <w:t xml:space="preserve"> </w:t>
      </w:r>
      <w:r w:rsidRPr="0087724F">
        <w:rPr>
          <w:rFonts w:ascii="GHEA Grapalat" w:hAnsi="GHEA Grapalat" w:cs="Sylfaen" w:hint="eastAsia"/>
        </w:rPr>
        <w:t>подлежащие</w:t>
      </w:r>
      <w:r w:rsidRPr="0087724F">
        <w:rPr>
          <w:rFonts w:ascii="GHEA Grapalat" w:hAnsi="GHEA Grapalat" w:cs="Sylfaen"/>
        </w:rPr>
        <w:t xml:space="preserve"> </w:t>
      </w:r>
      <w:r w:rsidRPr="0087724F">
        <w:rPr>
          <w:rFonts w:ascii="GHEA Grapalat" w:hAnsi="GHEA Grapalat" w:cs="Sylfaen" w:hint="eastAsia"/>
        </w:rPr>
        <w:t>исправлению</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порядке</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сроки</w:t>
      </w:r>
      <w:r w:rsidRPr="0087724F">
        <w:rPr>
          <w:rFonts w:ascii="GHEA Grapalat" w:hAnsi="GHEA Grapalat" w:cs="Sylfaen"/>
        </w:rPr>
        <w:t xml:space="preserve">, </w:t>
      </w:r>
      <w:r w:rsidRPr="0087724F">
        <w:rPr>
          <w:rFonts w:ascii="GHEA Grapalat" w:hAnsi="GHEA Grapalat" w:cs="Sylfaen" w:hint="eastAsia"/>
        </w:rPr>
        <w:t>установленные</w:t>
      </w:r>
      <w:r w:rsidRPr="0087724F">
        <w:rPr>
          <w:rFonts w:ascii="GHEA Grapalat" w:hAnsi="GHEA Grapalat" w:cs="Sylfaen"/>
        </w:rPr>
        <w:t xml:space="preserve"> </w:t>
      </w:r>
      <w:r w:rsidRPr="0087724F">
        <w:rPr>
          <w:rFonts w:ascii="GHEA Grapalat" w:hAnsi="GHEA Grapalat" w:cs="Sylfaen" w:hint="eastAsia"/>
        </w:rPr>
        <w:t>настоящим</w:t>
      </w:r>
      <w:r w:rsidRPr="0087724F">
        <w:rPr>
          <w:rFonts w:ascii="GHEA Grapalat" w:hAnsi="GHEA Grapalat" w:cs="Sylfaen"/>
        </w:rPr>
        <w:t xml:space="preserve"> </w:t>
      </w:r>
      <w:r w:rsidRPr="0087724F">
        <w:rPr>
          <w:rFonts w:ascii="GHEA Grapalat" w:hAnsi="GHEA Grapalat" w:cs="Sylfaen" w:hint="eastAsia"/>
        </w:rPr>
        <w:t>приглашением</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отобранный</w:t>
      </w:r>
      <w:r w:rsidRPr="0087724F">
        <w:rPr>
          <w:rFonts w:ascii="GHEA Grapalat" w:hAnsi="GHEA Grapalat" w:cs="Sylfaen"/>
        </w:rPr>
        <w:t xml:space="preserve"> </w:t>
      </w:r>
      <w:r w:rsidRPr="0087724F">
        <w:rPr>
          <w:rFonts w:ascii="GHEA Grapalat" w:hAnsi="GHEA Grapalat" w:cs="Sylfaen" w:hint="eastAsia"/>
        </w:rPr>
        <w:t>участник</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представляет</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если</w:t>
      </w:r>
      <w:r w:rsidRPr="0087724F">
        <w:rPr>
          <w:rFonts w:ascii="GHEA Grapalat" w:hAnsi="GHEA Grapalat" w:cs="Sylfaen"/>
        </w:rPr>
        <w:t xml:space="preserve"> </w:t>
      </w:r>
      <w:r w:rsidRPr="0087724F">
        <w:rPr>
          <w:rFonts w:ascii="GHEA Grapalat" w:hAnsi="GHEA Grapalat" w:cs="Sylfaen" w:hint="eastAsia"/>
        </w:rPr>
        <w:t>процедура</w:t>
      </w:r>
      <w:r w:rsidRPr="0087724F">
        <w:rPr>
          <w:rFonts w:ascii="GHEA Grapalat" w:hAnsi="GHEA Grapalat" w:cs="Sylfaen"/>
        </w:rPr>
        <w:t xml:space="preserve"> </w:t>
      </w:r>
      <w:r w:rsidRPr="0087724F">
        <w:rPr>
          <w:rFonts w:ascii="GHEA Grapalat" w:hAnsi="GHEA Grapalat" w:cs="Sylfaen" w:hint="eastAsia"/>
        </w:rPr>
        <w:t>организована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соответствии</w:t>
      </w:r>
      <w:r w:rsidRPr="0087724F">
        <w:rPr>
          <w:rFonts w:ascii="GHEA Grapalat" w:hAnsi="GHEA Grapalat" w:cs="Sylfaen"/>
        </w:rPr>
        <w:t xml:space="preserve"> </w:t>
      </w:r>
      <w:r w:rsidRPr="0087724F">
        <w:rPr>
          <w:rFonts w:ascii="GHEA Grapalat" w:hAnsi="GHEA Grapalat" w:cs="Sylfaen" w:hint="eastAsia"/>
        </w:rPr>
        <w:t>с</w:t>
      </w:r>
      <w:r w:rsidRPr="0087724F">
        <w:rPr>
          <w:rFonts w:ascii="GHEA Grapalat" w:hAnsi="GHEA Grapalat" w:cs="Sylfaen"/>
        </w:rPr>
        <w:t xml:space="preserve"> </w:t>
      </w:r>
      <w:r w:rsidRPr="0087724F">
        <w:rPr>
          <w:rFonts w:ascii="GHEA Grapalat" w:hAnsi="GHEA Grapalat" w:cs="Sylfaen" w:hint="eastAsia"/>
        </w:rPr>
        <w:t>нормами</w:t>
      </w:r>
      <w:r w:rsidRPr="0087724F">
        <w:rPr>
          <w:rFonts w:ascii="GHEA Grapalat" w:hAnsi="GHEA Grapalat" w:cs="Sylfaen"/>
        </w:rPr>
        <w:t xml:space="preserve">, </w:t>
      </w:r>
      <w:r w:rsidRPr="0087724F">
        <w:rPr>
          <w:rFonts w:ascii="GHEA Grapalat" w:hAnsi="GHEA Grapalat" w:cs="Sylfaen" w:hint="eastAsia"/>
        </w:rPr>
        <w:t>предусмотренным</w:t>
      </w:r>
      <w:r w:rsidRPr="0087724F">
        <w:rPr>
          <w:rFonts w:ascii="GHEA Grapalat" w:hAnsi="GHEA Grapalat" w:cs="Sylfaen"/>
        </w:rPr>
        <w:t xml:space="preserve"> </w:t>
      </w:r>
      <w:r w:rsidRPr="0087724F">
        <w:rPr>
          <w:rFonts w:ascii="GHEA Grapalat" w:hAnsi="GHEA Grapalat" w:cs="Sylfaen" w:hint="eastAsia"/>
        </w:rPr>
        <w:t>частью</w:t>
      </w:r>
      <w:r w:rsidRPr="0087724F">
        <w:rPr>
          <w:rFonts w:ascii="GHEA Grapalat" w:hAnsi="GHEA Grapalat" w:cs="Sylfaen"/>
        </w:rPr>
        <w:t xml:space="preserve"> 6 </w:t>
      </w:r>
      <w:r w:rsidRPr="0087724F">
        <w:rPr>
          <w:rFonts w:ascii="GHEA Grapalat" w:hAnsi="GHEA Grapalat" w:cs="Sylfaen" w:hint="eastAsia"/>
        </w:rPr>
        <w:t>статьи</w:t>
      </w:r>
      <w:r w:rsidRPr="0087724F">
        <w:rPr>
          <w:rFonts w:ascii="GHEA Grapalat" w:hAnsi="GHEA Grapalat" w:cs="Sylfaen"/>
        </w:rPr>
        <w:t xml:space="preserve"> 15 </w:t>
      </w:r>
      <w:r w:rsidRPr="0087724F">
        <w:rPr>
          <w:rFonts w:ascii="GHEA Grapalat" w:hAnsi="GHEA Grapalat" w:cs="Sylfaen" w:hint="eastAsia"/>
        </w:rPr>
        <w:t>Закона</w:t>
      </w:r>
      <w:r w:rsidRPr="0087724F">
        <w:rPr>
          <w:rFonts w:ascii="GHEA Grapalat" w:hAnsi="GHEA Grapalat" w:cs="Sylfaen"/>
        </w:rPr>
        <w:t xml:space="preserve"> </w:t>
      </w:r>
      <w:r w:rsidRPr="0087724F">
        <w:rPr>
          <w:rFonts w:ascii="GHEA Grapalat" w:hAnsi="GHEA Grapalat" w:cs="Sylfaen" w:hint="eastAsia"/>
        </w:rPr>
        <w:t>РА</w:t>
      </w:r>
      <w:r w:rsidRPr="0087724F">
        <w:rPr>
          <w:rFonts w:ascii="GHEA Grapalat" w:hAnsi="GHEA Grapalat" w:cs="Sylfaen"/>
        </w:rPr>
        <w:t xml:space="preserve"> "</w:t>
      </w:r>
      <w:r w:rsidRPr="0087724F">
        <w:rPr>
          <w:rFonts w:ascii="GHEA Grapalat" w:hAnsi="GHEA Grapalat" w:cs="Sylfaen" w:hint="eastAsia"/>
        </w:rPr>
        <w:t>О</w:t>
      </w:r>
      <w:r w:rsidRPr="0087724F">
        <w:rPr>
          <w:rFonts w:ascii="GHEA Grapalat" w:hAnsi="GHEA Grapalat" w:cs="Sylfaen"/>
        </w:rPr>
        <w:t xml:space="preserve"> </w:t>
      </w:r>
      <w:r w:rsidRPr="0087724F">
        <w:rPr>
          <w:rFonts w:ascii="GHEA Grapalat" w:hAnsi="GHEA Grapalat" w:cs="Sylfaen" w:hint="eastAsia"/>
        </w:rPr>
        <w:t>закупках</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результате</w:t>
      </w:r>
      <w:r w:rsidRPr="0087724F">
        <w:rPr>
          <w:rFonts w:ascii="GHEA Grapalat" w:hAnsi="GHEA Grapalat" w:cs="Sylfaen"/>
        </w:rPr>
        <w:t xml:space="preserve"> </w:t>
      </w:r>
      <w:r w:rsidRPr="0087724F">
        <w:rPr>
          <w:rFonts w:ascii="GHEA Grapalat" w:hAnsi="GHEA Grapalat" w:cs="Sylfaen" w:hint="eastAsia"/>
        </w:rPr>
        <w:t>этого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целях</w:t>
      </w:r>
      <w:r w:rsidRPr="0087724F">
        <w:rPr>
          <w:rFonts w:ascii="GHEA Grapalat" w:hAnsi="GHEA Grapalat" w:cs="Sylfaen"/>
        </w:rPr>
        <w:t xml:space="preserve"> </w:t>
      </w:r>
      <w:r w:rsidRPr="0087724F">
        <w:rPr>
          <w:rFonts w:ascii="GHEA Grapalat" w:hAnsi="GHEA Grapalat" w:cs="Sylfaen" w:hint="eastAsia"/>
        </w:rPr>
        <w:t>заключения</w:t>
      </w:r>
      <w:r w:rsidRPr="0087724F">
        <w:rPr>
          <w:rFonts w:ascii="GHEA Grapalat" w:hAnsi="GHEA Grapalat" w:cs="Sylfaen"/>
        </w:rPr>
        <w:t xml:space="preserve"> </w:t>
      </w:r>
      <w:r w:rsidRPr="0087724F">
        <w:rPr>
          <w:rFonts w:ascii="GHEA Grapalat" w:hAnsi="GHEA Grapalat" w:cs="Sylfaen" w:hint="eastAsia"/>
        </w:rPr>
        <w:t>соглашения</w:t>
      </w:r>
      <w:r w:rsidRPr="0087724F">
        <w:rPr>
          <w:rFonts w:ascii="GHEA Grapalat" w:hAnsi="GHEA Grapalat" w:cs="Sylfaen"/>
        </w:rPr>
        <w:t xml:space="preserve"> </w:t>
      </w:r>
      <w:r w:rsidRPr="0087724F">
        <w:rPr>
          <w:rFonts w:ascii="GHEA Grapalat" w:hAnsi="GHEA Grapalat" w:cs="Sylfaen" w:hint="eastAsia"/>
        </w:rPr>
        <w:t>лицо</w:t>
      </w:r>
      <w:r w:rsidRPr="0087724F">
        <w:rPr>
          <w:rFonts w:ascii="GHEA Grapalat" w:hAnsi="GHEA Grapalat" w:cs="Sylfaen"/>
        </w:rPr>
        <w:t xml:space="preserve">, </w:t>
      </w:r>
      <w:r w:rsidRPr="0087724F">
        <w:rPr>
          <w:rFonts w:ascii="GHEA Grapalat" w:hAnsi="GHEA Grapalat" w:cs="Sylfaen" w:hint="eastAsia"/>
        </w:rPr>
        <w:t>заключившее</w:t>
      </w:r>
      <w:r w:rsidRPr="0087724F">
        <w:rPr>
          <w:rFonts w:ascii="GHEA Grapalat" w:hAnsi="GHEA Grapalat" w:cs="Sylfaen"/>
        </w:rPr>
        <w:t xml:space="preserve"> </w:t>
      </w:r>
      <w:r w:rsidRPr="0087724F">
        <w:rPr>
          <w:rFonts w:ascii="GHEA Grapalat" w:hAnsi="GHEA Grapalat" w:cs="Sylfaen" w:hint="eastAsia"/>
        </w:rPr>
        <w:t>договор</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установленный</w:t>
      </w:r>
      <w:r w:rsidRPr="0087724F">
        <w:rPr>
          <w:rFonts w:ascii="GHEA Grapalat" w:hAnsi="GHEA Grapalat" w:cs="Sylfaen"/>
        </w:rPr>
        <w:t xml:space="preserve"> </w:t>
      </w:r>
      <w:r w:rsidRPr="0087724F">
        <w:rPr>
          <w:rFonts w:ascii="GHEA Grapalat" w:hAnsi="GHEA Grapalat" w:cs="Sylfaen" w:hint="eastAsia"/>
        </w:rPr>
        <w:t>срок</w:t>
      </w:r>
      <w:r w:rsidRPr="0087724F">
        <w:rPr>
          <w:rFonts w:ascii="GHEA Grapalat" w:hAnsi="GHEA Grapalat" w:cs="Sylfaen"/>
        </w:rPr>
        <w:t xml:space="preserve"> </w:t>
      </w:r>
      <w:r w:rsidRPr="0087724F">
        <w:rPr>
          <w:rFonts w:ascii="GHEA Grapalat" w:hAnsi="GHEA Grapalat" w:cs="Sylfaen" w:hint="eastAsia"/>
        </w:rPr>
        <w:t>обеспечение</w:t>
      </w:r>
      <w:r w:rsidRPr="0087724F">
        <w:rPr>
          <w:rFonts w:ascii="GHEA Grapalat" w:hAnsi="GHEA Grapalat" w:cs="Sylfaen"/>
        </w:rPr>
        <w:t xml:space="preserve"> </w:t>
      </w:r>
      <w:r w:rsidRPr="0087724F">
        <w:rPr>
          <w:rFonts w:ascii="GHEA Grapalat" w:hAnsi="GHEA Grapalat" w:cs="Sylfaen" w:hint="eastAsia"/>
        </w:rPr>
        <w:t>договора</w:t>
      </w:r>
      <w:r w:rsidRPr="0087724F">
        <w:rPr>
          <w:rFonts w:ascii="GHEA Grapalat" w:hAnsi="GHEA Grapalat" w:cs="Sylfaen"/>
        </w:rPr>
        <w:t xml:space="preserve"> </w:t>
      </w:r>
      <w:r w:rsidRPr="0087724F">
        <w:rPr>
          <w:rFonts w:ascii="GHEA Grapalat" w:hAnsi="GHEA Grapalat" w:cs="Sylfaen" w:hint="eastAsia"/>
        </w:rPr>
        <w:t>и</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квалификации</w:t>
      </w:r>
      <w:r w:rsidRPr="0087724F">
        <w:rPr>
          <w:rFonts w:ascii="GHEA Grapalat" w:hAnsi="GHEA Grapalat" w:cs="Sylfaen"/>
        </w:rPr>
        <w:t xml:space="preserve">, </w:t>
      </w:r>
      <w:r w:rsidRPr="0087724F">
        <w:rPr>
          <w:rFonts w:ascii="GHEA Grapalat" w:hAnsi="GHEA Grapalat" w:cs="Sylfaen" w:hint="eastAsia"/>
        </w:rPr>
        <w:t>представленного</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виде</w:t>
      </w:r>
      <w:r w:rsidRPr="0087724F">
        <w:rPr>
          <w:rFonts w:ascii="GHEA Grapalat" w:hAnsi="GHEA Grapalat" w:cs="Sylfaen"/>
        </w:rPr>
        <w:t xml:space="preserve"> </w:t>
      </w:r>
      <w:r w:rsidRPr="0087724F">
        <w:rPr>
          <w:rFonts w:ascii="GHEA Grapalat" w:hAnsi="GHEA Grapalat" w:cs="Sylfaen" w:hint="eastAsia"/>
        </w:rPr>
        <w:t>односторонне</w:t>
      </w:r>
      <w:r w:rsidRPr="0087724F">
        <w:rPr>
          <w:rFonts w:ascii="GHEA Grapalat" w:hAnsi="GHEA Grapalat" w:cs="Sylfaen"/>
        </w:rPr>
        <w:t xml:space="preserve"> </w:t>
      </w:r>
      <w:r w:rsidRPr="0087724F">
        <w:rPr>
          <w:rFonts w:ascii="GHEA Grapalat" w:hAnsi="GHEA Grapalat" w:cs="Sylfaen" w:hint="eastAsia"/>
        </w:rPr>
        <w:t>утвержденного</w:t>
      </w:r>
      <w:r w:rsidRPr="0087724F">
        <w:rPr>
          <w:rFonts w:ascii="GHEA Grapalat" w:hAnsi="GHEA Grapalat" w:cs="Sylfaen"/>
        </w:rPr>
        <w:t xml:space="preserve"> </w:t>
      </w:r>
      <w:r w:rsidRPr="0087724F">
        <w:rPr>
          <w:rFonts w:ascii="GHEA Grapalat" w:hAnsi="GHEA Grapalat" w:cs="Sylfaen" w:hint="eastAsia"/>
        </w:rPr>
        <w:t>заявления</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далее</w:t>
      </w:r>
      <w:r w:rsidRPr="0087724F">
        <w:rPr>
          <w:rFonts w:ascii="GHEA Grapalat" w:hAnsi="GHEA Grapalat" w:cs="Sylfaen"/>
        </w:rPr>
        <w:t xml:space="preserve"> </w:t>
      </w:r>
      <w:r w:rsidRPr="0087724F">
        <w:rPr>
          <w:rFonts w:ascii="GHEA Grapalat" w:hAnsi="GHEA Grapalat" w:cs="Sylfaen" w:hint="eastAsia"/>
        </w:rPr>
        <w:t>также</w:t>
      </w:r>
      <w:r w:rsidRPr="0087724F">
        <w:rPr>
          <w:rFonts w:ascii="GHEA Grapalat" w:hAnsi="GHEA Grapalat" w:cs="Sylfaen"/>
        </w:rPr>
        <w:t xml:space="preserve"> </w:t>
      </w:r>
      <w:r w:rsidRPr="0087724F">
        <w:rPr>
          <w:rFonts w:ascii="GHEA Grapalat" w:hAnsi="GHEA Grapalat" w:cs="Sylfaen" w:hint="eastAsia"/>
        </w:rPr>
        <w:t>неустойки</w:t>
      </w:r>
      <w:r w:rsidRPr="0087724F">
        <w:rPr>
          <w:rFonts w:ascii="GHEA Grapalat" w:hAnsi="GHEA Grapalat" w:cs="Sylfaen"/>
        </w:rPr>
        <w:t xml:space="preserve">), </w:t>
      </w:r>
      <w:r w:rsidRPr="0087724F">
        <w:rPr>
          <w:rFonts w:ascii="GHEA Grapalat" w:hAnsi="GHEA Grapalat" w:cs="Sylfaen" w:hint="eastAsia"/>
        </w:rPr>
        <w:t>не</w:t>
      </w:r>
      <w:r w:rsidRPr="0087724F">
        <w:rPr>
          <w:rFonts w:ascii="GHEA Grapalat" w:hAnsi="GHEA Grapalat" w:cs="Sylfaen"/>
        </w:rPr>
        <w:t xml:space="preserve"> </w:t>
      </w:r>
      <w:r w:rsidRPr="0087724F">
        <w:rPr>
          <w:rFonts w:ascii="GHEA Grapalat" w:hAnsi="GHEA Grapalat" w:cs="Sylfaen" w:hint="eastAsia"/>
        </w:rPr>
        <w:t>заменяет</w:t>
      </w:r>
      <w:r w:rsidRPr="0087724F">
        <w:rPr>
          <w:rFonts w:ascii="GHEA Grapalat" w:hAnsi="GHEA Grapalat" w:cs="Sylfaen"/>
        </w:rPr>
        <w:t xml:space="preserve"> </w:t>
      </w:r>
      <w:r w:rsidRPr="0087724F">
        <w:rPr>
          <w:rFonts w:ascii="GHEA Grapalat" w:hAnsi="GHEA Grapalat" w:cs="Sylfaen" w:hint="eastAsia"/>
        </w:rPr>
        <w:t>на</w:t>
      </w:r>
      <w:r w:rsidRPr="0087724F">
        <w:rPr>
          <w:rFonts w:ascii="GHEA Grapalat" w:hAnsi="GHEA Grapalat" w:cs="Sylfaen"/>
        </w:rPr>
        <w:t xml:space="preserve"> </w:t>
      </w:r>
      <w:r w:rsidRPr="0087724F">
        <w:rPr>
          <w:rFonts w:ascii="GHEA Grapalat" w:hAnsi="GHEA Grapalat" w:cs="Sylfaen" w:hint="eastAsia"/>
        </w:rPr>
        <w:t>банковскую</w:t>
      </w:r>
      <w:r w:rsidRPr="0087724F">
        <w:rPr>
          <w:rFonts w:ascii="GHEA Grapalat" w:hAnsi="GHEA Grapalat" w:cs="Sylfaen"/>
        </w:rPr>
        <w:t xml:space="preserve"> </w:t>
      </w:r>
      <w:r w:rsidRPr="0087724F">
        <w:rPr>
          <w:rFonts w:ascii="GHEA Grapalat" w:hAnsi="GHEA Grapalat" w:cs="Sylfaen" w:hint="eastAsia"/>
        </w:rPr>
        <w:t>гарантию</w:t>
      </w:r>
      <w:r w:rsidRPr="0087724F">
        <w:rPr>
          <w:rFonts w:ascii="GHEA Grapalat" w:hAnsi="GHEA Grapalat" w:cs="Sylfaen"/>
        </w:rPr>
        <w:t xml:space="preserve"> </w:t>
      </w:r>
      <w:r w:rsidRPr="0087724F">
        <w:rPr>
          <w:rFonts w:ascii="GHEA Grapalat" w:hAnsi="GHEA Grapalat" w:cs="Sylfaen" w:hint="eastAsia"/>
        </w:rPr>
        <w:t>или</w:t>
      </w:r>
      <w:r w:rsidRPr="0087724F">
        <w:rPr>
          <w:rFonts w:ascii="GHEA Grapalat" w:hAnsi="GHEA Grapalat" w:cs="Sylfaen"/>
        </w:rPr>
        <w:t xml:space="preserve"> </w:t>
      </w:r>
      <w:r w:rsidRPr="0087724F">
        <w:rPr>
          <w:rFonts w:ascii="GHEA Grapalat" w:hAnsi="GHEA Grapalat" w:cs="Sylfaen" w:hint="eastAsia"/>
        </w:rPr>
        <w:t>наличные</w:t>
      </w:r>
      <w:r w:rsidRPr="0087724F">
        <w:rPr>
          <w:rFonts w:ascii="GHEA Grapalat" w:hAnsi="GHEA Grapalat" w:cs="Sylfaen"/>
        </w:rPr>
        <w:t xml:space="preserve"> </w:t>
      </w:r>
      <w:r w:rsidRPr="0087724F">
        <w:rPr>
          <w:rFonts w:ascii="GHEA Grapalat" w:hAnsi="GHEA Grapalat" w:cs="Sylfaen" w:hint="eastAsia"/>
        </w:rPr>
        <w:t>деньги</w:t>
      </w:r>
      <w:r w:rsidRPr="0087724F">
        <w:rPr>
          <w:rFonts w:ascii="GHEA Grapalat" w:hAnsi="GHEA Grapalat" w:cs="Sylfaen"/>
        </w:rPr>
        <w:t xml:space="preserve">, </w:t>
      </w:r>
      <w:r w:rsidRPr="0087724F">
        <w:rPr>
          <w:rFonts w:ascii="GHEA Grapalat" w:hAnsi="GHEA Grapalat" w:cs="Sylfaen" w:hint="eastAsia"/>
        </w:rPr>
        <w:t>то</w:t>
      </w:r>
      <w:r w:rsidRPr="0087724F">
        <w:rPr>
          <w:rFonts w:ascii="GHEA Grapalat" w:hAnsi="GHEA Grapalat" w:cs="Sylfaen"/>
        </w:rPr>
        <w:t xml:space="preserve"> </w:t>
      </w:r>
      <w:r w:rsidRPr="0087724F">
        <w:rPr>
          <w:rFonts w:ascii="GHEA Grapalat" w:hAnsi="GHEA Grapalat" w:cs="Sylfaen" w:hint="eastAsia"/>
        </w:rPr>
        <w:t>это</w:t>
      </w:r>
      <w:r w:rsidRPr="0087724F">
        <w:rPr>
          <w:rFonts w:ascii="GHEA Grapalat" w:hAnsi="GHEA Grapalat" w:cs="Sylfaen"/>
        </w:rPr>
        <w:t xml:space="preserve"> </w:t>
      </w:r>
      <w:r w:rsidRPr="0087724F">
        <w:rPr>
          <w:rFonts w:ascii="GHEA Grapalat" w:hAnsi="GHEA Grapalat" w:cs="Sylfaen" w:hint="eastAsia"/>
        </w:rPr>
        <w:t>обстоятельство</w:t>
      </w:r>
      <w:r w:rsidRPr="0087724F">
        <w:rPr>
          <w:rFonts w:ascii="GHEA Grapalat" w:hAnsi="GHEA Grapalat" w:cs="Sylfaen"/>
        </w:rPr>
        <w:t xml:space="preserve"> </w:t>
      </w:r>
      <w:r w:rsidRPr="0087724F">
        <w:rPr>
          <w:rFonts w:ascii="GHEA Grapalat" w:hAnsi="GHEA Grapalat" w:cs="Sylfaen" w:hint="eastAsia"/>
        </w:rPr>
        <w:t>считается</w:t>
      </w:r>
      <w:r w:rsidRPr="0087724F">
        <w:rPr>
          <w:rFonts w:ascii="GHEA Grapalat" w:hAnsi="GHEA Grapalat" w:cs="Sylfaen"/>
        </w:rPr>
        <w:t xml:space="preserve"> </w:t>
      </w:r>
      <w:r w:rsidRPr="0087724F">
        <w:rPr>
          <w:rFonts w:ascii="GHEA Grapalat" w:hAnsi="GHEA Grapalat" w:cs="Sylfaen" w:hint="eastAsia"/>
        </w:rPr>
        <w:t>нарушением</w:t>
      </w:r>
      <w:r w:rsidRPr="0087724F">
        <w:rPr>
          <w:rFonts w:ascii="GHEA Grapalat" w:hAnsi="GHEA Grapalat" w:cs="Sylfaen"/>
        </w:rPr>
        <w:t xml:space="preserve"> </w:t>
      </w:r>
      <w:r w:rsidRPr="0087724F">
        <w:rPr>
          <w:rFonts w:ascii="GHEA Grapalat" w:hAnsi="GHEA Grapalat" w:cs="Sylfaen" w:hint="eastAsia"/>
        </w:rPr>
        <w:t>обязательства</w:t>
      </w:r>
      <w:r w:rsidRPr="0087724F">
        <w:rPr>
          <w:rFonts w:ascii="GHEA Grapalat" w:hAnsi="GHEA Grapalat" w:cs="Sylfaen"/>
        </w:rPr>
        <w:t xml:space="preserve"> </w:t>
      </w:r>
      <w:r w:rsidRPr="0087724F">
        <w:rPr>
          <w:rFonts w:ascii="GHEA Grapalat" w:hAnsi="GHEA Grapalat" w:cs="Sylfaen" w:hint="eastAsia"/>
        </w:rPr>
        <w:t>участника</w:t>
      </w:r>
      <w:r w:rsidRPr="0087724F">
        <w:rPr>
          <w:rFonts w:ascii="GHEA Grapalat" w:hAnsi="GHEA Grapalat" w:cs="Sylfaen"/>
        </w:rPr>
        <w:t xml:space="preserve"> </w:t>
      </w:r>
      <w:r w:rsidRPr="0087724F">
        <w:rPr>
          <w:rFonts w:ascii="GHEA Grapalat" w:hAnsi="GHEA Grapalat" w:cs="Sylfaen" w:hint="eastAsia"/>
        </w:rPr>
        <w:t>в</w:t>
      </w:r>
      <w:r w:rsidRPr="0087724F">
        <w:rPr>
          <w:rFonts w:ascii="GHEA Grapalat" w:hAnsi="GHEA Grapalat" w:cs="Sylfaen"/>
        </w:rPr>
        <w:t xml:space="preserve"> </w:t>
      </w:r>
      <w:r w:rsidRPr="0087724F">
        <w:rPr>
          <w:rFonts w:ascii="GHEA Grapalat" w:hAnsi="GHEA Grapalat" w:cs="Sylfaen" w:hint="eastAsia"/>
        </w:rPr>
        <w:t>рамках</w:t>
      </w:r>
      <w:r w:rsidRPr="0087724F">
        <w:rPr>
          <w:rFonts w:ascii="GHEA Grapalat" w:hAnsi="GHEA Grapalat" w:cs="Sylfaen"/>
        </w:rPr>
        <w:t xml:space="preserve"> </w:t>
      </w:r>
      <w:r w:rsidRPr="0087724F">
        <w:rPr>
          <w:rFonts w:ascii="GHEA Grapalat" w:hAnsi="GHEA Grapalat" w:cs="Sylfaen" w:hint="eastAsia"/>
        </w:rPr>
        <w:t>процесса</w:t>
      </w:r>
      <w:r w:rsidRPr="0087724F">
        <w:rPr>
          <w:rFonts w:ascii="GHEA Grapalat" w:hAnsi="GHEA Grapalat" w:cs="Sylfaen"/>
        </w:rPr>
        <w:t xml:space="preserve"> </w:t>
      </w:r>
      <w:r w:rsidRPr="0087724F">
        <w:rPr>
          <w:rFonts w:ascii="GHEA Grapalat" w:hAnsi="GHEA Grapalat" w:cs="Sylfaen" w:hint="eastAsia"/>
        </w:rPr>
        <w:t>закупки</w:t>
      </w:r>
      <w:r w:rsidRPr="0087724F">
        <w:rPr>
          <w:rFonts w:ascii="GHEA Grapalat" w:hAnsi="GHEA Grapalat" w:cs="Sylfaen"/>
        </w:rPr>
        <w:t>.</w:t>
      </w:r>
    </w:p>
    <w:p w14:paraId="2E3835A4"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C44C97">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3D6E917F"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C44C97">
        <w:rPr>
          <w:rFonts w:ascii="GHEA Grapalat" w:hAnsi="GHEA Grapalat"/>
          <w:sz w:val="24"/>
          <w:szCs w:val="24"/>
        </w:rPr>
        <w:t>5</w:t>
      </w:r>
      <w:r>
        <w:rPr>
          <w:rFonts w:ascii="GHEA Grapalat" w:hAnsi="GHEA Grapalat"/>
          <w:sz w:val="24"/>
          <w:szCs w:val="24"/>
        </w:rPr>
        <w:t xml:space="preserve"> </w:t>
      </w:r>
      <w:r w:rsidR="00C44C97">
        <w:rPr>
          <w:rFonts w:ascii="GHEA Grapalat" w:hAnsi="GHEA Grapalat"/>
          <w:sz w:val="24"/>
          <w:szCs w:val="24"/>
        </w:rPr>
        <w:t>Документы, указанные в пункте</w:t>
      </w:r>
      <w:r w:rsidR="00A74478" w:rsidRPr="00A74478">
        <w:rPr>
          <w:rFonts w:ascii="GHEA Grapalat" w:hAnsi="GHEA Grapalat"/>
          <w:sz w:val="24"/>
          <w:szCs w:val="24"/>
        </w:rPr>
        <w:t xml:space="preserve"> 8.</w:t>
      </w:r>
      <w:r w:rsidR="00F20C21" w:rsidRPr="00F20C21">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55D08276" w14:textId="77777777"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E520F6">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3B29D417" w14:textId="77777777" w:rsidR="00BF457D" w:rsidRPr="003E009B" w:rsidRDefault="00BF457D" w:rsidP="00C04986">
      <w:pPr>
        <w:widowControl w:val="0"/>
        <w:tabs>
          <w:tab w:val="left" w:pos="1276"/>
        </w:tabs>
        <w:spacing w:after="160"/>
        <w:ind w:firstLine="567"/>
        <w:jc w:val="both"/>
        <w:rPr>
          <w:rFonts w:ascii="GHEA Grapalat" w:hAnsi="GHEA Grapalat"/>
        </w:rPr>
      </w:pPr>
      <w:r w:rsidRPr="00AD29CE">
        <w:rPr>
          <w:rFonts w:ascii="GHEA Grapalat" w:hAnsi="GHEA Grapalat"/>
        </w:rPr>
        <w:t>8.</w:t>
      </w:r>
      <w:r>
        <w:rPr>
          <w:rFonts w:ascii="GHEA Grapalat" w:hAnsi="GHEA Grapalat"/>
        </w:rPr>
        <w:t>1</w:t>
      </w:r>
      <w:r w:rsidR="00E520F6">
        <w:rPr>
          <w:rFonts w:ascii="GHEA Grapalat" w:hAnsi="GHEA Grapalat"/>
        </w:rPr>
        <w:t>7</w:t>
      </w:r>
      <w:r>
        <w:rPr>
          <w:rFonts w:ascii="GHEA Grapalat" w:hAnsi="GHEA Grapalat"/>
        </w:rPr>
        <w:t>.</w:t>
      </w:r>
      <w:r>
        <w:rPr>
          <w:rFonts w:ascii="GHEA Grapalat" w:hAnsi="GHEA Grapalat"/>
        </w:rPr>
        <w:tab/>
      </w:r>
      <w:r w:rsidRPr="00AA5BD2">
        <w:rPr>
          <w:rFonts w:ascii="GHEA Grapalat" w:hAnsi="GHEA Grapalat"/>
        </w:rPr>
        <w:t xml:space="preserve">Электронные извещения отправляются комиссией и (или) заказчиком </w:t>
      </w:r>
      <w:r>
        <w:rPr>
          <w:rFonts w:ascii="GHEA Grapalat" w:hAnsi="GHEA Grapalat"/>
        </w:rPr>
        <w:t>на электронную почту, указанную в заявке участника</w:t>
      </w:r>
      <w:r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4EBA4D6C" w14:textId="77777777" w:rsidR="00BF457D" w:rsidRPr="00AA5BD2" w:rsidRDefault="00BF457D" w:rsidP="00C04986">
      <w:pPr>
        <w:widowControl w:val="0"/>
        <w:spacing w:after="160"/>
        <w:ind w:firstLine="567"/>
        <w:jc w:val="both"/>
        <w:rPr>
          <w:rFonts w:ascii="GHEA Grapalat" w:hAnsi="GHEA Grapalat"/>
        </w:rPr>
      </w:pPr>
      <w:r w:rsidRPr="00AA5BD2">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5C39049F" w14:textId="77777777"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8.</w:t>
      </w:r>
      <w:r w:rsidR="000E624C">
        <w:rPr>
          <w:rFonts w:ascii="GHEA Grapalat" w:hAnsi="GHEA Grapalat"/>
          <w:sz w:val="24"/>
          <w:szCs w:val="24"/>
          <w:lang w:val="hy-AM"/>
        </w:rPr>
        <w:t>1</w:t>
      </w:r>
      <w:r w:rsidR="00E520F6">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757B7C">
        <w:rPr>
          <w:rStyle w:val="af6"/>
          <w:rFonts w:ascii="GHEA Grapalat" w:hAnsi="GHEA Grapalat"/>
          <w:sz w:val="24"/>
          <w:szCs w:val="24"/>
        </w:rPr>
        <w:footnoteReference w:customMarkFollows="1" w:id="4"/>
        <w:t>10</w:t>
      </w:r>
      <w:r w:rsidRPr="009044F1">
        <w:rPr>
          <w:rFonts w:ascii="GHEA Grapalat" w:hAnsi="GHEA Grapalat"/>
          <w:sz w:val="24"/>
          <w:szCs w:val="24"/>
        </w:rPr>
        <w:t xml:space="preserve">. </w:t>
      </w:r>
    </w:p>
    <w:p w14:paraId="1273202E" w14:textId="77777777"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18426E">
        <w:rPr>
          <w:rFonts w:ascii="GHEA Grapalat" w:hAnsi="GHEA Grapalat"/>
        </w:rPr>
        <w:t>1</w:t>
      </w:r>
      <w:r w:rsidR="00144C98">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 xml:space="preserve">ом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w:t>
      </w:r>
      <w:r w:rsidRPr="00E0696C">
        <w:rPr>
          <w:rFonts w:ascii="GHEA Grapalat" w:hAnsi="GHEA Grapalat"/>
        </w:rPr>
        <w:t>пунктами 8.1</w:t>
      </w:r>
      <w:r w:rsidR="00C808AC" w:rsidRPr="00E0696C">
        <w:rPr>
          <w:rFonts w:ascii="GHEA Grapalat" w:hAnsi="GHEA Grapalat"/>
        </w:rPr>
        <w:t>2</w:t>
      </w:r>
      <w:r w:rsidRPr="00E0696C">
        <w:rPr>
          <w:rFonts w:ascii="GHEA Grapalat" w:hAnsi="GHEA Grapalat"/>
        </w:rPr>
        <w:t>-8.</w:t>
      </w:r>
      <w:r w:rsidR="00807FD0" w:rsidRPr="00E0696C">
        <w:rPr>
          <w:rFonts w:ascii="GHEA Grapalat" w:hAnsi="GHEA Grapalat"/>
        </w:rPr>
        <w:t>19</w:t>
      </w:r>
      <w:r w:rsidR="007854B2" w:rsidRPr="00E0696C">
        <w:rPr>
          <w:rFonts w:ascii="GHEA Grapalat" w:hAnsi="GHEA Grapalat"/>
        </w:rPr>
        <w:t xml:space="preserve"> </w:t>
      </w:r>
      <w:r w:rsidRPr="009044F1">
        <w:rPr>
          <w:rFonts w:ascii="GHEA Grapalat" w:hAnsi="GHEA Grapalat"/>
        </w:rPr>
        <w:t>части 1 настоящего Приглашения.</w:t>
      </w:r>
    </w:p>
    <w:p w14:paraId="65A64513" w14:textId="77777777"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44C98">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36B4C4DE" w14:textId="77777777"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4FF13FC1" w14:textId="77777777"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5F1A20">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5F1A20">
        <w:rPr>
          <w:rFonts w:ascii="GHEA Grapalat" w:hAnsi="GHEA Grapalat"/>
          <w:sz w:val="24"/>
          <w:szCs w:val="24"/>
        </w:rPr>
        <w:t>20</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7527B769"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7D73EF">
        <w:rPr>
          <w:rFonts w:ascii="GHEA Grapalat" w:hAnsi="GHEA Grapalat"/>
          <w:spacing w:val="-6"/>
          <w:sz w:val="24"/>
          <w:szCs w:val="24"/>
        </w:rPr>
        <w:t>22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0FB4315B" w14:textId="77777777" w:rsidR="00583092"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E61E7C">
        <w:rPr>
          <w:rFonts w:ascii="GHEA Grapalat" w:hAnsi="GHEA Grapalat"/>
          <w:sz w:val="24"/>
          <w:szCs w:val="24"/>
        </w:rPr>
        <w:t>3</w:t>
      </w:r>
      <w:r w:rsidR="00BA2853" w:rsidRPr="00BA2853">
        <w:rPr>
          <w:rFonts w:ascii="GHEA Grapalat" w:hAnsi="GHEA Grapalat"/>
          <w:sz w:val="24"/>
          <w:szCs w:val="24"/>
        </w:rPr>
        <w:t>.</w:t>
      </w:r>
      <w:r w:rsidR="00735C9B">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0ED62D6E" w14:textId="77777777" w:rsidR="00EE5A30" w:rsidRDefault="00EE5A30" w:rsidP="009E460F">
      <w:pPr>
        <w:pStyle w:val="23"/>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14:paraId="49997F5F" w14:textId="77777777" w:rsidR="00EE5A30" w:rsidRPr="00B6749E" w:rsidRDefault="00EE5A30" w:rsidP="009E460F">
      <w:pPr>
        <w:pStyle w:val="23"/>
        <w:widowControl w:val="0"/>
        <w:numPr>
          <w:ilvl w:val="0"/>
          <w:numId w:val="32"/>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t>не применим, если заявку подал только один участник, с которым заключается договор</w:t>
      </w:r>
      <w:r w:rsidR="009E460F">
        <w:rPr>
          <w:rFonts w:ascii="GHEA Grapalat" w:hAnsi="GHEA Grapalat"/>
          <w:sz w:val="24"/>
          <w:szCs w:val="24"/>
        </w:rPr>
        <w:t>;</w:t>
      </w:r>
    </w:p>
    <w:p w14:paraId="20B83203" w14:textId="77777777" w:rsidR="00EE5A30" w:rsidRDefault="00EE5A30" w:rsidP="009E460F">
      <w:pPr>
        <w:pStyle w:val="norm"/>
        <w:widowControl w:val="0"/>
        <w:numPr>
          <w:ilvl w:val="0"/>
          <w:numId w:val="32"/>
        </w:numPr>
        <w:spacing w:line="240" w:lineRule="auto"/>
        <w:ind w:left="284"/>
        <w:contextualSpacing/>
        <w:rPr>
          <w:rFonts w:ascii="GHEA Grapalat" w:hAnsi="GHEA Grapalat"/>
          <w:sz w:val="24"/>
          <w:szCs w:val="24"/>
        </w:rPr>
      </w:pPr>
      <w:r w:rsidRPr="00747338">
        <w:rPr>
          <w:rFonts w:ascii="GHEA Grapalat" w:hAnsi="GHEA Grapalat"/>
          <w:sz w:val="24"/>
          <w:szCs w:val="24"/>
        </w:rPr>
        <w:lastRenderedPageBreak/>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5563500A" w14:textId="77777777" w:rsidR="00EE5A30" w:rsidRPr="00747338" w:rsidRDefault="00EE5A30" w:rsidP="009E460F">
      <w:pPr>
        <w:pStyle w:val="norm"/>
        <w:widowControl w:val="0"/>
        <w:tabs>
          <w:tab w:val="left" w:pos="1276"/>
        </w:tabs>
        <w:spacing w:line="240" w:lineRule="auto"/>
        <w:ind w:left="284"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5E027D40" w14:textId="77777777" w:rsidR="00EE5A30" w:rsidRPr="009044F1" w:rsidRDefault="00EE5A30" w:rsidP="009E460F">
      <w:pPr>
        <w:pStyle w:val="23"/>
        <w:widowControl w:val="0"/>
        <w:tabs>
          <w:tab w:val="left" w:pos="1276"/>
        </w:tabs>
        <w:spacing w:after="160" w:line="240" w:lineRule="auto"/>
        <w:ind w:firstLine="567"/>
        <w:contextualSpacing/>
        <w:rPr>
          <w:rFonts w:ascii="GHEA Grapalat" w:hAnsi="GHEA Grapalat" w:cs="Sylfaen"/>
          <w:sz w:val="24"/>
          <w:szCs w:val="24"/>
        </w:rPr>
      </w:pPr>
    </w:p>
    <w:p w14:paraId="208BF67D" w14:textId="77777777"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14:paraId="347BE504"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100D887F"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5F0A8F">
        <w:rPr>
          <w:rFonts w:ascii="GHEA Grapalat" w:hAnsi="GHEA Grapalat"/>
        </w:rPr>
        <w:t>На</w:t>
      </w:r>
      <w:r w:rsidRPr="009044F1">
        <w:rPr>
          <w:rFonts w:ascii="GHEA Grapalat" w:hAnsi="GHEA Grapalat"/>
        </w:rPr>
        <w:t xml:space="preserve"> чет</w:t>
      </w:r>
      <w:r w:rsidR="005F0A8F">
        <w:rPr>
          <w:rFonts w:ascii="GHEA Grapalat" w:hAnsi="GHEA Grapalat"/>
        </w:rPr>
        <w:t>вертый</w:t>
      </w:r>
      <w:r w:rsidRPr="009044F1">
        <w:rPr>
          <w:rFonts w:ascii="GHEA Grapalat" w:hAnsi="GHEA Grapalat"/>
        </w:rPr>
        <w:t xml:space="preserve"> рабочи</w:t>
      </w:r>
      <w:r w:rsidR="005F0A8F">
        <w:rPr>
          <w:rFonts w:ascii="GHEA Grapalat" w:hAnsi="GHEA Grapalat"/>
        </w:rPr>
        <w:t>й</w:t>
      </w:r>
      <w:r w:rsidRPr="009044F1">
        <w:rPr>
          <w:rFonts w:ascii="GHEA Grapalat" w:hAnsi="GHEA Grapalat"/>
        </w:rPr>
        <w:t xml:space="preserve"> д</w:t>
      </w:r>
      <w:r w:rsidR="005F0A8F">
        <w:rPr>
          <w:rFonts w:ascii="GHEA Grapalat" w:hAnsi="GHEA Grapalat"/>
        </w:rPr>
        <w:t>е</w:t>
      </w:r>
      <w:r w:rsidRPr="009044F1">
        <w:rPr>
          <w:rFonts w:ascii="GHEA Grapalat" w:hAnsi="GHEA Grapalat"/>
        </w:rPr>
        <w:t>н</w:t>
      </w:r>
      <w:r w:rsidR="005F0A8F">
        <w:rPr>
          <w:rFonts w:ascii="GHEA Grapalat" w:hAnsi="GHEA Grapalat"/>
        </w:rPr>
        <w:t>ь</w:t>
      </w:r>
      <w:r w:rsidRPr="009044F1">
        <w:rPr>
          <w:rFonts w:ascii="GHEA Grapalat" w:hAnsi="GHEA Grapalat"/>
        </w:rPr>
        <w:t>, следующи</w:t>
      </w:r>
      <w:r w:rsidR="005F0A8F">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5F0A8F">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876543">
        <w:rPr>
          <w:rFonts w:ascii="GHEA Grapalat" w:hAnsi="GHEA Grapalat"/>
        </w:rPr>
        <w:t xml:space="preserve">3 </w:t>
      </w:r>
      <w:r w:rsidRPr="009044F1">
        <w:rPr>
          <w:rFonts w:ascii="GHEA Grapalat" w:hAnsi="GHEA Grapalat"/>
        </w:rPr>
        <w:t>части 1 настоящего Приглашения.</w:t>
      </w:r>
    </w:p>
    <w:p w14:paraId="723A32E5"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w:t>
      </w:r>
      <w:r w:rsidR="00C26414" w:rsidRPr="009044F1">
        <w:rPr>
          <w:rFonts w:ascii="GHEA Grapalat" w:hAnsi="GHEA Grapalat"/>
        </w:rPr>
        <w:t xml:space="preserve">электронным способом </w:t>
      </w:r>
      <w:r w:rsidRPr="009044F1">
        <w:rPr>
          <w:rFonts w:ascii="GHEA Grapalat" w:hAnsi="GHEA Grapalat"/>
        </w:rPr>
        <w:t xml:space="preserve">предоставляет отобранному участнику предложение о заключении договора и проект заключаемого договора. </w:t>
      </w:r>
    </w:p>
    <w:p w14:paraId="3DBF7553" w14:textId="77777777" w:rsidR="00B06EC9" w:rsidRDefault="00AA0AD8" w:rsidP="00B06EC9">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77DFD">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06EC9" w:rsidRPr="00681C1F">
        <w:rPr>
          <w:rFonts w:ascii="GHEA Grapalat" w:hAnsi="GHEA Grapalat"/>
          <w:color w:val="000000" w:themeColor="text1"/>
        </w:rPr>
        <w:t xml:space="preserve">Если отобранный участник </w:t>
      </w:r>
      <w:r w:rsidR="00B06EC9">
        <w:rPr>
          <w:rFonts w:ascii="GHEA Grapalat" w:hAnsi="GHEA Grapalat"/>
          <w:color w:val="000000" w:themeColor="text1"/>
        </w:rPr>
        <w:t xml:space="preserve"> после </w:t>
      </w:r>
      <w:r w:rsidR="00B06EC9" w:rsidRPr="00681C1F">
        <w:rPr>
          <w:rFonts w:ascii="GHEA Grapalat" w:hAnsi="GHEA Grapalat"/>
          <w:color w:val="000000" w:themeColor="text1"/>
        </w:rPr>
        <w:t xml:space="preserve">получения уведомления о заключении договора и проекта договора </w:t>
      </w:r>
      <w:r w:rsidR="00B06EC9" w:rsidRPr="00996C18">
        <w:rPr>
          <w:rFonts w:ascii="GHEA Grapalat" w:hAnsi="GHEA Grapalat"/>
        </w:rPr>
        <w:t xml:space="preserve">в </w:t>
      </w:r>
      <w:r w:rsidR="00B06EC9" w:rsidRPr="00C61190">
        <w:rPr>
          <w:rFonts w:ascii="GHEA Grapalat" w:hAnsi="GHEA Grapalat"/>
        </w:rPr>
        <w:t>срок, предусмотренный пунктом 10.1 настоящего приглашения</w:t>
      </w:r>
      <w:r w:rsidR="00B06EC9">
        <w:rPr>
          <w:rFonts w:ascii="GHEA Grapalat" w:hAnsi="GHEA Grapalat"/>
        </w:rPr>
        <w:t>,</w:t>
      </w:r>
      <w:r w:rsidR="00B06EC9" w:rsidRPr="00996C18">
        <w:rPr>
          <w:rFonts w:ascii="GHEA Grapalat" w:hAnsi="GHEA Grapalat"/>
        </w:rPr>
        <w:t xml:space="preserve"> </w:t>
      </w:r>
      <w:r w:rsidR="00B06EC9" w:rsidRPr="00C61190">
        <w:rPr>
          <w:rFonts w:ascii="GHEA Grapalat" w:hAnsi="GHEA Grapalat"/>
        </w:rPr>
        <w:t>а в случае, если по заключаемому договору предусмотрен</w:t>
      </w:r>
      <w:r w:rsidR="00B06EC9">
        <w:rPr>
          <w:rFonts w:ascii="GHEA Grapalat" w:hAnsi="GHEA Grapalat"/>
        </w:rPr>
        <w:t>а</w:t>
      </w:r>
      <w:r w:rsidR="00B06EC9" w:rsidRPr="00C61190">
        <w:rPr>
          <w:rFonts w:ascii="GHEA Grapalat" w:hAnsi="GHEA Grapalat"/>
        </w:rPr>
        <w:t xml:space="preserve"> предоплата</w:t>
      </w:r>
      <w:r w:rsidR="00B06EC9">
        <w:rPr>
          <w:rFonts w:ascii="GHEA Grapalat" w:hAnsi="GHEA Grapalat"/>
        </w:rPr>
        <w:t xml:space="preserve"> - </w:t>
      </w:r>
      <w:r w:rsidR="00B06EC9" w:rsidRPr="00DF59E9">
        <w:rPr>
          <w:rFonts w:ascii="GHEA Grapalat" w:hAnsi="GHEA Grapalat"/>
        </w:rPr>
        <w:t>в течение 10 рабочих</w:t>
      </w:r>
      <w:r w:rsidR="00B06EC9">
        <w:rPr>
          <w:rFonts w:ascii="GHEA Grapalat" w:hAnsi="GHEA Grapalat"/>
        </w:rPr>
        <w:t xml:space="preserve"> </w:t>
      </w:r>
      <w:r w:rsidR="00B06EC9" w:rsidRPr="00DF59E9">
        <w:rPr>
          <w:rFonts w:ascii="GHEA Grapalat" w:hAnsi="GHEA Grapalat"/>
        </w:rPr>
        <w:t>дней</w:t>
      </w:r>
      <w:r w:rsidR="00B06EC9" w:rsidRPr="00C61190">
        <w:rPr>
          <w:rFonts w:ascii="GHEA Grapalat" w:hAnsi="GHEA Grapalat"/>
        </w:rPr>
        <w:t xml:space="preserve">, </w:t>
      </w:r>
      <w:r w:rsidR="00B06EC9" w:rsidRPr="00DF59E9">
        <w:rPr>
          <w:rFonts w:ascii="GHEA Grapalat" w:hAnsi="GHEA Grapalat"/>
        </w:rPr>
        <w:t xml:space="preserve">не подписывает договор и </w:t>
      </w:r>
      <w:r w:rsidR="00B06EC9">
        <w:rPr>
          <w:rFonts w:ascii="GHEA Grapalat" w:hAnsi="GHEA Grapalat"/>
        </w:rPr>
        <w:t xml:space="preserve"> не </w:t>
      </w:r>
      <w:r w:rsidR="00B06EC9" w:rsidRPr="00DF59E9">
        <w:rPr>
          <w:rFonts w:ascii="GHEA Grapalat" w:hAnsi="GHEA Grapalat"/>
        </w:rPr>
        <w:t>пред</w:t>
      </w:r>
      <w:r w:rsidR="00B06EC9">
        <w:rPr>
          <w:rFonts w:ascii="GHEA Grapalat" w:hAnsi="GHEA Grapalat"/>
        </w:rPr>
        <w:t>о</w:t>
      </w:r>
      <w:r w:rsidR="00B06EC9" w:rsidRPr="00DF59E9">
        <w:rPr>
          <w:rFonts w:ascii="GHEA Grapalat" w:hAnsi="GHEA Grapalat"/>
        </w:rPr>
        <w:t>ставляет заказчику обеспечени</w:t>
      </w:r>
      <w:r w:rsidR="00B06EC9">
        <w:rPr>
          <w:rFonts w:ascii="GHEA Grapalat" w:hAnsi="GHEA Grapalat"/>
        </w:rPr>
        <w:t xml:space="preserve">я </w:t>
      </w:r>
      <w:r w:rsidR="00B06EC9" w:rsidRPr="00DF59E9">
        <w:rPr>
          <w:rFonts w:ascii="GHEA Grapalat" w:hAnsi="GHEA Grapalat"/>
        </w:rPr>
        <w:t>квалификации и договора</w:t>
      </w:r>
      <w:r w:rsidR="00B06EC9">
        <w:rPr>
          <w:rFonts w:ascii="GHEA Grapalat" w:hAnsi="GHEA Grapalat"/>
        </w:rPr>
        <w:t>,</w:t>
      </w:r>
      <w:r w:rsidR="00B06EC9" w:rsidRPr="00C61190">
        <w:rPr>
          <w:rFonts w:ascii="GHEA Grapalat" w:hAnsi="GHEA Grapalat"/>
        </w:rPr>
        <w:t xml:space="preserve"> </w:t>
      </w:r>
      <w:r w:rsidR="00B06EC9" w:rsidRPr="00106011">
        <w:rPr>
          <w:rFonts w:ascii="GHEA Grapalat" w:hAnsi="GHEA Grapalat"/>
        </w:rPr>
        <w:t>а в случае, если проектом заключаемого договора предусмотрена предоплата и</w:t>
      </w:r>
      <w:r w:rsidR="00B06EC9">
        <w:rPr>
          <w:rFonts w:ascii="GHEA Grapalat" w:hAnsi="GHEA Grapalat"/>
        </w:rPr>
        <w:t xml:space="preserve"> при принятии </w:t>
      </w:r>
      <w:r w:rsidR="00B06EC9" w:rsidRPr="00106011">
        <w:rPr>
          <w:rFonts w:ascii="GHEA Grapalat" w:hAnsi="GHEA Grapalat"/>
        </w:rPr>
        <w:t>это</w:t>
      </w:r>
      <w:r w:rsidR="00B06EC9">
        <w:rPr>
          <w:rFonts w:ascii="GHEA Grapalat" w:hAnsi="GHEA Grapalat"/>
        </w:rPr>
        <w:t>го</w:t>
      </w:r>
      <w:r w:rsidR="00B06EC9" w:rsidRPr="00106011">
        <w:rPr>
          <w:rFonts w:ascii="GHEA Grapalat" w:hAnsi="GHEA Grapalat"/>
        </w:rPr>
        <w:t xml:space="preserve"> услови</w:t>
      </w:r>
      <w:r w:rsidR="00B06EC9">
        <w:rPr>
          <w:rFonts w:ascii="GHEA Grapalat" w:hAnsi="GHEA Grapalat"/>
        </w:rPr>
        <w:t>я</w:t>
      </w:r>
      <w:r w:rsidR="00B06EC9" w:rsidRPr="00106011">
        <w:rPr>
          <w:rFonts w:ascii="GHEA Grapalat" w:hAnsi="GHEA Grapalat"/>
        </w:rPr>
        <w:t xml:space="preserve"> </w:t>
      </w:r>
      <w:r w:rsidR="00B06EC9">
        <w:rPr>
          <w:rFonts w:ascii="GHEA Grapalat" w:hAnsi="GHEA Grapalat"/>
        </w:rPr>
        <w:t>ото</w:t>
      </w:r>
      <w:r w:rsidR="00B06EC9" w:rsidRPr="00106011">
        <w:rPr>
          <w:rFonts w:ascii="GHEA Grapalat" w:hAnsi="GHEA Grapalat"/>
        </w:rPr>
        <w:t>бранным участником</w:t>
      </w:r>
      <w:r w:rsidR="00B06EC9">
        <w:rPr>
          <w:rFonts w:ascii="GHEA Grapalat" w:hAnsi="GHEA Grapalat"/>
        </w:rPr>
        <w:t xml:space="preserve"> не представляется также обеспечение предоплаты,</w:t>
      </w:r>
      <w:r w:rsidR="00B06EC9" w:rsidRPr="00D02623">
        <w:rPr>
          <w:rFonts w:ascii="GHEA Grapalat" w:hAnsi="GHEA Grapalat"/>
          <w:color w:val="000000" w:themeColor="text1"/>
        </w:rPr>
        <w:t xml:space="preserve"> </w:t>
      </w:r>
      <w:r w:rsidR="00B06EC9" w:rsidRPr="00681C1F">
        <w:rPr>
          <w:rFonts w:ascii="GHEA Grapalat" w:hAnsi="GHEA Grapalat"/>
          <w:color w:val="000000" w:themeColor="text1"/>
        </w:rPr>
        <w:t>то он лишается права подписания договора.</w:t>
      </w:r>
    </w:p>
    <w:p w14:paraId="7504CDFC" w14:textId="77777777" w:rsidR="000313A6" w:rsidRPr="009044F1" w:rsidRDefault="00B06EC9" w:rsidP="00B06EC9">
      <w:pPr>
        <w:widowControl w:val="0"/>
        <w:tabs>
          <w:tab w:val="left" w:pos="1134"/>
        </w:tabs>
        <w:spacing w:after="160"/>
        <w:ind w:firstLine="567"/>
        <w:jc w:val="both"/>
        <w:rPr>
          <w:rFonts w:ascii="GHEA Grapalat" w:hAnsi="GHEA Grapalat" w:cs="Sylfaen"/>
        </w:rPr>
      </w:pPr>
      <w:r w:rsidRPr="00681C1F">
        <w:rPr>
          <w:rFonts w:ascii="GHEA Grapalat" w:hAnsi="GHEA Grapalat"/>
          <w:color w:val="000000" w:themeColor="text1"/>
        </w:rPr>
        <w:t xml:space="preserve"> </w:t>
      </w:r>
      <w:r w:rsidRPr="009044F1" w:rsidDel="00DF2686">
        <w:rPr>
          <w:rFonts w:ascii="GHEA Grapalat" w:hAnsi="GHEA Grapalat"/>
        </w:rPr>
        <w:t xml:space="preserve"> </w:t>
      </w:r>
      <w:r w:rsidR="000313A6"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000313A6"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45F3EC5" w14:textId="77777777"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lastRenderedPageBreak/>
        <w:t>9.</w:t>
      </w:r>
      <w:r w:rsidR="00877DFD">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5729B9" w:rsidRPr="005729B9">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747338">
        <w:rPr>
          <w:rFonts w:ascii="GHEA Grapalat" w:hAnsi="GHEA Grapalat"/>
          <w:i w:val="0"/>
          <w:sz w:val="24"/>
          <w:szCs w:val="24"/>
        </w:rPr>
        <w:t xml:space="preserve">размера предоплаты или </w:t>
      </w:r>
      <w:r w:rsidR="003442B9" w:rsidRPr="009044F1">
        <w:rPr>
          <w:rFonts w:ascii="GHEA Grapalat" w:hAnsi="GHEA Grapalat"/>
          <w:i w:val="0"/>
          <w:sz w:val="24"/>
          <w:szCs w:val="24"/>
        </w:rPr>
        <w:t>увеличени</w:t>
      </w:r>
      <w:r w:rsidR="003442B9">
        <w:rPr>
          <w:rFonts w:ascii="GHEA Grapalat" w:hAnsi="GHEA Grapalat"/>
          <w:i w:val="0"/>
          <w:sz w:val="24"/>
          <w:szCs w:val="24"/>
        </w:rPr>
        <w:t>ю</w:t>
      </w:r>
      <w:r w:rsidR="003442B9" w:rsidRPr="009044F1">
        <w:rPr>
          <w:rFonts w:ascii="GHEA Grapalat" w:hAnsi="GHEA Grapalat"/>
          <w:i w:val="0"/>
          <w:sz w:val="24"/>
          <w:szCs w:val="24"/>
        </w:rPr>
        <w:t xml:space="preserve"> </w:t>
      </w:r>
      <w:r w:rsidRPr="009044F1">
        <w:rPr>
          <w:rFonts w:ascii="GHEA Grapalat" w:hAnsi="GHEA Grapalat"/>
          <w:i w:val="0"/>
          <w:sz w:val="24"/>
          <w:szCs w:val="24"/>
        </w:rPr>
        <w:t>цены, предложенной отобранным участником.</w:t>
      </w:r>
      <w:r w:rsidRPr="009044F1">
        <w:rPr>
          <w:rFonts w:ascii="GHEA Grapalat" w:hAnsi="GHEA Grapalat"/>
          <w:spacing w:val="-8"/>
          <w:sz w:val="24"/>
          <w:szCs w:val="24"/>
        </w:rPr>
        <w:t xml:space="preserve"> </w:t>
      </w:r>
    </w:p>
    <w:p w14:paraId="64F80014" w14:textId="77777777" w:rsidR="00096865" w:rsidRPr="00925DE0" w:rsidRDefault="007F245B" w:rsidP="009E460F">
      <w:pPr>
        <w:rPr>
          <w:rFonts w:ascii="GHEA Grapalat" w:hAnsi="GHEA Grapalat"/>
          <w:b/>
        </w:rPr>
      </w:pPr>
      <w:r w:rsidRPr="00925DE0">
        <w:rPr>
          <w:rFonts w:ascii="GHEA Grapalat" w:hAnsi="GHEA Grapalat"/>
          <w:b/>
        </w:rPr>
        <w:t xml:space="preserve">                  </w:t>
      </w:r>
      <w:r w:rsidR="00030D40"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00030D40" w:rsidRPr="009044F1">
        <w:rPr>
          <w:rFonts w:ascii="GHEA Grapalat" w:hAnsi="GHEA Grapalat"/>
          <w:b/>
        </w:rPr>
        <w:t>ДОГОВОРА</w:t>
      </w:r>
    </w:p>
    <w:p w14:paraId="1927EA6A" w14:textId="77777777" w:rsidR="007C56B2" w:rsidRDefault="00030D40" w:rsidP="0057550D">
      <w:pPr>
        <w:widowControl w:val="0"/>
        <w:tabs>
          <w:tab w:val="left" w:pos="1276"/>
        </w:tabs>
        <w:spacing w:after="160"/>
        <w:ind w:firstLine="567"/>
        <w:jc w:val="both"/>
        <w:rPr>
          <w:rFonts w:ascii="GHEA Grapalat" w:hAnsi="GHEA Grapalat"/>
          <w:color w:val="000000" w:themeColor="text1"/>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7C56B2" w:rsidRPr="00681C1F">
        <w:rPr>
          <w:rFonts w:ascii="GHEA Grapalat" w:hAnsi="GHEA Grapalat"/>
          <w:color w:val="000000" w:themeColor="text1"/>
        </w:rPr>
        <w:t>На основании требования о предоставлении обеспечений</w:t>
      </w:r>
      <w:r w:rsidR="007C56B2">
        <w:rPr>
          <w:rFonts w:ascii="GHEA Grapalat" w:hAnsi="GHEA Grapalat"/>
          <w:color w:val="000000" w:themeColor="text1"/>
        </w:rPr>
        <w:t xml:space="preserve"> </w:t>
      </w:r>
      <w:r w:rsidR="007C56B2" w:rsidRPr="00681C1F">
        <w:rPr>
          <w:rFonts w:ascii="GHEA Grapalat" w:hAnsi="GHEA Grapalat"/>
          <w:color w:val="000000" w:themeColor="text1"/>
        </w:rPr>
        <w:t xml:space="preserve">квалификации и договора отобранный участник в течение </w:t>
      </w:r>
      <w:r w:rsidR="007C56B2">
        <w:rPr>
          <w:rFonts w:ascii="GHEA Grapalat" w:hAnsi="GHEA Grapalat"/>
          <w:color w:val="000000" w:themeColor="text1"/>
        </w:rPr>
        <w:t>5</w:t>
      </w:r>
      <w:r w:rsidR="007C56B2" w:rsidRPr="00681C1F">
        <w:rPr>
          <w:rFonts w:ascii="GHEA Grapalat" w:hAnsi="GHEA Grapalat"/>
          <w:color w:val="000000" w:themeColor="text1"/>
        </w:rPr>
        <w:t xml:space="preserve">-и рабочих дней </w:t>
      </w:r>
      <w:r w:rsidR="00676A27">
        <w:rPr>
          <w:rFonts w:ascii="GHEA Grapalat" w:hAnsi="GHEA Grapalat"/>
          <w:color w:val="000000" w:themeColor="text1"/>
        </w:rPr>
        <w:t xml:space="preserve">после </w:t>
      </w:r>
      <w:r w:rsidR="007C56B2" w:rsidRPr="00681C1F">
        <w:rPr>
          <w:rFonts w:ascii="GHEA Grapalat" w:hAnsi="GHEA Grapalat"/>
          <w:color w:val="000000" w:themeColor="text1"/>
        </w:rPr>
        <w:t>дня его получения, обязан представить обеспечения квалификации и договора.</w:t>
      </w:r>
      <w:r w:rsidR="007C56B2" w:rsidRPr="00EA7411">
        <w:rPr>
          <w:rFonts w:ascii="GHEA Grapalat" w:hAnsi="GHEA Grapalat"/>
        </w:rPr>
        <w:t xml:space="preserve"> </w:t>
      </w:r>
      <w:r w:rsidR="007C56B2"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7C56B2"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7C56B2">
        <w:rPr>
          <w:rFonts w:ascii="GHEA Grapalat" w:hAnsi="GHEA Grapalat"/>
          <w:color w:val="000000" w:themeColor="text1"/>
        </w:rPr>
        <w:t xml:space="preserve"> </w:t>
      </w:r>
      <w:r w:rsidR="007C56B2" w:rsidRPr="00681C1F">
        <w:rPr>
          <w:rFonts w:ascii="GHEA Grapalat" w:hAnsi="GHEA Grapalat"/>
          <w:color w:val="000000" w:themeColor="text1"/>
        </w:rPr>
        <w:t>и договора(</w:t>
      </w:r>
      <w:r w:rsidR="007C56B2">
        <w:rPr>
          <w:rFonts w:ascii="GHEA Grapalat" w:hAnsi="GHEA Grapalat"/>
          <w:color w:val="000000" w:themeColor="text1"/>
        </w:rPr>
        <w:t>предоплаты</w:t>
      </w:r>
      <w:r w:rsidR="007C56B2" w:rsidRPr="00681C1F">
        <w:rPr>
          <w:rFonts w:ascii="GHEA Grapalat" w:hAnsi="GHEA Grapalat"/>
          <w:color w:val="000000" w:themeColor="text1"/>
        </w:rPr>
        <w:t>)</w:t>
      </w:r>
      <w:r w:rsidR="007C56B2">
        <w:rPr>
          <w:rFonts w:ascii="GHEA Grapalat" w:hAnsi="GHEA Grapalat"/>
          <w:color w:val="000000" w:themeColor="text1"/>
        </w:rPr>
        <w:t>.</w:t>
      </w:r>
      <w:r w:rsidR="00573C64" w:rsidRPr="00573C64">
        <w:rPr>
          <w:rFonts w:ascii="GHEA Grapalat" w:hAnsi="GHEA Grapalat"/>
          <w:color w:val="000000" w:themeColor="text1"/>
          <w:vertAlign w:val="superscript"/>
        </w:rPr>
        <w:t>10.1</w:t>
      </w:r>
    </w:p>
    <w:p w14:paraId="2B58B49C" w14:textId="2BC2A71C" w:rsidR="0057550D" w:rsidRPr="008D2394" w:rsidRDefault="00A6609C" w:rsidP="0057550D">
      <w:pPr>
        <w:widowControl w:val="0"/>
        <w:tabs>
          <w:tab w:val="left" w:pos="1276"/>
        </w:tabs>
        <w:spacing w:after="160"/>
        <w:ind w:firstLine="567"/>
        <w:jc w:val="both"/>
        <w:rPr>
          <w:rFonts w:ascii="GHEA Grapalat" w:hAnsi="GHEA Grapalat"/>
        </w:rPr>
      </w:pPr>
      <w:r w:rsidRPr="008D2394">
        <w:rPr>
          <w:rFonts w:ascii="GHEA Grapalat" w:hAnsi="GHEA Grapalat"/>
        </w:rPr>
        <w:t xml:space="preserve">10.2 </w:t>
      </w:r>
      <w:r w:rsidR="008C5F2A" w:rsidRPr="008D2394">
        <w:rPr>
          <w:rFonts w:ascii="GHEA Grapalat" w:hAnsi="GHEA Grapalat"/>
        </w:rPr>
        <w:t xml:space="preserve">Размер обеспечения квалификации равен </w:t>
      </w:r>
      <w:r w:rsidR="00427585">
        <w:rPr>
          <w:rFonts w:ascii="GHEA Grapalat" w:hAnsi="GHEA Grapalat"/>
        </w:rPr>
        <w:t>п</w:t>
      </w:r>
      <w:r w:rsidR="003F591C">
        <w:rPr>
          <w:rFonts w:ascii="GHEA Grapalat" w:hAnsi="GHEA Grapalat"/>
        </w:rPr>
        <w:t>я</w:t>
      </w:r>
      <w:r w:rsidR="00427585">
        <w:rPr>
          <w:rFonts w:ascii="GHEA Grapalat" w:hAnsi="GHEA Grapalat"/>
        </w:rPr>
        <w:t>тнадцати процентам</w:t>
      </w:r>
      <w:r w:rsidR="008C5F2A" w:rsidRPr="008D2394">
        <w:rPr>
          <w:rFonts w:ascii="GHEA Grapalat" w:hAnsi="GHEA Grapalat"/>
        </w:rPr>
        <w:t xml:space="preserve"> </w:t>
      </w:r>
      <w:r w:rsidR="003D1A79">
        <w:rPr>
          <w:rFonts w:ascii="GHEA Grapalat" w:hAnsi="GHEA Grapalat"/>
        </w:rPr>
        <w:t xml:space="preserve">от </w:t>
      </w:r>
      <w:r w:rsidR="003D1A79" w:rsidRPr="00123A23">
        <w:rPr>
          <w:rFonts w:ascii="GHEA Grapalat" w:hAnsi="GHEA Grapalat"/>
        </w:rPr>
        <w:t>цен</w:t>
      </w:r>
      <w:r w:rsidR="003D1A79">
        <w:rPr>
          <w:rFonts w:ascii="GHEA Grapalat" w:hAnsi="GHEA Grapalat"/>
        </w:rPr>
        <w:t>ы</w:t>
      </w:r>
      <w:r w:rsidR="003D1A79" w:rsidRPr="00123A23">
        <w:rPr>
          <w:rFonts w:ascii="GHEA Grapalat" w:hAnsi="GHEA Grapalat"/>
        </w:rPr>
        <w:t xml:space="preserve"> закупки </w:t>
      </w:r>
      <w:r w:rsidR="003D1A79">
        <w:rPr>
          <w:rFonts w:ascii="GHEA Grapalat" w:hAnsi="GHEA Grapalat"/>
        </w:rPr>
        <w:t>услуг</w:t>
      </w:r>
      <w:r w:rsidR="003D1A79" w:rsidRPr="00123A23">
        <w:rPr>
          <w:rFonts w:ascii="GHEA Grapalat" w:hAnsi="GHEA Grapalat"/>
        </w:rPr>
        <w:t xml:space="preserve"> закуп</w:t>
      </w:r>
      <w:r w:rsidR="003D1A79">
        <w:rPr>
          <w:rFonts w:ascii="GHEA Grapalat" w:hAnsi="GHEA Grapalat"/>
        </w:rPr>
        <w:t>аемых</w:t>
      </w:r>
      <w:r w:rsidR="003D1A79" w:rsidRPr="00123A23">
        <w:rPr>
          <w:rFonts w:ascii="GHEA Grapalat" w:hAnsi="GHEA Grapalat"/>
        </w:rPr>
        <w:t xml:space="preserve"> в рамках данной процедуры</w:t>
      </w:r>
      <w:r w:rsidR="008C5F2A" w:rsidRPr="008D2394">
        <w:rPr>
          <w:rFonts w:ascii="GHEA Grapalat" w:hAnsi="GHEA Grapalat"/>
        </w:rPr>
        <w:t>.</w:t>
      </w:r>
      <w:r w:rsidR="00466609" w:rsidRPr="00466609">
        <w:t xml:space="preserve"> </w:t>
      </w:r>
      <w:r w:rsidR="00466609" w:rsidRPr="00466609">
        <w:rPr>
          <w:rFonts w:ascii="GHEA Grapalat" w:hAnsi="GHEA Grapalat"/>
        </w:rPr>
        <w:t xml:space="preserve">Если цена закупки </w:t>
      </w:r>
      <w:r w:rsidR="002B179B">
        <w:rPr>
          <w:rFonts w:ascii="GHEA Grapalat" w:hAnsi="GHEA Grapalat"/>
        </w:rPr>
        <w:t>услуг</w:t>
      </w:r>
      <w:r w:rsidR="00466609" w:rsidRPr="00466609">
        <w:rPr>
          <w:rFonts w:ascii="GHEA Grapalat" w:hAnsi="GHEA Grapalat"/>
        </w:rPr>
        <w:t xml:space="preserve"> меньше цены заключаемого договора, то размер обеспечения квалификации исчисляется в отношении цены договора.</w:t>
      </w:r>
      <w:r w:rsidR="003D1A79">
        <w:rPr>
          <w:rFonts w:ascii="GHEA Grapalat" w:hAnsi="GHEA Grapalat"/>
        </w:rPr>
        <w:t xml:space="preserve"> </w:t>
      </w:r>
      <w:r w:rsidR="001647D2" w:rsidRPr="008D2394">
        <w:rPr>
          <w:rFonts w:ascii="GHEA Grapalat" w:hAnsi="GHEA Grapalat"/>
        </w:rPr>
        <w:t xml:space="preserve">Обеспечение квалификации представляется в </w:t>
      </w:r>
      <w:r w:rsidR="004B6A49" w:rsidRPr="008D2394">
        <w:rPr>
          <w:rFonts w:ascii="GHEA Grapalat" w:hAnsi="GHEA Grapalat"/>
        </w:rPr>
        <w:t>виде</w:t>
      </w:r>
      <w:r w:rsidR="001647D2" w:rsidRPr="008D2394">
        <w:rPr>
          <w:rFonts w:ascii="GHEA Grapalat" w:hAnsi="GHEA Grapalat"/>
        </w:rPr>
        <w:t xml:space="preserve"> </w:t>
      </w:r>
      <w:r w:rsidR="00BD5554">
        <w:rPr>
          <w:rFonts w:ascii="GHEA Grapalat" w:hAnsi="GHEA Grapalat"/>
        </w:rPr>
        <w:t>соглашения о неустойке</w:t>
      </w:r>
      <w:r w:rsidR="00BD5554" w:rsidRPr="00174059">
        <w:rPr>
          <w:rFonts w:ascii="GHEA Grapalat" w:hAnsi="GHEA Grapalat"/>
        </w:rPr>
        <w:t xml:space="preserve"> (приложение 4. 2) или наличных денег</w:t>
      </w:r>
      <w:r w:rsidR="00EE02C2">
        <w:rPr>
          <w:rFonts w:ascii="GHEA Grapalat" w:hAnsi="GHEA Grapalat"/>
        </w:rPr>
        <w:t>.</w:t>
      </w:r>
      <w:r w:rsidR="001647D2" w:rsidRPr="008D2394">
        <w:rPr>
          <w:rFonts w:ascii="GHEA Grapalat" w:hAnsi="GHEA Grapalat"/>
        </w:rPr>
        <w:t xml:space="preserve"> </w:t>
      </w:r>
      <w:r w:rsidR="00C77407" w:rsidRPr="008D2394">
        <w:rPr>
          <w:rFonts w:ascii="GHEA Grapalat" w:hAnsi="GHEA Grapalat"/>
        </w:rPr>
        <w:t xml:space="preserve">Причем  обеспечение </w:t>
      </w:r>
      <w:r w:rsidR="001647D2" w:rsidRPr="008D2394">
        <w:rPr>
          <w:rFonts w:ascii="GHEA Grapalat" w:hAnsi="GHEA Grapalat"/>
        </w:rPr>
        <w:t xml:space="preserve">должно быть действительным как минимум  включительно до </w:t>
      </w:r>
      <w:r w:rsidR="00777665">
        <w:rPr>
          <w:rFonts w:ascii="GHEA Grapalat" w:hAnsi="GHEA Grapalat"/>
        </w:rPr>
        <w:t>20</w:t>
      </w:r>
      <w:r w:rsidR="0057550D" w:rsidRPr="008D2394">
        <w:rPr>
          <w:rFonts w:ascii="GHEA Grapalat" w:hAnsi="GHEA Grapalat"/>
        </w:rPr>
        <w:t xml:space="preserve">-го </w:t>
      </w:r>
    </w:p>
    <w:p w14:paraId="05157ED2" w14:textId="77777777" w:rsidR="00E271A0" w:rsidRDefault="00384973">
      <w:pPr>
        <w:rPr>
          <w:rFonts w:ascii="GHEA Grapalat" w:hAnsi="GHEA Grapalat" w:cs="Sylfaen"/>
        </w:rPr>
      </w:pPr>
      <w:r>
        <w:rPr>
          <w:rFonts w:ascii="GHEA Grapalat" w:hAnsi="GHEA Grapalat" w:cs="Sylfaen"/>
        </w:rPr>
        <w:t>-----------------------------------------------</w:t>
      </w:r>
    </w:p>
    <w:p w14:paraId="24AEEFF8" w14:textId="77777777" w:rsidR="00E271A0" w:rsidRPr="000B15AE" w:rsidRDefault="00E271A0" w:rsidP="00E271A0">
      <w:pPr>
        <w:pStyle w:val="af2"/>
        <w:jc w:val="both"/>
        <w:rPr>
          <w:rFonts w:ascii="GHEA Grapalat" w:hAnsi="GHEA Grapalat"/>
          <w:i/>
          <w:sz w:val="16"/>
          <w:szCs w:val="16"/>
        </w:rPr>
      </w:pPr>
      <w:r w:rsidRPr="00E271A0">
        <w:rPr>
          <w:rFonts w:ascii="GHEA Grapalat" w:hAnsi="GHEA Grapalat"/>
          <w:b/>
          <w:i/>
          <w:sz w:val="22"/>
          <w:szCs w:val="22"/>
          <w:vertAlign w:val="superscript"/>
        </w:rPr>
        <w:t>10,1</w:t>
      </w:r>
      <w:r>
        <w:rPr>
          <w:rFonts w:ascii="GHEA Grapalat" w:hAnsi="GHEA Grapalat"/>
          <w:i/>
          <w:sz w:val="16"/>
          <w:szCs w:val="16"/>
        </w:rPr>
        <w:t xml:space="preserve"> </w:t>
      </w:r>
      <w:r w:rsidRPr="00AA15C4">
        <w:rPr>
          <w:rFonts w:ascii="GHEA Grapalat" w:hAnsi="GHEA Grapalat"/>
          <w:i/>
          <w:sz w:val="16"/>
          <w:szCs w:val="16"/>
        </w:rPr>
        <w:t xml:space="preserve">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6638C0FA" w14:textId="77777777" w:rsidR="00E271A0" w:rsidRPr="000B15AE" w:rsidRDefault="00E271A0" w:rsidP="00E271A0">
      <w:pPr>
        <w:pStyle w:val="af2"/>
        <w:jc w:val="both"/>
        <w:rPr>
          <w:rFonts w:ascii="GHEA Grapalat" w:hAnsi="GHEA Grapalat"/>
          <w:i/>
          <w:sz w:val="16"/>
          <w:szCs w:val="16"/>
        </w:rPr>
      </w:pPr>
      <w:r w:rsidRPr="00AA15C4">
        <w:rPr>
          <w:rFonts w:ascii="GHEA Grapalat" w:hAnsi="GHEA Grapalat"/>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2A502664" w14:textId="77777777" w:rsidR="00E271A0" w:rsidRPr="000B15AE" w:rsidRDefault="00E271A0" w:rsidP="00E271A0">
      <w:pPr>
        <w:pStyle w:val="af2"/>
        <w:jc w:val="both"/>
        <w:rPr>
          <w:rFonts w:ascii="GHEA Grapalat" w:hAnsi="GHEA Grapalat"/>
          <w:i/>
          <w:sz w:val="16"/>
          <w:szCs w:val="16"/>
        </w:rPr>
      </w:pPr>
      <w:r w:rsidRPr="00AA15C4">
        <w:rPr>
          <w:rFonts w:ascii="GHEA Grapalat" w:hAnsi="GHEA Grapalat"/>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F7682C">
        <w:t xml:space="preserve"> </w:t>
      </w:r>
      <w:r w:rsidRPr="00F7682C">
        <w:rPr>
          <w:rFonts w:ascii="GHEA Grapalat" w:hAnsi="GHEA Grapalat"/>
          <w:i/>
          <w:sz w:val="16"/>
          <w:szCs w:val="16"/>
        </w:rPr>
        <w:t xml:space="preserve">или когда в рамках финансовых средств, предусмотренных на день утверждения заявки на </w:t>
      </w:r>
      <w:r>
        <w:rPr>
          <w:rFonts w:ascii="GHEA Grapalat" w:hAnsi="GHEA Grapalat"/>
          <w:i/>
          <w:sz w:val="16"/>
          <w:szCs w:val="16"/>
        </w:rPr>
        <w:t>за</w:t>
      </w:r>
      <w:r w:rsidRPr="00F7682C">
        <w:rPr>
          <w:rFonts w:ascii="GHEA Grapalat" w:hAnsi="GHEA Grapalat"/>
          <w:i/>
          <w:sz w:val="16"/>
          <w:szCs w:val="16"/>
        </w:rPr>
        <w:t>купку, предусматривается предоставление предоплаты</w:t>
      </w:r>
      <w:r w:rsidR="00577C08">
        <w:rPr>
          <w:rFonts w:ascii="GHEA Grapalat" w:hAnsi="GHEA Grapalat"/>
          <w:i/>
          <w:sz w:val="16"/>
          <w:szCs w:val="16"/>
        </w:rPr>
        <w:t>.</w:t>
      </w:r>
    </w:p>
    <w:p w14:paraId="5FDD8F8F" w14:textId="77777777" w:rsidR="0085658A" w:rsidRDefault="0085658A">
      <w:pPr>
        <w:rPr>
          <w:rFonts w:ascii="GHEA Grapalat" w:hAnsi="GHEA Grapalat"/>
        </w:rPr>
      </w:pPr>
    </w:p>
    <w:p w14:paraId="51D95ADB" w14:textId="77777777" w:rsidR="0085658A" w:rsidRDefault="0085658A">
      <w:pPr>
        <w:rPr>
          <w:rFonts w:ascii="GHEA Grapalat" w:hAnsi="GHEA Grapalat"/>
        </w:rPr>
      </w:pPr>
    </w:p>
    <w:p w14:paraId="1A7F71B5" w14:textId="77777777" w:rsidR="00384973" w:rsidRDefault="0085658A" w:rsidP="0085658A">
      <w:pPr>
        <w:widowControl w:val="0"/>
        <w:tabs>
          <w:tab w:val="left" w:pos="1276"/>
        </w:tabs>
        <w:spacing w:after="160"/>
        <w:ind w:firstLine="567"/>
        <w:jc w:val="both"/>
        <w:rPr>
          <w:rFonts w:ascii="GHEA Grapalat" w:hAnsi="GHEA Grapalat" w:cs="Sylfaen"/>
        </w:rPr>
      </w:pPr>
      <w:r w:rsidRPr="008D2394">
        <w:rPr>
          <w:rFonts w:ascii="GHEA Grapalat" w:hAnsi="GHEA Grapalat"/>
        </w:rPr>
        <w:t xml:space="preserve">Причем  обеспечение должно быть действительным как минимум  включительно до </w:t>
      </w:r>
      <w:r>
        <w:rPr>
          <w:rFonts w:ascii="GHEA Grapalat" w:hAnsi="GHEA Grapalat"/>
        </w:rPr>
        <w:t>20</w:t>
      </w:r>
      <w:r w:rsidRPr="008D2394">
        <w:rPr>
          <w:rFonts w:ascii="GHEA Grapalat" w:hAnsi="GHEA Grapalat"/>
        </w:rPr>
        <w:t xml:space="preserve">-го </w:t>
      </w:r>
      <w:r w:rsidR="005A180A" w:rsidRPr="008D2394">
        <w:rPr>
          <w:rFonts w:ascii="GHEA Grapalat" w:hAnsi="GHEA Grapalat"/>
        </w:rPr>
        <w:t>рабочего дня, следующего за днем полного принятия заказчиком результата выполнения договора</w:t>
      </w:r>
      <w:r w:rsidR="005A180A">
        <w:rPr>
          <w:rFonts w:ascii="GHEA Grapalat" w:hAnsi="GHEA Grapalat"/>
        </w:rPr>
        <w:t>.</w:t>
      </w:r>
      <w:r w:rsidR="00507599" w:rsidRPr="00507599">
        <w:rPr>
          <w:rFonts w:ascii="GHEA Grapalat" w:hAnsi="GHEA Grapalat"/>
          <w:vertAlign w:val="superscript"/>
        </w:rPr>
        <w:t>12.1</w:t>
      </w:r>
    </w:p>
    <w:p w14:paraId="2639E0AE" w14:textId="77777777" w:rsidR="00CD2651" w:rsidRPr="002E6E0C" w:rsidRDefault="00CD2651" w:rsidP="00CD2651">
      <w:pPr>
        <w:widowControl w:val="0"/>
        <w:tabs>
          <w:tab w:val="left" w:pos="1276"/>
        </w:tabs>
        <w:spacing w:after="160"/>
        <w:ind w:firstLine="567"/>
        <w:jc w:val="both"/>
        <w:rPr>
          <w:rFonts w:ascii="GHEA Grapalat" w:hAnsi="GHEA Grapalat" w:cs="Sylfaen"/>
        </w:rPr>
      </w:pPr>
      <w:r w:rsidRPr="002E6E0C">
        <w:rPr>
          <w:rFonts w:ascii="GHEA Grapalat" w:hAnsi="GHEA Grapalat" w:cs="Sylfaen"/>
        </w:rPr>
        <w:t xml:space="preserve">Если процедура закупки организована </w:t>
      </w:r>
      <w:r w:rsidR="00611C2E" w:rsidRPr="002E6E0C">
        <w:rPr>
          <w:rFonts w:ascii="GHEA Grapalat" w:hAnsi="GHEA Grapalat" w:cs="Sylfaen"/>
        </w:rPr>
        <w:t>по</w:t>
      </w:r>
      <w:r w:rsidRPr="002E6E0C">
        <w:rPr>
          <w:rFonts w:ascii="GHEA Grapalat" w:hAnsi="GHEA Grapalat" w:cs="Sylfaen"/>
        </w:rPr>
        <w:t xml:space="preserve"> лота</w:t>
      </w:r>
      <w:r w:rsidR="00611C2E" w:rsidRPr="002E6E0C">
        <w:rPr>
          <w:rFonts w:ascii="GHEA Grapalat" w:hAnsi="GHEA Grapalat" w:cs="Sylfaen"/>
        </w:rPr>
        <w:t>м</w:t>
      </w:r>
      <w:r w:rsidRPr="002E6E0C">
        <w:rPr>
          <w:rFonts w:ascii="GHEA Grapalat" w:hAnsi="GHEA Grapalat" w:cs="Sylfaen"/>
        </w:rPr>
        <w:t xml:space="preserve"> и участник признается отобранным участником по более чем одному лоту</w:t>
      </w:r>
      <w:r w:rsidR="00243CC0" w:rsidRPr="002E6E0C">
        <w:rPr>
          <w:rFonts w:ascii="GHEA Grapalat" w:hAnsi="GHEA Grapalat" w:cs="Sylfaen"/>
        </w:rPr>
        <w:t xml:space="preserve">, то он может предоставить обеспечение квалификации как </w:t>
      </w:r>
      <w:r w:rsidR="00243CC0" w:rsidRPr="002E6E0C">
        <w:rPr>
          <w:rFonts w:ascii="GHEA Grapalat" w:hAnsi="GHEA Grapalat"/>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Pr>
          <w:rFonts w:ascii="GHEA Grapalat" w:hAnsi="GHEA Grapalat"/>
        </w:rPr>
        <w:t xml:space="preserve"> к</w:t>
      </w:r>
      <w:r w:rsidR="00243CC0" w:rsidRPr="002E6E0C">
        <w:rPr>
          <w:rFonts w:ascii="GHEA Grapalat" w:hAnsi="GHEA Grapalat"/>
        </w:rPr>
        <w:t xml:space="preserve"> </w:t>
      </w:r>
      <w:r w:rsidR="004C098F">
        <w:rPr>
          <w:rFonts w:ascii="GHEA Grapalat" w:hAnsi="GHEA Grapalat"/>
        </w:rPr>
        <w:t xml:space="preserve">сумме цен закупок представленных лотов, </w:t>
      </w:r>
      <w:r w:rsidR="004C098F">
        <w:rPr>
          <w:rFonts w:ascii="GHEA Grapalat" w:hAnsi="GHEA Grapalat" w:cs="Sylfaen"/>
        </w:rPr>
        <w:t>с учетом требований абзаца «в» подпункта 1 пункта 32 Порядка</w:t>
      </w:r>
      <w:r w:rsidR="004C098F">
        <w:rPr>
          <w:rFonts w:ascii="GHEA Grapalat" w:hAnsi="GHEA Grapalat"/>
          <w:color w:val="000000" w:themeColor="text1"/>
        </w:rPr>
        <w:t>.</w:t>
      </w:r>
      <w:r w:rsidRPr="002E6E0C">
        <w:rPr>
          <w:rFonts w:ascii="GHEA Grapalat" w:hAnsi="GHEA Grapalat" w:cs="Sylfaen"/>
        </w:rPr>
        <w:t xml:space="preserve"> Обеспечение квалификации, представленное в виде наличных денег, должно быть перечислено на казначейский счет</w:t>
      </w:r>
      <w:r w:rsidRPr="002E6E0C">
        <w:rPr>
          <w:rFonts w:ascii="Courier New" w:hAnsi="Courier New" w:cs="Courier New"/>
        </w:rPr>
        <w:t> </w:t>
      </w:r>
      <w:r w:rsidRPr="002E6E0C">
        <w:rPr>
          <w:rFonts w:ascii="GHEA Grapalat" w:hAnsi="GHEA Grapalat" w:cs="Sylfaen"/>
        </w:rPr>
        <w:t xml:space="preserve">«900008000698» открытый в Центральном казначействе на имя </w:t>
      </w:r>
      <w:r w:rsidRPr="002E6E0C">
        <w:rPr>
          <w:rFonts w:ascii="GHEA Grapalat" w:hAnsi="GHEA Grapalat" w:cs="Sylfaen"/>
        </w:rPr>
        <w:lastRenderedPageBreak/>
        <w:t>уполномоченного органа.</w:t>
      </w:r>
    </w:p>
    <w:p w14:paraId="156D4855" w14:textId="77777777" w:rsidR="00C74E96" w:rsidRPr="000F2EA6" w:rsidRDefault="00C74E96" w:rsidP="00CD2651">
      <w:pPr>
        <w:widowControl w:val="0"/>
        <w:tabs>
          <w:tab w:val="left" w:pos="1276"/>
        </w:tabs>
        <w:spacing w:after="160"/>
        <w:ind w:firstLine="567"/>
        <w:jc w:val="both"/>
        <w:rPr>
          <w:rFonts w:ascii="GHEA Grapalat" w:hAnsi="GHEA Grapalat" w:cs="Sylfaen"/>
        </w:rPr>
      </w:pPr>
      <w:r w:rsidRPr="002E6E0C">
        <w:rPr>
          <w:rFonts w:ascii="GHEA Grapalat" w:hAnsi="GHEA Grapalat" w:cs="Sylfaen"/>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14:paraId="1C7CA58B" w14:textId="77777777" w:rsidR="00CD2651" w:rsidRDefault="00CD2651" w:rsidP="00CD2651">
      <w:pPr>
        <w:widowControl w:val="0"/>
        <w:tabs>
          <w:tab w:val="left" w:pos="1276"/>
        </w:tabs>
        <w:spacing w:after="160"/>
        <w:ind w:firstLine="567"/>
        <w:jc w:val="both"/>
        <w:rPr>
          <w:rFonts w:ascii="GHEA Grapalat" w:hAnsi="GHEA Grapalat"/>
        </w:rPr>
      </w:pPr>
      <w:r w:rsidRPr="00707948">
        <w:rPr>
          <w:rFonts w:ascii="GHEA Grapalat" w:hAnsi="GHEA Grapalat"/>
        </w:rPr>
        <w:t xml:space="preserve">Если выполнение договора поэтапное и выполнение каждого этапа </w:t>
      </w:r>
      <w:r w:rsidR="00707948" w:rsidRPr="00707948">
        <w:rPr>
          <w:rFonts w:ascii="GHEA Grapalat" w:hAnsi="GHEA Grapalat"/>
        </w:rPr>
        <w:t>непосредственно не взаимосвязано</w:t>
      </w:r>
      <w:r w:rsidRPr="00707948">
        <w:rPr>
          <w:rFonts w:ascii="GHEA Grapalat" w:hAnsi="GHEA Grapalat"/>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935401">
        <w:rPr>
          <w:rFonts w:ascii="GHEA Grapalat" w:hAnsi="GHEA Grapalat"/>
        </w:rPr>
        <w:t>в пропорции, исчисленной в отношении суммы этого этапа</w:t>
      </w:r>
      <w:r w:rsidRPr="00707948">
        <w:rPr>
          <w:rFonts w:ascii="GHEA Grapalat" w:hAnsi="GHEA Grapalat"/>
        </w:rPr>
        <w:t>.</w:t>
      </w:r>
    </w:p>
    <w:p w14:paraId="74E795F7" w14:textId="77777777" w:rsidR="00055FCF" w:rsidRDefault="00055FCF">
      <w:pPr>
        <w:rPr>
          <w:rFonts w:ascii="GHEA Grapalat" w:hAnsi="GHEA Grapalat"/>
        </w:rPr>
      </w:pPr>
      <w:r>
        <w:rPr>
          <w:rFonts w:ascii="GHEA Grapalat" w:hAnsi="GHEA Grapalat"/>
        </w:rPr>
        <w:t>--------------------------</w:t>
      </w:r>
    </w:p>
    <w:p w14:paraId="73712814" w14:textId="77777777" w:rsidR="00055FCF" w:rsidRPr="009F031B" w:rsidRDefault="00055FCF" w:rsidP="00055FCF">
      <w:pPr>
        <w:pStyle w:val="af2"/>
        <w:jc w:val="both"/>
        <w:rPr>
          <w:rFonts w:ascii="GHEA Grapalat" w:hAnsi="GHEA Grapalat"/>
          <w:i/>
        </w:rPr>
      </w:pPr>
      <w:r w:rsidRPr="009F031B">
        <w:rPr>
          <w:rFonts w:ascii="GHEA Grapalat" w:hAnsi="GHEA Grapalat"/>
          <w:i/>
        </w:rPr>
        <w:t>1</w:t>
      </w:r>
      <w:r w:rsidR="00682C6C" w:rsidRPr="009F031B">
        <w:rPr>
          <w:rFonts w:ascii="GHEA Grapalat" w:hAnsi="GHEA Grapalat"/>
          <w:i/>
        </w:rPr>
        <w:t>2</w:t>
      </w:r>
      <w:r w:rsidRPr="009F031B">
        <w:rPr>
          <w:rFonts w:ascii="GHEA Grapalat" w:hAnsi="GHEA Grapalat"/>
          <w:i/>
        </w:rPr>
        <w:t>.1 Если цена</w:t>
      </w:r>
      <w:r w:rsidR="002D7901">
        <w:rPr>
          <w:rFonts w:ascii="GHEA Grapalat" w:hAnsi="GHEA Grapalat"/>
          <w:i/>
        </w:rPr>
        <w:t xml:space="preserve"> закупки</w:t>
      </w:r>
      <w:r w:rsidRPr="009F031B">
        <w:rPr>
          <w:rFonts w:ascii="GHEA Grapalat" w:hAnsi="GHEA Grapalat"/>
          <w:i/>
        </w:rPr>
        <w:t xml:space="preserve"> данного лота по заявке на закупку</w:t>
      </w:r>
      <w:r w:rsidRPr="009F031B">
        <w:rPr>
          <w:rFonts w:ascii="Cambria Math" w:hAnsi="Cambria Math" w:cs="Cambria Math"/>
          <w:i/>
        </w:rPr>
        <w:t>․</w:t>
      </w:r>
    </w:p>
    <w:p w14:paraId="571B7123" w14:textId="77777777" w:rsidR="00055FCF" w:rsidRPr="009F031B" w:rsidRDefault="00055FCF" w:rsidP="00055FCF">
      <w:pPr>
        <w:pStyle w:val="af2"/>
        <w:jc w:val="both"/>
        <w:rPr>
          <w:rFonts w:ascii="GHEA Grapalat" w:hAnsi="GHEA Grapalat"/>
          <w:i/>
        </w:rPr>
      </w:pPr>
      <w:r w:rsidRPr="009F031B">
        <w:rPr>
          <w:rFonts w:ascii="GHEA Grapalat" w:hAnsi="GHEA Grapalat"/>
          <w:i/>
        </w:rPr>
        <w:t>-не превышает двадцатипятикратный размер базовой единицы закупок и предметом закупки не являются услуги по экспертизе проектной документации необходимой для выполнения строительных программ, то из настоящего абзаца исключаются слова "или гарантии, предоставленные банками "</w:t>
      </w:r>
      <w:r w:rsidRPr="009F031B">
        <w:rPr>
          <w:rFonts w:ascii="Cambria Math" w:hAnsi="Cambria Math" w:cs="Cambria Math"/>
          <w:i/>
        </w:rPr>
        <w:t>․</w:t>
      </w:r>
    </w:p>
    <w:p w14:paraId="52D03EE1" w14:textId="77777777" w:rsidR="00055FCF" w:rsidRPr="009F031B" w:rsidRDefault="00055FCF" w:rsidP="00055FCF">
      <w:pPr>
        <w:pStyle w:val="af2"/>
        <w:jc w:val="both"/>
        <w:rPr>
          <w:rFonts w:ascii="GHEA Grapalat" w:hAnsi="GHEA Grapalat"/>
          <w:i/>
        </w:rPr>
      </w:pPr>
      <w:r w:rsidRPr="009F031B">
        <w:rPr>
          <w:rFonts w:ascii="GHEA Grapalat" w:hAnsi="GHEA Grapalat"/>
          <w:i/>
        </w:rPr>
        <w:t xml:space="preserve">- не превышает </w:t>
      </w:r>
      <w:r w:rsidR="00D532B5" w:rsidRPr="00D532B5">
        <w:rPr>
          <w:rFonts w:ascii="GHEA Grapalat" w:hAnsi="GHEA Grapalat"/>
          <w:i/>
        </w:rPr>
        <w:t xml:space="preserve">восьмидесятикратный </w:t>
      </w:r>
      <w:r w:rsidRPr="009F031B">
        <w:rPr>
          <w:rFonts w:ascii="GHEA Grapalat" w:hAnsi="GHEA Grapalat"/>
          <w:i/>
        </w:rPr>
        <w:t>размер базовой единицы закупок, но более двадцатипятикратного или менее двадцатипятикратного размера, однако предметом закупки являются услуги экспертизы проектных документов, необходимых для выполнения строительных программ, то из настоящего абзаца исключаются слова " соглашения о неустойке (приложение 4</w:t>
      </w:r>
      <w:r w:rsidRPr="00D532B5">
        <w:rPr>
          <w:rFonts w:ascii="GHEA Grapalat" w:hAnsi="GHEA Grapalat"/>
          <w:i/>
        </w:rPr>
        <w:t>․</w:t>
      </w:r>
      <w:r w:rsidRPr="009F031B">
        <w:rPr>
          <w:rFonts w:ascii="GHEA Grapalat" w:hAnsi="GHEA Grapalat"/>
          <w:i/>
        </w:rPr>
        <w:t xml:space="preserve">2) </w:t>
      </w:r>
      <w:r w:rsidRPr="00D532B5">
        <w:rPr>
          <w:rFonts w:ascii="GHEA Grapalat" w:hAnsi="GHEA Grapalat"/>
          <w:i/>
        </w:rPr>
        <w:t>или</w:t>
      </w:r>
      <w:r w:rsidRPr="009F031B">
        <w:rPr>
          <w:rFonts w:ascii="GHEA Grapalat" w:hAnsi="GHEA Grapalat"/>
          <w:i/>
        </w:rPr>
        <w:t xml:space="preserve">", </w:t>
      </w:r>
      <w:r w:rsidRPr="00D532B5">
        <w:rPr>
          <w:rFonts w:ascii="GHEA Grapalat" w:hAnsi="GHEA Grapalat"/>
          <w:i/>
        </w:rPr>
        <w:t>а</w:t>
      </w:r>
      <w:r w:rsidRPr="009F031B">
        <w:rPr>
          <w:rFonts w:ascii="GHEA Grapalat" w:hAnsi="GHEA Grapalat"/>
          <w:i/>
        </w:rPr>
        <w:t xml:space="preserve"> </w:t>
      </w:r>
      <w:r w:rsidRPr="00D532B5">
        <w:rPr>
          <w:rFonts w:ascii="GHEA Grapalat" w:hAnsi="GHEA Grapalat"/>
          <w:i/>
        </w:rPr>
        <w:t>число</w:t>
      </w:r>
      <w:r w:rsidRPr="009F031B">
        <w:rPr>
          <w:rFonts w:ascii="GHEA Grapalat" w:hAnsi="GHEA Grapalat"/>
          <w:i/>
        </w:rPr>
        <w:t xml:space="preserve"> " 20 "</w:t>
      </w:r>
      <w:r w:rsidRPr="00D532B5">
        <w:rPr>
          <w:rFonts w:ascii="GHEA Grapalat" w:hAnsi="GHEA Grapalat"/>
          <w:i/>
        </w:rPr>
        <w:t>заменяется</w:t>
      </w:r>
      <w:r w:rsidRPr="009F031B">
        <w:rPr>
          <w:rFonts w:ascii="GHEA Grapalat" w:hAnsi="GHEA Grapalat"/>
          <w:i/>
        </w:rPr>
        <w:t xml:space="preserve"> </w:t>
      </w:r>
      <w:r w:rsidRPr="00D532B5">
        <w:rPr>
          <w:rFonts w:ascii="GHEA Grapalat" w:hAnsi="GHEA Grapalat"/>
          <w:i/>
        </w:rPr>
        <w:t>числом</w:t>
      </w:r>
      <w:r w:rsidRPr="009F031B">
        <w:rPr>
          <w:rFonts w:ascii="GHEA Grapalat" w:hAnsi="GHEA Grapalat"/>
          <w:i/>
        </w:rPr>
        <w:t xml:space="preserve"> "90".</w:t>
      </w:r>
    </w:p>
    <w:p w14:paraId="1A091E8C" w14:textId="77777777" w:rsidR="00055FCF" w:rsidRPr="009F031B" w:rsidRDefault="00055FCF" w:rsidP="00055FCF">
      <w:pPr>
        <w:pStyle w:val="af2"/>
        <w:jc w:val="both"/>
        <w:rPr>
          <w:rFonts w:ascii="GHEA Grapalat" w:hAnsi="GHEA Grapalat"/>
          <w:i/>
        </w:rPr>
      </w:pPr>
      <w:r w:rsidRPr="009F031B">
        <w:rPr>
          <w:rFonts w:ascii="GHEA Grapalat" w:hAnsi="GHEA Grapalat"/>
          <w:i/>
        </w:rPr>
        <w:t xml:space="preserve">- превышает </w:t>
      </w:r>
      <w:r w:rsidR="00D532B5" w:rsidRPr="00D532B5">
        <w:rPr>
          <w:rFonts w:ascii="GHEA Grapalat" w:hAnsi="GHEA Grapalat"/>
          <w:i/>
        </w:rPr>
        <w:t>восьмидесятикратный</w:t>
      </w:r>
      <w:r w:rsidRPr="009F031B">
        <w:rPr>
          <w:rFonts w:ascii="GHEA Grapalat" w:hAnsi="GHEA Grapalat"/>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14:paraId="6AE5AE68" w14:textId="77777777" w:rsidR="00CD2651" w:rsidRPr="00D532B5" w:rsidRDefault="00055FCF">
      <w:pPr>
        <w:rPr>
          <w:rFonts w:ascii="GHEA Grapalat" w:hAnsi="GHEA Grapalat"/>
          <w:i/>
          <w:sz w:val="20"/>
          <w:szCs w:val="20"/>
        </w:rPr>
      </w:pPr>
      <w:r w:rsidRPr="00D532B5">
        <w:rPr>
          <w:rFonts w:ascii="GHEA Grapalat" w:hAnsi="GHEA Grapalat"/>
          <w:i/>
          <w:sz w:val="20"/>
          <w:szCs w:val="20"/>
        </w:rPr>
        <w:t xml:space="preserve">  </w:t>
      </w:r>
    </w:p>
    <w:p w14:paraId="0860CBEA" w14:textId="77777777" w:rsidR="00816D27" w:rsidRDefault="00816D27">
      <w:pPr>
        <w:rPr>
          <w:rFonts w:ascii="GHEA Grapalat" w:hAnsi="GHEA Grapalat" w:cs="Sylfaen"/>
        </w:rPr>
      </w:pPr>
      <w:r>
        <w:rPr>
          <w:rFonts w:ascii="GHEA Grapalat" w:hAnsi="GHEA Grapalat" w:cs="Sylfaen"/>
        </w:rPr>
        <w:br w:type="page"/>
      </w:r>
    </w:p>
    <w:p w14:paraId="0F311796" w14:textId="77777777" w:rsidR="00786738" w:rsidRPr="00707948" w:rsidRDefault="00786738" w:rsidP="00786738">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lastRenderedPageBreak/>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Pr>
          <w:rFonts w:ascii="GHEA Grapalat" w:hAnsi="GHEA Grapalat" w:cs="Sylfaen"/>
        </w:rPr>
        <w:t>.</w:t>
      </w:r>
    </w:p>
    <w:p w14:paraId="69629B19" w14:textId="77777777" w:rsidR="002406D8" w:rsidRPr="00853D2D" w:rsidRDefault="002406D8" w:rsidP="00B46D58">
      <w:pPr>
        <w:widowControl w:val="0"/>
        <w:tabs>
          <w:tab w:val="left" w:pos="1276"/>
        </w:tabs>
        <w:spacing w:after="160"/>
        <w:ind w:firstLine="567"/>
        <w:jc w:val="both"/>
        <w:rPr>
          <w:rFonts w:ascii="GHEA Grapalat" w:hAnsi="GHEA Grapalat" w:cs="Sylfaen"/>
        </w:rPr>
      </w:pPr>
      <w:r w:rsidRPr="00853D2D">
        <w:rPr>
          <w:rFonts w:ascii="GHEA Grapalat" w:hAnsi="GHEA Grapalat" w:cs="Sylfaen"/>
        </w:rPr>
        <w:t>Обеспечение квалификации не подлежит возврату, если лицо, представившее его, нарушает предусмотренное договором</w:t>
      </w:r>
      <w:r w:rsidR="007D0757" w:rsidRPr="00853D2D">
        <w:rPr>
          <w:rFonts w:ascii="GHEA Grapalat" w:hAnsi="GHEA Grapalat" w:cs="Sylfaen"/>
        </w:rPr>
        <w:t xml:space="preserve"> </w:t>
      </w:r>
      <w:r w:rsidRPr="00853D2D">
        <w:rPr>
          <w:rFonts w:ascii="GHEA Grapalat" w:hAnsi="GHEA Grapalat" w:cs="Sylfaen"/>
        </w:rPr>
        <w:t xml:space="preserve"> обязательство, которое влечет за собой одностороннее расторжение договора заказчиком.</w:t>
      </w:r>
    </w:p>
    <w:p w14:paraId="06E50479" w14:textId="73140BD0" w:rsidR="00366C4E" w:rsidRPr="00853D2D" w:rsidRDefault="00030D40" w:rsidP="00B46D58">
      <w:pPr>
        <w:widowControl w:val="0"/>
        <w:tabs>
          <w:tab w:val="left" w:pos="1276"/>
        </w:tabs>
        <w:spacing w:after="160"/>
        <w:ind w:firstLine="567"/>
        <w:jc w:val="both"/>
        <w:rPr>
          <w:rFonts w:ascii="GHEA Grapalat" w:hAnsi="GHEA Grapalat"/>
        </w:rPr>
      </w:pPr>
      <w:r w:rsidRPr="00853D2D">
        <w:rPr>
          <w:rFonts w:ascii="GHEA Grapalat" w:hAnsi="GHEA Grapalat"/>
        </w:rPr>
        <w:t>10.</w:t>
      </w:r>
      <w:r w:rsidR="001723D6" w:rsidRPr="00853D2D">
        <w:rPr>
          <w:rFonts w:ascii="GHEA Grapalat" w:hAnsi="GHEA Grapalat"/>
        </w:rPr>
        <w:t>3</w:t>
      </w:r>
      <w:r w:rsidR="00DC30CC" w:rsidRPr="00853D2D">
        <w:rPr>
          <w:rFonts w:ascii="GHEA Grapalat" w:hAnsi="GHEA Grapalat"/>
        </w:rPr>
        <w:t>.</w:t>
      </w:r>
      <w:r w:rsidR="00DC30CC" w:rsidRPr="00853D2D">
        <w:rPr>
          <w:rFonts w:ascii="GHEA Grapalat" w:hAnsi="GHEA Grapalat"/>
        </w:rPr>
        <w:tab/>
      </w:r>
      <w:r w:rsidRPr="00853D2D">
        <w:rPr>
          <w:rFonts w:ascii="GHEA Grapalat" w:hAnsi="GHEA Grapalat"/>
        </w:rPr>
        <w:t xml:space="preserve">Размер обеспечения договора составляет 10 процентов от </w:t>
      </w:r>
      <w:r w:rsidR="00571554">
        <w:rPr>
          <w:rFonts w:ascii="GHEA Grapalat" w:hAnsi="GHEA Grapalat"/>
        </w:rPr>
        <w:t xml:space="preserve">цены </w:t>
      </w:r>
      <w:r w:rsidR="00A01774">
        <w:rPr>
          <w:rFonts w:ascii="GHEA Grapalat" w:hAnsi="GHEA Grapalat"/>
        </w:rPr>
        <w:t>закупки</w:t>
      </w:r>
      <w:r w:rsidR="00A01774" w:rsidRPr="001775FE">
        <w:rPr>
          <w:rFonts w:ascii="GHEA Grapalat" w:hAnsi="GHEA Grapalat"/>
        </w:rPr>
        <w:t xml:space="preserve">. </w:t>
      </w:r>
      <w:r w:rsidR="00A01774" w:rsidRPr="002C42AD">
        <w:rPr>
          <w:rFonts w:ascii="GHEA Grapalat" w:hAnsi="GHEA Grapalat"/>
        </w:rPr>
        <w:t xml:space="preserve">Если цена закупки </w:t>
      </w:r>
      <w:r w:rsidR="003A7D5F">
        <w:rPr>
          <w:rFonts w:ascii="GHEA Grapalat" w:hAnsi="GHEA Grapalat"/>
        </w:rPr>
        <w:t>услу</w:t>
      </w:r>
      <w:r w:rsidR="00567245">
        <w:rPr>
          <w:rFonts w:ascii="GHEA Grapalat" w:hAnsi="GHEA Grapalat"/>
        </w:rPr>
        <w:t>г</w:t>
      </w:r>
      <w:r w:rsidR="00A01774" w:rsidRPr="002C42AD">
        <w:rPr>
          <w:rFonts w:ascii="GHEA Grapalat" w:hAnsi="GHEA Grapalat"/>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853D2D">
        <w:rPr>
          <w:rFonts w:ascii="GHEA Grapalat" w:hAnsi="GHEA Grapalat"/>
        </w:rPr>
        <w:t xml:space="preserve">. </w:t>
      </w:r>
      <w:r w:rsidR="001723D6" w:rsidRPr="00853D2D">
        <w:rPr>
          <w:rFonts w:ascii="GHEA Grapalat" w:hAnsi="GHEA Grapalat"/>
        </w:rPr>
        <w:t xml:space="preserve">Обеспечение </w:t>
      </w:r>
      <w:r w:rsidR="00896AAF" w:rsidRPr="00853D2D">
        <w:rPr>
          <w:rFonts w:ascii="GHEA Grapalat" w:hAnsi="GHEA Grapalat"/>
        </w:rPr>
        <w:t>договора</w:t>
      </w:r>
      <w:r w:rsidR="001723D6" w:rsidRPr="00853D2D">
        <w:rPr>
          <w:rFonts w:ascii="GHEA Grapalat" w:hAnsi="GHEA Grapalat"/>
        </w:rPr>
        <w:t xml:space="preserve"> представляется в </w:t>
      </w:r>
      <w:r w:rsidR="005876A3" w:rsidRPr="00853D2D">
        <w:rPr>
          <w:rFonts w:ascii="GHEA Grapalat" w:hAnsi="GHEA Grapalat"/>
        </w:rPr>
        <w:t>виде</w:t>
      </w:r>
      <w:r w:rsidR="001723D6" w:rsidRPr="00853D2D">
        <w:rPr>
          <w:rFonts w:ascii="GHEA Grapalat" w:hAnsi="GHEA Grapalat"/>
        </w:rPr>
        <w:t xml:space="preserve"> </w:t>
      </w:r>
      <w:r w:rsidR="008B4885" w:rsidRPr="00C67FAB">
        <w:rPr>
          <w:rFonts w:ascii="GHEA Grapalat" w:hAnsi="GHEA Grapalat"/>
          <w:i/>
        </w:rPr>
        <w:t xml:space="preserve">в одностороннем порядке утвержденного заявления-в виде неустойки </w:t>
      </w:r>
      <w:r w:rsidR="008B4885" w:rsidRPr="00B66201">
        <w:rPr>
          <w:rFonts w:ascii="GHEA Grapalat" w:hAnsi="GHEA Grapalat"/>
          <w:i/>
        </w:rPr>
        <w:t>(приложение 5.1) или</w:t>
      </w:r>
      <w:r w:rsidR="008B4885" w:rsidRPr="00C67FAB">
        <w:rPr>
          <w:rFonts w:ascii="GHEA Grapalat" w:hAnsi="GHEA Grapalat"/>
          <w:i/>
        </w:rPr>
        <w:t xml:space="preserve"> наличных денег</w:t>
      </w:r>
      <w:r w:rsidR="008B4885" w:rsidRPr="00853D2D">
        <w:rPr>
          <w:rStyle w:val="af6"/>
          <w:rFonts w:ascii="GHEA Grapalat" w:hAnsi="GHEA Grapalat"/>
        </w:rPr>
        <w:t xml:space="preserve"> </w:t>
      </w:r>
      <w:r w:rsidR="00C019F8" w:rsidRPr="00853D2D">
        <w:rPr>
          <w:rStyle w:val="af6"/>
          <w:rFonts w:ascii="GHEA Grapalat" w:hAnsi="GHEA Grapalat"/>
        </w:rPr>
        <w:footnoteReference w:customMarkFollows="1" w:id="5"/>
        <w:t>12</w:t>
      </w:r>
      <w:r w:rsidR="00375E5E" w:rsidRPr="00853D2D">
        <w:rPr>
          <w:rFonts w:ascii="GHEA Grapalat" w:hAnsi="GHEA Grapalat"/>
        </w:rPr>
        <w:t>.</w:t>
      </w:r>
    </w:p>
    <w:p w14:paraId="1AE94923" w14:textId="77777777" w:rsidR="0011249D" w:rsidRDefault="0058395E" w:rsidP="00B46D58">
      <w:pPr>
        <w:widowControl w:val="0"/>
        <w:tabs>
          <w:tab w:val="left" w:pos="1276"/>
        </w:tabs>
        <w:spacing w:after="160"/>
        <w:ind w:firstLine="567"/>
        <w:jc w:val="both"/>
        <w:rPr>
          <w:rFonts w:ascii="GHEA Grapalat" w:hAnsi="GHEA Grapalat"/>
        </w:rPr>
      </w:pPr>
      <w:r w:rsidRPr="00AA515D">
        <w:rPr>
          <w:rFonts w:ascii="GHEA Grapalat" w:hAnsi="GHEA Grapalat"/>
        </w:rPr>
        <w:t xml:space="preserve">Если процедура закупки организована </w:t>
      </w:r>
      <w:r w:rsidR="0011249D" w:rsidRPr="00AA515D">
        <w:rPr>
          <w:rFonts w:ascii="GHEA Grapalat" w:hAnsi="GHEA Grapalat"/>
        </w:rPr>
        <w:t xml:space="preserve">по лотам и участник признается отобранным участником по более чем одному лоту, </w:t>
      </w:r>
      <w:r w:rsidR="0011249D" w:rsidRPr="00AA515D">
        <w:rPr>
          <w:rFonts w:ascii="GHEA Grapalat" w:hAnsi="GHEA Grapalat" w:cs="Sylfaen"/>
        </w:rPr>
        <w:t xml:space="preserve">то он может предоставить обеспечение </w:t>
      </w:r>
      <w:r w:rsidR="0075486A" w:rsidRPr="00AA515D">
        <w:rPr>
          <w:rFonts w:ascii="GHEA Grapalat" w:hAnsi="GHEA Grapalat" w:cs="Sylfaen"/>
        </w:rPr>
        <w:t>догогвора</w:t>
      </w:r>
      <w:r w:rsidR="0011249D" w:rsidRPr="00AA515D">
        <w:rPr>
          <w:rFonts w:ascii="GHEA Grapalat" w:hAnsi="GHEA Grapalat" w:cs="Sylfaen"/>
        </w:rPr>
        <w:t xml:space="preserve"> как </w:t>
      </w:r>
      <w:r w:rsidR="0011249D" w:rsidRPr="00AA515D">
        <w:rPr>
          <w:rFonts w:ascii="GHEA Grapalat" w:hAnsi="GHEA Grapalat"/>
        </w:rPr>
        <w:t xml:space="preserve">для каждого лота в отдельности, так и одно обеспечение - для всех лотов. При представлении одного обеспечения </w:t>
      </w:r>
      <w:r w:rsidR="0075486A" w:rsidRPr="00AA515D">
        <w:rPr>
          <w:rFonts w:ascii="GHEA Grapalat" w:hAnsi="GHEA Grapalat"/>
        </w:rPr>
        <w:t>догогвора</w:t>
      </w:r>
      <w:r w:rsidR="0011249D" w:rsidRPr="00AA515D">
        <w:rPr>
          <w:rFonts w:ascii="GHEA Grapalat" w:hAnsi="GHEA Grapalat"/>
        </w:rPr>
        <w:t xml:space="preserve"> его сумма исчисляется по отношению </w:t>
      </w:r>
      <w:r w:rsidR="000D2C9D" w:rsidRPr="00AA515D">
        <w:rPr>
          <w:rFonts w:ascii="GHEA Grapalat" w:hAnsi="GHEA Grapalat" w:cs="Sylfaen"/>
        </w:rPr>
        <w:t>к сумме цен закупок представленных лотов</w:t>
      </w:r>
      <w:r w:rsidR="000D2C9D" w:rsidRPr="00AA515D">
        <w:rPr>
          <w:rFonts w:ascii="GHEA Grapalat" w:hAnsi="GHEA Grapalat"/>
          <w:color w:val="FF0000"/>
        </w:rPr>
        <w:t xml:space="preserve"> </w:t>
      </w:r>
      <w:r w:rsidR="000D2C9D" w:rsidRPr="00AA515D">
        <w:rPr>
          <w:rFonts w:ascii="GHEA Grapalat" w:hAnsi="GHEA Grapalat"/>
          <w:color w:val="000000" w:themeColor="text1"/>
        </w:rPr>
        <w:t>с учетом требований 9-ого подпункта 32-ого пункта</w:t>
      </w:r>
      <w:r w:rsidR="0011249D" w:rsidRPr="00AA515D">
        <w:rPr>
          <w:rFonts w:ascii="GHEA Grapalat" w:hAnsi="GHEA Grapalat"/>
        </w:rPr>
        <w:t>.</w:t>
      </w:r>
      <w:r w:rsidR="0011249D">
        <w:rPr>
          <w:rFonts w:ascii="GHEA Grapalat" w:hAnsi="GHEA Grapalat"/>
        </w:rPr>
        <w:t xml:space="preserve"> </w:t>
      </w:r>
    </w:p>
    <w:p w14:paraId="02A77984" w14:textId="65060C6D" w:rsidR="00E969ED" w:rsidRPr="00DC30CC" w:rsidRDefault="00740EF5"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0011249D">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8B4885">
        <w:rPr>
          <w:rFonts w:ascii="GHEA Grapalat" w:hAnsi="GHEA Grapalat"/>
        </w:rPr>
        <w:t>2</w:t>
      </w:r>
      <w:r w:rsidR="00963991">
        <w:rPr>
          <w:rFonts w:ascii="GHEA Grapalat" w:hAnsi="GHEA Grapalat"/>
        </w:rPr>
        <w:t>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6DED8076"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4B6621F6" w14:textId="77777777" w:rsidR="00D32092" w:rsidRPr="00BC2673" w:rsidRDefault="004A0321" w:rsidP="00B46D58">
      <w:pPr>
        <w:widowControl w:val="0"/>
        <w:tabs>
          <w:tab w:val="left" w:pos="1276"/>
        </w:tabs>
        <w:spacing w:after="160"/>
        <w:ind w:firstLine="567"/>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 xml:space="preserve">сли процедура закупки организована на основании части 6 статьи 15 Закона, и на момент возникновения правомочия по </w:t>
      </w:r>
      <w:r w:rsidR="0076763C" w:rsidRPr="009044F1">
        <w:rPr>
          <w:rFonts w:ascii="GHEA Grapalat" w:hAnsi="GHEA Grapalat"/>
        </w:rPr>
        <w:lastRenderedPageBreak/>
        <w:t>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 xml:space="preserve">на момент возникновения правомочия </w:t>
      </w:r>
      <w:r w:rsidR="006D7219" w:rsidRPr="00A21022">
        <w:rPr>
          <w:rFonts w:ascii="GHEA Grapalat" w:hAnsi="GHEA Grapalat"/>
        </w:rPr>
        <w:t>по заключению договора</w:t>
      </w:r>
      <w:r w:rsidR="00111EF8" w:rsidRPr="00A21022">
        <w:rPr>
          <w:rFonts w:ascii="GHEA Grapalat" w:hAnsi="GHEA Grapalat"/>
        </w:rPr>
        <w:t xml:space="preserve"> </w:t>
      </w:r>
      <w:r w:rsidR="00D32092" w:rsidRPr="00A21022">
        <w:rPr>
          <w:rFonts w:ascii="GHEA Grapalat" w:hAnsi="GHEA Grapalat" w:cs="Sylfaen"/>
        </w:rPr>
        <w:t xml:space="preserve">предусмотренные финансовые средства превышают </w:t>
      </w:r>
      <w:r w:rsidR="001D421C" w:rsidRPr="00A21022">
        <w:rPr>
          <w:rFonts w:ascii="GHEA Grapalat" w:hAnsi="GHEA Grapalat" w:cs="Sylfaen"/>
        </w:rPr>
        <w:t>25</w:t>
      </w:r>
      <w:r w:rsidR="00D32092" w:rsidRPr="00A21022">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4C43A3" w:rsidRPr="00A21022">
        <w:rPr>
          <w:rFonts w:ascii="GHEA Grapalat" w:hAnsi="GHEA Grapalat" w:cs="Sylfaen"/>
        </w:rPr>
        <w:t xml:space="preserve">я </w:t>
      </w:r>
      <w:r w:rsidR="00D32092" w:rsidRPr="00A21022">
        <w:rPr>
          <w:rFonts w:ascii="GHEA Grapalat" w:hAnsi="GHEA Grapalat" w:cs="Sylfaen"/>
        </w:rPr>
        <w:t xml:space="preserve"> договора</w:t>
      </w:r>
      <w:r w:rsidR="004C43A3" w:rsidRPr="00A21022">
        <w:rPr>
          <w:rFonts w:ascii="GHEA Grapalat" w:hAnsi="GHEA Grapalat" w:cs="Sylfaen"/>
        </w:rPr>
        <w:t xml:space="preserve"> и квалификации</w:t>
      </w:r>
      <w:r w:rsidR="00D32092" w:rsidRPr="00A21022">
        <w:rPr>
          <w:rFonts w:ascii="GHEA Grapalat" w:hAnsi="GHEA Grapalat" w:cs="Sylfaen"/>
        </w:rPr>
        <w:t xml:space="preserve">, по части выделенных финансовых средств, представляется в </w:t>
      </w:r>
      <w:r w:rsidR="00D32092" w:rsidRPr="00BF1915">
        <w:rPr>
          <w:rFonts w:ascii="GHEA Grapalat" w:hAnsi="GHEA Grapalat" w:cs="Sylfaen"/>
        </w:rPr>
        <w:t xml:space="preserve">виде </w:t>
      </w:r>
      <w:r w:rsidR="00A15EF7" w:rsidRPr="00BF1915">
        <w:rPr>
          <w:rFonts w:ascii="GHEA Grapalat" w:hAnsi="GHEA Grapalat" w:cs="Sylfaen"/>
        </w:rPr>
        <w:t>банковской</w:t>
      </w:r>
      <w:r w:rsidR="00A15EF7">
        <w:rPr>
          <w:rFonts w:ascii="GHEA Grapalat" w:hAnsi="GHEA Grapalat" w:cs="Sylfaen"/>
        </w:rPr>
        <w:t xml:space="preserve"> </w:t>
      </w:r>
      <w:r w:rsidR="00D32092" w:rsidRPr="00A21022">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C2673" w:rsidRPr="00A21022">
        <w:rPr>
          <w:rFonts w:ascii="GHEA Grapalat" w:hAnsi="GHEA Grapalat" w:cs="Sylfaen"/>
        </w:rPr>
        <w:t>.</w:t>
      </w:r>
    </w:p>
    <w:p w14:paraId="65A52AAA" w14:textId="77777777" w:rsidR="00F87942" w:rsidRPr="00625529" w:rsidRDefault="00F87942" w:rsidP="00F87942">
      <w:pPr>
        <w:widowControl w:val="0"/>
        <w:tabs>
          <w:tab w:val="left" w:pos="1276"/>
        </w:tabs>
        <w:spacing w:after="160"/>
        <w:ind w:firstLine="567"/>
        <w:jc w:val="both"/>
        <w:rPr>
          <w:rFonts w:ascii="GHEA Grapalat" w:hAnsi="GHEA Grapalat"/>
          <w:i/>
        </w:rPr>
      </w:pPr>
      <w:r w:rsidRPr="009044F1">
        <w:rPr>
          <w:rFonts w:ascii="GHEA Grapalat" w:hAnsi="GHEA Grapalat"/>
        </w:rPr>
        <w:t>10.</w:t>
      </w:r>
      <w:r>
        <w:rPr>
          <w:rFonts w:ascii="GHEA Grapalat" w:hAnsi="GHEA Grapalat"/>
        </w:rPr>
        <w:t>5</w:t>
      </w:r>
      <w:r w:rsidRPr="003E194D">
        <w:rPr>
          <w:rFonts w:ascii="GHEA Grapalat" w:hAnsi="GHEA Grapalat"/>
        </w:rPr>
        <w:t>.</w:t>
      </w:r>
      <w:r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Pr>
          <w:rFonts w:ascii="GHEA Grapalat" w:hAnsi="GHEA Grapalat"/>
        </w:rPr>
        <w:t xml:space="preserve"> </w:t>
      </w:r>
      <w:r w:rsidRPr="001647D2">
        <w:rPr>
          <w:rFonts w:ascii="GHEA Grapalat" w:hAnsi="GHEA Grapalat"/>
        </w:rPr>
        <w:t>(</w:t>
      </w:r>
      <w:r>
        <w:rPr>
          <w:rFonts w:ascii="GHEA Grapalat" w:hAnsi="GHEA Grapalat"/>
        </w:rPr>
        <w:t>П</w:t>
      </w:r>
      <w:r w:rsidRPr="001647D2">
        <w:rPr>
          <w:rFonts w:ascii="GHEA Grapalat" w:hAnsi="GHEA Grapalat"/>
        </w:rPr>
        <w:t xml:space="preserve">риложение </w:t>
      </w:r>
      <w:r>
        <w:rPr>
          <w:rFonts w:ascii="GHEA Grapalat" w:hAnsi="GHEA Grapalat"/>
        </w:rPr>
        <w:t>5.2</w:t>
      </w:r>
      <w:r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14:paraId="0C62B5AB" w14:textId="77777777" w:rsidR="00F87942" w:rsidRPr="009044F1" w:rsidRDefault="00F87942" w:rsidP="00F87942">
      <w:pPr>
        <w:widowControl w:val="0"/>
        <w:tabs>
          <w:tab w:val="left" w:pos="1276"/>
        </w:tabs>
        <w:spacing w:after="160"/>
        <w:ind w:firstLine="567"/>
        <w:jc w:val="both"/>
        <w:rPr>
          <w:rFonts w:ascii="GHEA Grapalat" w:hAnsi="GHEA Grapalat"/>
        </w:rPr>
      </w:pPr>
      <w:r w:rsidRPr="009044F1">
        <w:rPr>
          <w:rFonts w:ascii="GHEA Grapalat" w:hAnsi="GHEA Grapalat"/>
        </w:rPr>
        <w:t>10.</w:t>
      </w:r>
      <w:r>
        <w:rPr>
          <w:rFonts w:ascii="GHEA Grapalat" w:hAnsi="GHEA Grapalat"/>
        </w:rPr>
        <w:t>6</w:t>
      </w:r>
      <w:r w:rsidRPr="003E194D">
        <w:rPr>
          <w:rFonts w:ascii="GHEA Grapalat" w:hAnsi="GHEA Grapalat"/>
        </w:rPr>
        <w:t>.</w:t>
      </w:r>
      <w:r w:rsidRPr="009044F1">
        <w:rPr>
          <w:rFonts w:ascii="GHEA Grapalat" w:hAnsi="GHEA Grapalat"/>
        </w:rPr>
        <w:t xml:space="preserve"> Если в рамках процедуры закупки, организованной по лотам</w:t>
      </w:r>
      <w:r>
        <w:rPr>
          <w:rFonts w:ascii="GHEA Grapalat" w:hAnsi="GHEA Grapalat"/>
        </w:rPr>
        <w:t xml:space="preserve"> </w:t>
      </w:r>
      <w:r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Pr>
          <w:rFonts w:ascii="GHEA Grapalat" w:hAnsi="GHEA Grapalat"/>
        </w:rPr>
        <w:t>я квалификации и</w:t>
      </w:r>
      <w:r w:rsidRPr="009044F1">
        <w:rPr>
          <w:rFonts w:ascii="GHEA Grapalat" w:hAnsi="GHEA Grapalat"/>
        </w:rPr>
        <w:t xml:space="preserve"> договора выплачива</w:t>
      </w:r>
      <w:r>
        <w:rPr>
          <w:rFonts w:ascii="GHEA Grapalat" w:hAnsi="GHEA Grapalat"/>
        </w:rPr>
        <w:t>ю</w:t>
      </w:r>
      <w:r w:rsidRPr="009044F1">
        <w:rPr>
          <w:rFonts w:ascii="GHEA Grapalat" w:hAnsi="GHEA Grapalat"/>
        </w:rPr>
        <w:t>тся в размере суммы, исчисленной только за этот лот</w:t>
      </w:r>
      <w:r>
        <w:rPr>
          <w:rFonts w:ascii="GHEA Grapalat" w:hAnsi="GHEA Grapalat"/>
        </w:rPr>
        <w:t>.</w:t>
      </w:r>
    </w:p>
    <w:p w14:paraId="41E028E7" w14:textId="77777777" w:rsidR="00F87942" w:rsidRDefault="00F87942" w:rsidP="00F87942">
      <w:pPr>
        <w:rPr>
          <w:rFonts w:ascii="GHEA Grapalat" w:hAnsi="GHEA Grapalat"/>
          <w:b/>
        </w:rPr>
      </w:pPr>
      <w:r>
        <w:rPr>
          <w:rFonts w:ascii="GHEA Grapalat" w:hAnsi="GHEA Grapalat"/>
          <w:b/>
        </w:rPr>
        <w:t xml:space="preserve">                         </w:t>
      </w:r>
    </w:p>
    <w:p w14:paraId="4F8E0035" w14:textId="77777777" w:rsidR="00F87942" w:rsidRDefault="00F87942" w:rsidP="00F87942">
      <w:pPr>
        <w:widowControl w:val="0"/>
        <w:tabs>
          <w:tab w:val="left" w:pos="1134"/>
        </w:tabs>
        <w:spacing w:after="160"/>
        <w:ind w:firstLine="567"/>
        <w:jc w:val="both"/>
        <w:rPr>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Pr>
          <w:rFonts w:ascii="GHEA Grapalat" w:hAnsi="GHEA Grapalat"/>
        </w:rPr>
        <w:t xml:space="preserve">в письменной форме </w:t>
      </w:r>
      <w:r w:rsidRPr="0074650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Pr>
          <w:rFonts w:ascii="GHEA Grapalat" w:hAnsi="GHEA Grapalat"/>
        </w:rPr>
        <w:t>пяти</w:t>
      </w:r>
      <w:r w:rsidRPr="0074650E">
        <w:rPr>
          <w:rFonts w:ascii="GHEA Grapalat" w:hAnsi="GHEA Grapalat"/>
        </w:rPr>
        <w:t xml:space="preserve"> рабочих дней, следующих за днем возникновения основания для вылаты </w:t>
      </w:r>
      <w:r w:rsidRPr="00F2342B">
        <w:rPr>
          <w:rFonts w:ascii="GHEA Grapalat" w:hAnsi="GHEA Grapalat"/>
        </w:rPr>
        <w:t>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письменнов течение двух рабочих дней после получения</w:t>
      </w:r>
      <w:r w:rsidRPr="0074650E">
        <w:rPr>
          <w:rFonts w:ascii="GHEA Grapalat" w:hAnsi="GHEA Grapalat"/>
        </w:rPr>
        <w:t xml:space="preserve"> отказа.</w:t>
      </w:r>
    </w:p>
    <w:p w14:paraId="15AAC660" w14:textId="77777777" w:rsidR="00F87942" w:rsidRPr="00F2342B" w:rsidRDefault="00F87942" w:rsidP="00F8794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Pr>
          <w:rFonts w:ascii="GHEA Grapalat" w:hAnsi="GHEA Grapalat"/>
          <w:lang w:val="hy-AM"/>
        </w:rPr>
        <w:t xml:space="preserve">           </w:t>
      </w:r>
      <w:r w:rsidRPr="00F2342B">
        <w:rPr>
          <w:rFonts w:ascii="GHEA Grapalat" w:hAnsi="GHEA Grapalat"/>
        </w:rPr>
        <w:t xml:space="preserve">10.8 </w:t>
      </w:r>
      <w:r w:rsidRPr="00F2342B">
        <w:rPr>
          <w:rFonts w:ascii="GHEA Grapalat" w:hAnsi="GHEA Grapalat" w:hint="eastAsia"/>
        </w:rPr>
        <w:t>О</w:t>
      </w:r>
      <w:r w:rsidRPr="00F2342B">
        <w:rPr>
          <w:rFonts w:ascii="GHEA Grapalat" w:hAnsi="GHEA Grapalat"/>
        </w:rPr>
        <w:t xml:space="preserve"> </w:t>
      </w:r>
      <w:r w:rsidRPr="00F2342B">
        <w:rPr>
          <w:rFonts w:ascii="GHEA Grapalat" w:hAnsi="GHEA Grapalat" w:hint="eastAsia"/>
        </w:rPr>
        <w:t>возврате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договора</w:t>
      </w:r>
      <w:r w:rsidRPr="00F2342B">
        <w:rPr>
          <w:rFonts w:ascii="GHEA Grapalat" w:hAnsi="GHEA Grapalat"/>
        </w:rPr>
        <w:t xml:space="preserve"> </w:t>
      </w:r>
      <w:r w:rsidRPr="00F2342B">
        <w:rPr>
          <w:rFonts w:ascii="GHEA Grapalat" w:hAnsi="GHEA Grapalat" w:hint="eastAsia"/>
        </w:rPr>
        <w:t>или</w:t>
      </w:r>
      <w:r w:rsidRPr="00F2342B">
        <w:rPr>
          <w:rFonts w:ascii="GHEA Grapalat" w:hAnsi="GHEA Grapalat"/>
        </w:rPr>
        <w:t xml:space="preserve"> </w:t>
      </w:r>
      <w:r w:rsidRPr="00F2342B">
        <w:rPr>
          <w:rFonts w:ascii="GHEA Grapalat" w:hAnsi="GHEA Grapalat" w:hint="eastAsia"/>
        </w:rPr>
        <w:t>квалификации</w:t>
      </w:r>
      <w:r w:rsidRPr="00F2342B">
        <w:rPr>
          <w:rFonts w:ascii="GHEA Grapalat" w:hAnsi="GHEA Grapalat"/>
        </w:rPr>
        <w:t xml:space="preserve"> </w:t>
      </w:r>
      <w:r w:rsidRPr="00F2342B">
        <w:rPr>
          <w:rFonts w:ascii="GHEA Grapalat" w:hAnsi="GHEA Grapalat" w:hint="eastAsia"/>
        </w:rPr>
        <w:t>руководитель</w:t>
      </w:r>
      <w:r w:rsidRPr="00F2342B">
        <w:rPr>
          <w:rFonts w:ascii="GHEA Grapalat" w:hAnsi="GHEA Grapalat"/>
        </w:rPr>
        <w:t xml:space="preserve"> </w:t>
      </w:r>
      <w:r w:rsidRPr="00F2342B">
        <w:rPr>
          <w:rFonts w:ascii="GHEA Grapalat" w:hAnsi="GHEA Grapalat" w:hint="eastAsia"/>
        </w:rPr>
        <w:t>заказчика</w:t>
      </w:r>
      <w:r w:rsidRPr="00F2342B">
        <w:rPr>
          <w:rFonts w:ascii="GHEA Grapalat" w:hAnsi="GHEA Grapalat"/>
        </w:rPr>
        <w:t xml:space="preserve"> </w:t>
      </w:r>
      <w:r w:rsidRPr="00F2342B">
        <w:rPr>
          <w:rFonts w:ascii="GHEA Grapalat" w:hAnsi="GHEA Grapalat" w:hint="eastAsia"/>
        </w:rPr>
        <w:t>уведомляет</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письменной</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течение</w:t>
      </w:r>
      <w:r w:rsidRPr="00F2342B">
        <w:rPr>
          <w:rFonts w:ascii="GHEA Grapalat" w:hAnsi="GHEA Grapalat"/>
        </w:rPr>
        <w:t xml:space="preserve"> </w:t>
      </w:r>
      <w:r w:rsidRPr="00F2342B">
        <w:rPr>
          <w:rFonts w:ascii="GHEA Grapalat" w:hAnsi="GHEA Grapalat" w:hint="eastAsia"/>
        </w:rPr>
        <w:t>пяти</w:t>
      </w:r>
      <w:r w:rsidRPr="00F2342B">
        <w:rPr>
          <w:rFonts w:ascii="GHEA Grapalat" w:hAnsi="GHEA Grapalat"/>
        </w:rPr>
        <w:t xml:space="preserve"> </w:t>
      </w:r>
      <w:r w:rsidRPr="00F2342B">
        <w:rPr>
          <w:rFonts w:ascii="GHEA Grapalat" w:hAnsi="GHEA Grapalat" w:hint="eastAsia"/>
        </w:rPr>
        <w:t>рабочих</w:t>
      </w:r>
      <w:r w:rsidRPr="00F2342B">
        <w:rPr>
          <w:rFonts w:ascii="GHEA Grapalat" w:hAnsi="GHEA Grapalat"/>
        </w:rPr>
        <w:t xml:space="preserve"> </w:t>
      </w:r>
      <w:r w:rsidRPr="00F2342B">
        <w:rPr>
          <w:rFonts w:ascii="GHEA Grapalat" w:hAnsi="GHEA Grapalat" w:hint="eastAsia"/>
        </w:rPr>
        <w:t>дней</w:t>
      </w:r>
      <w:r w:rsidRPr="00F2342B">
        <w:rPr>
          <w:rFonts w:ascii="GHEA Grapalat" w:hAnsi="GHEA Grapalat"/>
        </w:rPr>
        <w:t xml:space="preserve">, </w:t>
      </w:r>
      <w:r w:rsidRPr="00F2342B">
        <w:rPr>
          <w:rFonts w:ascii="GHEA Grapalat" w:hAnsi="GHEA Grapalat" w:hint="eastAsia"/>
        </w:rPr>
        <w:t>следующих</w:t>
      </w:r>
      <w:r w:rsidRPr="00F2342B">
        <w:rPr>
          <w:rFonts w:ascii="GHEA Grapalat" w:hAnsi="GHEA Grapalat"/>
        </w:rPr>
        <w:t xml:space="preserve"> </w:t>
      </w:r>
      <w:r w:rsidRPr="00F2342B">
        <w:rPr>
          <w:rFonts w:ascii="GHEA Grapalat" w:hAnsi="GHEA Grapalat" w:hint="eastAsia"/>
        </w:rPr>
        <w:t>за</w:t>
      </w:r>
      <w:r w:rsidRPr="00F2342B">
        <w:rPr>
          <w:rFonts w:ascii="GHEA Grapalat" w:hAnsi="GHEA Grapalat"/>
        </w:rPr>
        <w:t xml:space="preserve"> днем возникновения основания возврата обеспечения</w:t>
      </w:r>
      <w:r w:rsidRPr="00F2342B" w:rsidDel="00960F8B">
        <w:rPr>
          <w:rFonts w:ascii="GHEA Grapalat" w:hAnsi="GHEA Grapalat"/>
        </w:rPr>
        <w:t xml:space="preserve"> </w:t>
      </w:r>
      <w:r w:rsidRPr="00F2342B">
        <w:rPr>
          <w:rFonts w:ascii="GHEA Grapalat" w:hAnsi="GHEA Grapalat"/>
        </w:rPr>
        <w:t>уведомляет;:</w:t>
      </w:r>
    </w:p>
    <w:p w14:paraId="5389118A" w14:textId="77777777" w:rsidR="00F87942" w:rsidRPr="00F2342B" w:rsidRDefault="00F87942" w:rsidP="00F8794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w:t>
      </w:r>
      <w:r w:rsidRPr="00F2342B">
        <w:rPr>
          <w:rFonts w:ascii="GHEA Grapalat" w:hAnsi="GHEA Grapalat"/>
        </w:rPr>
        <w:t xml:space="preserve">ного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форме</w:t>
      </w:r>
      <w:r w:rsidRPr="00F2342B">
        <w:rPr>
          <w:rFonts w:ascii="GHEA Grapalat" w:hAnsi="GHEA Grapalat"/>
        </w:rPr>
        <w:t xml:space="preserve"> наличных денег - </w:t>
      </w:r>
      <w:r w:rsidRPr="00F2342B">
        <w:rPr>
          <w:rFonts w:ascii="GHEA Grapalat" w:hAnsi="GHEA Grapalat" w:hint="eastAsia"/>
        </w:rPr>
        <w:t>Министерство</w:t>
      </w:r>
      <w:r w:rsidRPr="00F2342B">
        <w:rPr>
          <w:rFonts w:ascii="GHEA Grapalat" w:hAnsi="GHEA Grapalat"/>
        </w:rPr>
        <w:t xml:space="preserve"> </w:t>
      </w:r>
      <w:r w:rsidRPr="00F2342B">
        <w:rPr>
          <w:rFonts w:ascii="GHEA Grapalat" w:hAnsi="GHEA Grapalat" w:hint="eastAsia"/>
        </w:rPr>
        <w:t>финансов</w:t>
      </w:r>
      <w:r w:rsidRPr="00F2342B">
        <w:rPr>
          <w:rFonts w:ascii="GHEA Grapalat" w:hAnsi="GHEA Grapalat"/>
        </w:rPr>
        <w:t xml:space="preserve"> </w:t>
      </w:r>
      <w:r w:rsidRPr="00F2342B">
        <w:rPr>
          <w:rFonts w:ascii="GHEA Grapalat" w:hAnsi="GHEA Grapalat" w:hint="eastAsia"/>
        </w:rPr>
        <w:t>РА</w:t>
      </w:r>
      <w:r w:rsidRPr="00F2342B">
        <w:rPr>
          <w:rFonts w:ascii="GHEA Grapalat" w:hAnsi="GHEA Grapalat"/>
        </w:rPr>
        <w:t xml:space="preserve"> </w:t>
      </w:r>
      <w:r w:rsidRPr="00F2342B">
        <w:rPr>
          <w:rFonts w:ascii="GHEA Grapalat" w:hAnsi="GHEA Grapalat" w:hint="eastAsia"/>
        </w:rPr>
        <w:t>с</w:t>
      </w:r>
      <w:r w:rsidRPr="00F2342B">
        <w:rPr>
          <w:rFonts w:ascii="GHEA Grapalat" w:hAnsi="GHEA Grapalat"/>
        </w:rPr>
        <w:t xml:space="preserve"> </w:t>
      </w:r>
      <w:r w:rsidRPr="00F2342B">
        <w:rPr>
          <w:rFonts w:ascii="GHEA Grapalat" w:hAnsi="GHEA Grapalat" w:hint="eastAsia"/>
        </w:rPr>
        <w:t>приложением</w:t>
      </w:r>
      <w:r w:rsidRPr="00F2342B">
        <w:rPr>
          <w:rFonts w:ascii="GHEA Grapalat" w:hAnsi="GHEA Grapalat"/>
        </w:rPr>
        <w:t xml:space="preserve"> </w:t>
      </w:r>
      <w:r w:rsidRPr="00F2342B">
        <w:rPr>
          <w:rFonts w:ascii="GHEA Grapalat" w:hAnsi="GHEA Grapalat" w:hint="eastAsia"/>
        </w:rPr>
        <w:t>копии</w:t>
      </w:r>
      <w:r w:rsidRPr="00F2342B">
        <w:rPr>
          <w:rFonts w:ascii="GHEA Grapalat" w:hAnsi="GHEA Grapalat"/>
        </w:rPr>
        <w:t xml:space="preserve"> представленного в заявке </w:t>
      </w:r>
      <w:r w:rsidRPr="00F2342B">
        <w:rPr>
          <w:rFonts w:ascii="GHEA Grapalat" w:hAnsi="GHEA Grapalat" w:hint="eastAsia"/>
        </w:rPr>
        <w:t>документа</w:t>
      </w:r>
      <w:r w:rsidRPr="00F2342B">
        <w:rPr>
          <w:rFonts w:ascii="GHEA Grapalat" w:hAnsi="GHEA Grapalat"/>
        </w:rPr>
        <w:t xml:space="preserve"> </w:t>
      </w:r>
      <w:r w:rsidRPr="00F2342B">
        <w:rPr>
          <w:rFonts w:ascii="GHEA Grapalat" w:hAnsi="GHEA Grapalat" w:hint="eastAsia"/>
        </w:rPr>
        <w:t>об</w:t>
      </w:r>
      <w:r w:rsidRPr="00F2342B">
        <w:rPr>
          <w:rFonts w:ascii="GHEA Grapalat" w:hAnsi="GHEA Grapalat"/>
        </w:rPr>
        <w:t xml:space="preserve"> </w:t>
      </w:r>
      <w:r w:rsidRPr="00F2342B">
        <w:rPr>
          <w:rFonts w:ascii="GHEA Grapalat" w:hAnsi="GHEA Grapalat" w:hint="eastAsia"/>
        </w:rPr>
        <w:t>обосновании</w:t>
      </w:r>
      <w:r w:rsidRPr="00F2342B">
        <w:rPr>
          <w:rFonts w:ascii="GHEA Grapalat" w:hAnsi="GHEA Grapalat"/>
        </w:rPr>
        <w:t xml:space="preserve"> </w:t>
      </w:r>
      <w:r w:rsidRPr="00F2342B">
        <w:rPr>
          <w:rFonts w:ascii="GHEA Grapalat" w:hAnsi="GHEA Grapalat" w:hint="eastAsia"/>
        </w:rPr>
        <w:t>платежа</w:t>
      </w:r>
      <w:r w:rsidRPr="00F2342B">
        <w:rPr>
          <w:rFonts w:ascii="GHEA Grapalat" w:hAnsi="GHEA Grapalat"/>
        </w:rPr>
        <w:t>;</w:t>
      </w:r>
    </w:p>
    <w:p w14:paraId="4C72AB9B" w14:textId="77777777" w:rsidR="00F87942" w:rsidRPr="00F2342B" w:rsidRDefault="00F87942" w:rsidP="00F8794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w:t>
      </w:r>
      <w:r w:rsidRPr="00F2342B">
        <w:rPr>
          <w:rFonts w:ascii="GHEA Grapalat" w:hAnsi="GHEA Grapalat" w:hint="eastAsia"/>
        </w:rPr>
        <w:t>банковской</w:t>
      </w:r>
      <w:r w:rsidRPr="00F2342B">
        <w:rPr>
          <w:rFonts w:ascii="GHEA Grapalat" w:hAnsi="GHEA Grapalat"/>
        </w:rPr>
        <w:t xml:space="preserve"> </w:t>
      </w:r>
      <w:r w:rsidRPr="00F2342B">
        <w:rPr>
          <w:rFonts w:ascii="GHEA Grapalat" w:hAnsi="GHEA Grapalat" w:hint="eastAsia"/>
        </w:rPr>
        <w:t>гарантии</w:t>
      </w:r>
      <w:r w:rsidRPr="00F2342B">
        <w:rPr>
          <w:rFonts w:ascii="GHEA Grapalat" w:hAnsi="GHEA Grapalat"/>
        </w:rPr>
        <w:t xml:space="preserve">- </w:t>
      </w:r>
      <w:r w:rsidRPr="00F2342B">
        <w:rPr>
          <w:rFonts w:ascii="GHEA Grapalat" w:hAnsi="GHEA Grapalat" w:hint="eastAsia"/>
        </w:rPr>
        <w:t>банк</w:t>
      </w:r>
      <w:r w:rsidRPr="00F2342B">
        <w:rPr>
          <w:rFonts w:ascii="GHEA Grapalat" w:hAnsi="GHEA Grapalat"/>
        </w:rPr>
        <w:t xml:space="preserve">, </w:t>
      </w:r>
      <w:r w:rsidRPr="00F2342B">
        <w:rPr>
          <w:rFonts w:ascii="GHEA Grapalat" w:hAnsi="GHEA Grapalat" w:hint="eastAsia"/>
        </w:rPr>
        <w:t>выдавший</w:t>
      </w:r>
      <w:r w:rsidRPr="00F2342B">
        <w:rPr>
          <w:rFonts w:ascii="GHEA Grapalat" w:hAnsi="GHEA Grapalat"/>
        </w:rPr>
        <w:t xml:space="preserve"> </w:t>
      </w:r>
      <w:r w:rsidRPr="00F2342B">
        <w:rPr>
          <w:rFonts w:ascii="GHEA Grapalat" w:hAnsi="GHEA Grapalat" w:hint="eastAsia"/>
        </w:rPr>
        <w:t>гарантию</w:t>
      </w:r>
      <w:r w:rsidRPr="00F2342B">
        <w:rPr>
          <w:rFonts w:ascii="GHEA Grapalat" w:hAnsi="GHEA Grapalat"/>
        </w:rPr>
        <w:t>;</w:t>
      </w:r>
    </w:p>
    <w:p w14:paraId="662E364B" w14:textId="77777777" w:rsidR="00F87942" w:rsidRDefault="00F87942" w:rsidP="00F87942">
      <w:pPr>
        <w:jc w:val="both"/>
        <w:rPr>
          <w:rFonts w:ascii="GHEA Grapalat" w:hAnsi="GHEA Grapalat"/>
          <w:b/>
        </w:rPr>
      </w:pP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случае</w:t>
      </w:r>
      <w:r w:rsidRPr="00F2342B">
        <w:rPr>
          <w:rFonts w:ascii="GHEA Grapalat" w:hAnsi="GHEA Grapalat"/>
        </w:rPr>
        <w:t xml:space="preserve"> </w:t>
      </w:r>
      <w:r w:rsidRPr="00F2342B">
        <w:rPr>
          <w:rFonts w:ascii="GHEA Grapalat" w:hAnsi="GHEA Grapalat" w:hint="eastAsia"/>
        </w:rPr>
        <w:t>обеспечения</w:t>
      </w:r>
      <w:r w:rsidRPr="00F2342B">
        <w:rPr>
          <w:rFonts w:ascii="GHEA Grapalat" w:hAnsi="GHEA Grapalat"/>
        </w:rPr>
        <w:t xml:space="preserve">, </w:t>
      </w:r>
      <w:r w:rsidRPr="00F2342B">
        <w:rPr>
          <w:rFonts w:ascii="GHEA Grapalat" w:hAnsi="GHEA Grapalat" w:hint="eastAsia"/>
        </w:rPr>
        <w:t>представленного</w:t>
      </w:r>
      <w:r w:rsidRPr="00F2342B">
        <w:rPr>
          <w:rFonts w:ascii="GHEA Grapalat" w:hAnsi="GHEA Grapalat"/>
        </w:rPr>
        <w:t xml:space="preserve"> </w:t>
      </w:r>
      <w:r w:rsidRPr="00F2342B">
        <w:rPr>
          <w:rFonts w:ascii="GHEA Grapalat" w:hAnsi="GHEA Grapalat" w:hint="eastAsia"/>
        </w:rPr>
        <w:t>в</w:t>
      </w:r>
      <w:r w:rsidRPr="00F2342B">
        <w:rPr>
          <w:rFonts w:ascii="GHEA Grapalat" w:hAnsi="GHEA Grapalat"/>
        </w:rPr>
        <w:t xml:space="preserve"> </w:t>
      </w:r>
      <w:r w:rsidRPr="00F2342B">
        <w:rPr>
          <w:rFonts w:ascii="GHEA Grapalat" w:hAnsi="GHEA Grapalat" w:hint="eastAsia"/>
        </w:rPr>
        <w:t>виде</w:t>
      </w:r>
      <w:r w:rsidRPr="00F2342B">
        <w:rPr>
          <w:rFonts w:ascii="GHEA Grapalat" w:hAnsi="GHEA Grapalat"/>
        </w:rPr>
        <w:t xml:space="preserve"> соглашения о неустойке - </w:t>
      </w:r>
      <w:r w:rsidRPr="00F2342B">
        <w:rPr>
          <w:rFonts w:ascii="GHEA Grapalat" w:hAnsi="GHEA Grapalat" w:hint="eastAsia"/>
        </w:rPr>
        <w:t>представивше</w:t>
      </w:r>
      <w:r w:rsidRPr="00F2342B">
        <w:rPr>
          <w:rFonts w:ascii="GHEA Grapalat" w:hAnsi="GHEA Grapalat"/>
        </w:rPr>
        <w:t>го его участника.</w:t>
      </w:r>
    </w:p>
    <w:p w14:paraId="415E21B1" w14:textId="77777777" w:rsidR="002807DD" w:rsidRDefault="002807DD" w:rsidP="002807DD">
      <w:pPr>
        <w:rPr>
          <w:rFonts w:ascii="GHEA Grapalat" w:hAnsi="GHEA Grapalat"/>
          <w:b/>
        </w:rPr>
      </w:pPr>
    </w:p>
    <w:p w14:paraId="533F6528" w14:textId="77777777" w:rsidR="00DA751A" w:rsidRDefault="00DA751A" w:rsidP="002807DD">
      <w:pPr>
        <w:rPr>
          <w:rFonts w:ascii="GHEA Grapalat" w:hAnsi="GHEA Grapalat"/>
          <w:b/>
        </w:rPr>
      </w:pPr>
    </w:p>
    <w:p w14:paraId="421891EA" w14:textId="77777777" w:rsidR="00096865" w:rsidRDefault="002807DD" w:rsidP="002807DD">
      <w:pPr>
        <w:rPr>
          <w:rFonts w:ascii="GHEA Grapalat" w:hAnsi="GHEA Grapalat"/>
          <w:b/>
        </w:rPr>
      </w:pPr>
      <w:r>
        <w:rPr>
          <w:rFonts w:ascii="GHEA Grapalat" w:hAnsi="GHEA Grapalat"/>
          <w:b/>
        </w:rPr>
        <w:lastRenderedPageBreak/>
        <w:t xml:space="preserve">                       </w:t>
      </w:r>
      <w:r w:rsidR="008D5016" w:rsidRPr="009044F1">
        <w:rPr>
          <w:rFonts w:ascii="GHEA Grapalat" w:hAnsi="GHEA Grapalat"/>
          <w:b/>
        </w:rPr>
        <w:t>11. ОБЪЯВЛЕНИЕ ПРОЦЕДУРЫ НЕСОСТОЯВШЕЙСЯ</w:t>
      </w:r>
    </w:p>
    <w:p w14:paraId="43A28471" w14:textId="77777777" w:rsidR="002807DD" w:rsidRPr="009044F1" w:rsidRDefault="002807DD" w:rsidP="002807DD">
      <w:pPr>
        <w:rPr>
          <w:rFonts w:ascii="GHEA Grapalat" w:hAnsi="GHEA Grapalat" w:cs="Arial"/>
          <w:b/>
        </w:rPr>
      </w:pPr>
    </w:p>
    <w:p w14:paraId="4CBFB300"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7142D991"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2CA19653" w14:textId="7F90D44A"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w:t>
      </w:r>
      <w:r w:rsidR="00B627D8">
        <w:rPr>
          <w:rFonts w:ascii="GHEA Grapalat" w:hAnsi="GHEA Grapalat"/>
        </w:rPr>
        <w:t>директора</w:t>
      </w:r>
      <w:r w:rsidR="00CE5A9F">
        <w:rPr>
          <w:rStyle w:val="af6"/>
          <w:rFonts w:ascii="GHEA Grapalat" w:hAnsi="GHEA Grapalat"/>
        </w:rPr>
        <w:footnoteReference w:customMarkFollows="1" w:id="6"/>
        <w:t>13</w:t>
      </w:r>
      <w:r w:rsidRPr="009044F1">
        <w:rPr>
          <w:rFonts w:ascii="GHEA Grapalat" w:hAnsi="GHEA Grapalat"/>
        </w:rPr>
        <w:t>.</w:t>
      </w:r>
    </w:p>
    <w:p w14:paraId="4E10B15D"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71711400"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14:paraId="1A192E53"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5312F666" w14:textId="77777777"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19839580" w14:textId="77777777" w:rsidR="00167353" w:rsidRPr="00216702" w:rsidRDefault="00167353" w:rsidP="00167353">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 xml:space="preserve">одекс) </w:t>
      </w:r>
      <w:r>
        <w:rPr>
          <w:rFonts w:ascii="GHEA Grapalat" w:hAnsi="GHEA Grapalat"/>
        </w:rPr>
        <w:t>.</w:t>
      </w:r>
    </w:p>
    <w:p w14:paraId="680B1F4C" w14:textId="77777777" w:rsidR="00167353" w:rsidRDefault="00167353" w:rsidP="00167353">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0DBC919C" w14:textId="77777777" w:rsidR="00167353" w:rsidRDefault="00167353" w:rsidP="00167353">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административными </w:t>
      </w:r>
      <w:r>
        <w:rPr>
          <w:rFonts w:ascii="GHEA Grapalat" w:hAnsi="GHEA Grapalat"/>
        </w:rPr>
        <w:t xml:space="preserve"> </w:t>
      </w:r>
      <w:r w:rsidRPr="00D57ABB">
        <w:rPr>
          <w:rFonts w:ascii="GHEA Grapalat" w:hAnsi="GHEA Grapalat"/>
        </w:rPr>
        <w:t>и они регулируются законодательством Республики Армения, регулирующим гражданско-правовые отношения</w:t>
      </w:r>
      <w:r>
        <w:rPr>
          <w:rFonts w:ascii="GHEA Grapalat" w:hAnsi="GHEA Grapalat"/>
        </w:rPr>
        <w:t>.</w:t>
      </w:r>
    </w:p>
    <w:p w14:paraId="162ACFD6" w14:textId="77777777" w:rsidR="00167353" w:rsidRDefault="00167353" w:rsidP="00167353">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03740722" w14:textId="77777777" w:rsidR="00167353" w:rsidRPr="00996C18" w:rsidRDefault="00167353" w:rsidP="00167353">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 xml:space="preserve">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w:t>
      </w:r>
      <w:r w:rsidRPr="000B56C9">
        <w:rPr>
          <w:rFonts w:ascii="GHEA Grapalat" w:hAnsi="GHEA Grapalat"/>
        </w:rPr>
        <w:lastRenderedPageBreak/>
        <w:t>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15425448"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2CA81916"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47D72D0B"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24E7E6D9" w14:textId="77777777" w:rsidR="00167353" w:rsidRPr="00570BBD" w:rsidRDefault="00167353" w:rsidP="00167353">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6F8FE33A" w14:textId="77777777" w:rsidR="00167353" w:rsidRPr="00570BBD" w:rsidRDefault="00167353" w:rsidP="00167353">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7E0D2473" w14:textId="77777777" w:rsidR="00167353" w:rsidRDefault="00167353" w:rsidP="00167353">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593C3DB2" w14:textId="77777777" w:rsidR="00167353" w:rsidRPr="00570BBD" w:rsidRDefault="00167353" w:rsidP="00167353">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7717C17C" w14:textId="77777777" w:rsidR="00167353" w:rsidRPr="00570BBD" w:rsidRDefault="00167353" w:rsidP="00167353">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65669A7F" w14:textId="77777777" w:rsidR="00167353" w:rsidRPr="00570BBD" w:rsidRDefault="00167353" w:rsidP="00167353">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2C41DC12" w14:textId="77777777" w:rsidR="00167353" w:rsidRDefault="00167353" w:rsidP="00167353">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14:paraId="75A46186" w14:textId="77777777" w:rsidR="00167353" w:rsidRPr="00570BBD" w:rsidRDefault="00167353" w:rsidP="00167353">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3E3E3A5B" w14:textId="77777777" w:rsidR="00167353" w:rsidRPr="00570BBD" w:rsidRDefault="00167353" w:rsidP="00167353">
      <w:pPr>
        <w:jc w:val="both"/>
        <w:rPr>
          <w:rFonts w:ascii="GHEA Grapalat" w:hAnsi="GHEA Grapalat"/>
        </w:rPr>
      </w:pPr>
      <w:r w:rsidRPr="00570BBD">
        <w:rPr>
          <w:rFonts w:ascii="GHEA Grapalat" w:hAnsi="GHEA Grapalat"/>
        </w:rPr>
        <w:lastRenderedPageBreak/>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74518574" w14:textId="77777777" w:rsidR="00167353" w:rsidRPr="00570BBD" w:rsidRDefault="00167353" w:rsidP="00167353">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7679AF85" w14:textId="77777777" w:rsidR="00167353" w:rsidRPr="00570BBD" w:rsidRDefault="00167353" w:rsidP="00167353">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354F6F3D" w14:textId="77777777" w:rsidR="00167353" w:rsidRPr="00570BBD" w:rsidRDefault="00167353" w:rsidP="00167353">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436B3C9E" w14:textId="77777777" w:rsidR="00167353" w:rsidRPr="00570BBD" w:rsidRDefault="00167353" w:rsidP="00167353">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040161DA"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14:paraId="4413A39D"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40789973" w14:textId="77777777" w:rsidR="00167353" w:rsidRPr="00570BBD" w:rsidRDefault="00167353" w:rsidP="00167353">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6DA39B54" w14:textId="77777777" w:rsidR="00167353" w:rsidRPr="00570BBD" w:rsidRDefault="00167353" w:rsidP="00167353">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388ADB74" w14:textId="77777777" w:rsidR="00167353" w:rsidRPr="009044F1" w:rsidRDefault="00167353" w:rsidP="00167353">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4211C762" w14:textId="77777777" w:rsidR="00167353" w:rsidRPr="009044F1" w:rsidRDefault="00167353" w:rsidP="00167353">
      <w:pPr>
        <w:widowControl w:val="0"/>
        <w:spacing w:after="160"/>
        <w:jc w:val="both"/>
        <w:rPr>
          <w:rFonts w:ascii="GHEA Grapalat" w:hAnsi="GHEA Grapalat" w:cs="Sylfaen"/>
          <w:b/>
        </w:rPr>
      </w:pPr>
    </w:p>
    <w:p w14:paraId="3F1AD710" w14:textId="77777777" w:rsidR="004373E3" w:rsidRDefault="004373E3" w:rsidP="00B46D58">
      <w:pPr>
        <w:rPr>
          <w:rFonts w:ascii="GHEA Grapalat" w:hAnsi="GHEA Grapalat"/>
          <w:b/>
        </w:rPr>
      </w:pPr>
    </w:p>
    <w:p w14:paraId="03B96033" w14:textId="77777777" w:rsidR="00503980" w:rsidRDefault="00503980">
      <w:pPr>
        <w:rPr>
          <w:rFonts w:ascii="GHEA Grapalat" w:hAnsi="GHEA Grapalat"/>
          <w:b/>
        </w:rPr>
      </w:pPr>
      <w:r>
        <w:rPr>
          <w:rFonts w:ascii="GHEA Grapalat" w:hAnsi="GHEA Grapalat"/>
          <w:b/>
        </w:rPr>
        <w:br w:type="page"/>
      </w:r>
    </w:p>
    <w:p w14:paraId="79AC40C4" w14:textId="77777777"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14:paraId="603DA0E7" w14:textId="77777777" w:rsidR="008842CE" w:rsidRPr="00374F4A" w:rsidRDefault="008842CE" w:rsidP="00B46D58">
      <w:pPr>
        <w:widowControl w:val="0"/>
        <w:spacing w:after="160"/>
        <w:jc w:val="center"/>
        <w:rPr>
          <w:rFonts w:ascii="GHEA Grapalat" w:hAnsi="GHEA Grapalat"/>
          <w:b/>
        </w:rPr>
      </w:pPr>
    </w:p>
    <w:p w14:paraId="3752A7F1" w14:textId="1B6D915F"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CD4FCE">
        <w:rPr>
          <w:rFonts w:ascii="GHEA Grapalat" w:hAnsi="GHEA Grapalat"/>
          <w:b/>
        </w:rPr>
        <w:t>ЗАПРОС КОТИРОВОК</w:t>
      </w:r>
    </w:p>
    <w:p w14:paraId="7901A336" w14:textId="77777777" w:rsidR="00096865" w:rsidRPr="009044F1" w:rsidRDefault="00096865" w:rsidP="00B46D58">
      <w:pPr>
        <w:widowControl w:val="0"/>
        <w:spacing w:after="160"/>
        <w:jc w:val="center"/>
        <w:rPr>
          <w:rFonts w:ascii="GHEA Grapalat" w:hAnsi="GHEA Grapalat"/>
        </w:rPr>
      </w:pPr>
    </w:p>
    <w:p w14:paraId="4EDF4694"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66A36E42"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26C9D9A8"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28AFC94A"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7AC9EBC1" w14:textId="77777777" w:rsidR="00140A36" w:rsidRDefault="00140A36" w:rsidP="00B46D58">
      <w:pPr>
        <w:widowControl w:val="0"/>
        <w:spacing w:after="160"/>
        <w:jc w:val="center"/>
        <w:rPr>
          <w:rFonts w:ascii="GHEA Grapalat" w:hAnsi="GHEA Grapalat"/>
          <w:b/>
        </w:rPr>
      </w:pPr>
    </w:p>
    <w:p w14:paraId="2F663D15"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00420CC0" w14:textId="77777777" w:rsidR="000A0E52" w:rsidRDefault="000A0E52" w:rsidP="000A0E52">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14:paraId="00EFC51F" w14:textId="77777777" w:rsidR="00412DF7" w:rsidRPr="00AD29CE" w:rsidRDefault="00412DF7" w:rsidP="00412DF7">
      <w:pPr>
        <w:widowControl w:val="0"/>
        <w:spacing w:after="160" w:line="360" w:lineRule="auto"/>
        <w:ind w:firstLine="567"/>
        <w:jc w:val="both"/>
        <w:rPr>
          <w:rFonts w:ascii="GHEA Grapalat" w:hAnsi="GHEA Grapalat" w:cs="Sylfaen"/>
        </w:rPr>
      </w:pPr>
      <w:r w:rsidRPr="00AD29CE">
        <w:rPr>
          <w:rFonts w:ascii="GHEA Grapalat" w:hAnsi="GHEA Grapalat"/>
        </w:rPr>
        <w:t>Участник заявкой представляет утвержденные им:</w:t>
      </w:r>
    </w:p>
    <w:p w14:paraId="7C3B7516" w14:textId="55F81B57" w:rsidR="00CD4FCE" w:rsidRPr="0011298C" w:rsidRDefault="002D5CF0" w:rsidP="00CD4FCE">
      <w:pPr>
        <w:ind w:left="360"/>
        <w:jc w:val="both"/>
        <w:rPr>
          <w:rFonts w:ascii="GHEA Grapalat" w:hAnsi="GHEA Grapalat"/>
          <w:bCs/>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r w:rsidR="00CD4FCE">
        <w:rPr>
          <w:rFonts w:ascii="GHEA Grapalat" w:hAnsi="GHEA Grapalat"/>
        </w:rPr>
        <w:t xml:space="preserve"> </w:t>
      </w:r>
      <w:r w:rsidR="00CD4FCE" w:rsidRPr="00CD4FCE">
        <w:rPr>
          <w:rFonts w:ascii="GHEA Grapalat" w:hAnsi="GHEA Grapalat"/>
          <w:bCs/>
        </w:rPr>
        <w:t>форма</w:t>
      </w:r>
      <w:r w:rsidR="00CD4FCE">
        <w:rPr>
          <w:rFonts w:ascii="GHEA Grapalat" w:hAnsi="GHEA Grapalat"/>
          <w:bCs/>
        </w:rPr>
        <w:t xml:space="preserve"> </w:t>
      </w:r>
      <w:r w:rsidR="00CD4FCE" w:rsidRPr="00CD4FCE">
        <w:rPr>
          <w:rFonts w:ascii="GHEA Grapalat" w:hAnsi="GHEA Grapalat"/>
          <w:bCs/>
        </w:rPr>
        <w:t>декларации о реальных  бенефициарах</w:t>
      </w:r>
      <w:r w:rsidR="00CD4FCE">
        <w:rPr>
          <w:rFonts w:ascii="GHEA Grapalat" w:hAnsi="GHEA Grapalat"/>
          <w:bCs/>
        </w:rPr>
        <w:t xml:space="preserve"> </w:t>
      </w:r>
      <w:r w:rsidR="00CD4FCE" w:rsidRPr="009044F1">
        <w:rPr>
          <w:rFonts w:ascii="GHEA Grapalat" w:hAnsi="GHEA Grapalat"/>
        </w:rPr>
        <w:t>согласно Приложению №1</w:t>
      </w:r>
      <w:r w:rsidR="00CD4FCE" w:rsidRPr="0011298C">
        <w:rPr>
          <w:rFonts w:ascii="GHEA Grapalat" w:hAnsi="GHEA Grapalat"/>
        </w:rPr>
        <w:t>.1</w:t>
      </w:r>
    </w:p>
    <w:p w14:paraId="3DB1E94B" w14:textId="77777777"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2</w:t>
      </w:r>
      <w:r w:rsidR="00F429C4">
        <w:rPr>
          <w:rFonts w:ascii="GHEA Grapalat" w:hAnsi="GHEA Grapalat"/>
        </w:rPr>
        <w:t>.</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14:paraId="6D4FC2D4"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0027E1" w:rsidRPr="000027E1">
        <w:rPr>
          <w:rFonts w:ascii="GHEA Grapalat" w:hAnsi="GHEA Grapalat"/>
        </w:rPr>
        <w:t>3</w:t>
      </w:r>
      <w:r w:rsidR="00F429C4">
        <w:rPr>
          <w:rFonts w:ascii="GHEA Grapalat" w:hAnsi="GHEA Grapalat"/>
        </w:rPr>
        <w:t>.</w:t>
      </w:r>
      <w:r w:rsidR="00EA7CA6" w:rsidRPr="008D4137">
        <w:rPr>
          <w:rFonts w:ascii="GHEA Grapalat" w:hAnsi="GHEA Grapalat"/>
        </w:rPr>
        <w:t xml:space="preserve"> </w:t>
      </w:r>
      <w:r>
        <w:rPr>
          <w:rFonts w:ascii="GHEA Grapalat" w:hAnsi="GHEA Grapalat"/>
        </w:rPr>
        <w:t xml:space="preserve">договор о совместной деятельности, если участники участвуют в процедуре закупки в порядке совместной деятельности </w:t>
      </w:r>
      <w:r>
        <w:rPr>
          <w:rFonts w:ascii="GHEA Grapalat" w:hAnsi="GHEA Grapalat"/>
        </w:rPr>
        <w:lastRenderedPageBreak/>
        <w:t>(консорциумом)</w:t>
      </w:r>
      <w:r w:rsidR="0054780B">
        <w:rPr>
          <w:rStyle w:val="af6"/>
          <w:rFonts w:ascii="GHEA Grapalat" w:hAnsi="GHEA Grapalat"/>
        </w:rPr>
        <w:footnoteReference w:customMarkFollows="1" w:id="7"/>
        <w:t>14</w:t>
      </w:r>
    </w:p>
    <w:p w14:paraId="0E76B24F" w14:textId="77777777" w:rsidR="00E67BA7" w:rsidRPr="00E267E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F82CB7" w:rsidRPr="006F1605">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00BC7BF7">
        <w:rPr>
          <w:rFonts w:ascii="GHEA Grapalat" w:hAnsi="GHEA Grapalat"/>
        </w:rPr>
        <w:t>.</w:t>
      </w:r>
      <w:r w:rsidRPr="009044F1">
        <w:rPr>
          <w:rFonts w:ascii="GHEA Grapalat" w:hAnsi="GHEA Grapalat"/>
        </w:rPr>
        <w:t xml:space="preserve"> Ценовое предложение представляется в форме расчета, состоящего из обобщенных компонентов стоимости</w:t>
      </w:r>
      <w:r w:rsidR="008F7138" w:rsidRPr="008F7138">
        <w:rPr>
          <w:rFonts w:ascii="GHEA Grapalat" w:hAnsi="GHEA Grapalat"/>
        </w:rPr>
        <w:t xml:space="preserve"> </w:t>
      </w:r>
      <w:r w:rsidR="008F7138" w:rsidRPr="00A60FE7">
        <w:rPr>
          <w:rFonts w:ascii="GHEA Grapalat" w:hAnsi="GHEA Grapalat"/>
        </w:rPr>
        <w:t xml:space="preserve">(совокупность себестоимости и прогнозируемой прибыли) </w:t>
      </w:r>
      <w:r w:rsidR="006B2A75" w:rsidRPr="00A60FE7">
        <w:rPr>
          <w:rFonts w:ascii="GHEA Grapalat" w:hAnsi="GHEA Grapalat"/>
        </w:rPr>
        <w:t xml:space="preserve"> </w:t>
      </w:r>
      <w:r w:rsidRPr="009044F1">
        <w:rPr>
          <w:rFonts w:ascii="GHEA Grapalat" w:hAnsi="GHEA Grapalat"/>
        </w:rPr>
        <w:t>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7AA34A47" w14:textId="77777777" w:rsidR="00E52441" w:rsidRPr="00925DE0" w:rsidRDefault="00E52441" w:rsidP="00E24455">
      <w:pPr>
        <w:widowControl w:val="0"/>
        <w:spacing w:after="160" w:line="360" w:lineRule="auto"/>
        <w:jc w:val="center"/>
        <w:rPr>
          <w:rFonts w:ascii="GHEA Grapalat" w:hAnsi="GHEA Grapalat"/>
          <w:b/>
        </w:rPr>
      </w:pPr>
    </w:p>
    <w:p w14:paraId="65656DDE" w14:textId="77777777" w:rsidR="00E24455" w:rsidRDefault="00E24455" w:rsidP="00E24455">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14:paraId="7F34C306" w14:textId="77777777" w:rsidR="00E24455" w:rsidRPr="002658C9" w:rsidRDefault="00E2445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14:paraId="262AB42B" w14:textId="7804A0A8" w:rsidR="00E24455" w:rsidRPr="002658C9" w:rsidRDefault="00E24455" w:rsidP="00151A6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CD4FCE">
        <w:rPr>
          <w:rFonts w:ascii="GHEA Grapalat" w:hAnsi="GHEA Grapalat"/>
        </w:rPr>
        <w:t xml:space="preserve">1 </w:t>
      </w:r>
      <w:r w:rsidRPr="002658C9">
        <w:rPr>
          <w:rFonts w:ascii="GHEA Grapalat" w:hAnsi="GHEA Grapalat"/>
        </w:rPr>
        <w:t>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4F4E9A2E" w14:textId="77777777" w:rsidR="00E24455" w:rsidRPr="002658C9" w:rsidRDefault="00E24455" w:rsidP="00151A6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157DB845" w14:textId="77777777" w:rsidR="00E24455" w:rsidRPr="002658C9" w:rsidRDefault="00107A05" w:rsidP="00151A6A">
      <w:pPr>
        <w:widowControl w:val="0"/>
        <w:tabs>
          <w:tab w:val="left" w:pos="1134"/>
        </w:tabs>
        <w:spacing w:after="160"/>
        <w:ind w:firstLine="567"/>
        <w:jc w:val="both"/>
        <w:rPr>
          <w:rFonts w:ascii="GHEA Grapalat" w:hAnsi="GHEA Grapalat"/>
        </w:rPr>
      </w:pPr>
      <w:r>
        <w:rPr>
          <w:rFonts w:ascii="GHEA Grapalat" w:hAnsi="GHEA Grapalat"/>
        </w:rPr>
        <w:t>3</w:t>
      </w:r>
      <w:r w:rsidR="00E24455" w:rsidRPr="002658C9">
        <w:rPr>
          <w:rFonts w:ascii="GHEA Grapalat" w:hAnsi="GHEA Grapalat"/>
        </w:rPr>
        <w:t>.2.</w:t>
      </w:r>
      <w:r w:rsidR="00E24455" w:rsidRPr="002658C9">
        <w:rPr>
          <w:rFonts w:ascii="GHEA Grapalat" w:hAnsi="GHEA Grapalat"/>
        </w:rPr>
        <w:tab/>
        <w:t xml:space="preserve">На конверте, указанном в пункте </w:t>
      </w:r>
      <w:r>
        <w:rPr>
          <w:rFonts w:ascii="GHEA Grapalat" w:hAnsi="GHEA Grapalat"/>
        </w:rPr>
        <w:t>3</w:t>
      </w:r>
      <w:r w:rsidR="00E24455" w:rsidRPr="002658C9">
        <w:rPr>
          <w:rFonts w:ascii="GHEA Grapalat" w:hAnsi="GHEA Grapalat"/>
        </w:rPr>
        <w:t xml:space="preserve">.1 настоящей </w:t>
      </w:r>
      <w:r w:rsidR="00E24455">
        <w:rPr>
          <w:rFonts w:ascii="GHEA Grapalat" w:hAnsi="GHEA Grapalat"/>
        </w:rPr>
        <w:t>и</w:t>
      </w:r>
      <w:r w:rsidR="00E24455" w:rsidRPr="002658C9">
        <w:rPr>
          <w:rFonts w:ascii="GHEA Grapalat" w:hAnsi="GHEA Grapalat"/>
        </w:rPr>
        <w:t xml:space="preserve">нструкции, на языке составления заявки указываются: </w:t>
      </w:r>
    </w:p>
    <w:p w14:paraId="1312F594" w14:textId="77777777" w:rsidR="00E24455" w:rsidRPr="002658C9" w:rsidRDefault="00E24455" w:rsidP="00151A6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14:paraId="5963DF51" w14:textId="77777777" w:rsidR="00E24455" w:rsidRPr="002658C9" w:rsidRDefault="00E24455" w:rsidP="00151A6A">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107A05">
        <w:rPr>
          <w:rFonts w:ascii="GHEA Grapalat" w:hAnsi="GHEA Grapalat"/>
        </w:rPr>
        <w:t>процедуры</w:t>
      </w:r>
      <w:r w:rsidRPr="002658C9">
        <w:rPr>
          <w:rFonts w:ascii="GHEA Grapalat" w:hAnsi="GHEA Grapalat"/>
        </w:rPr>
        <w:t>;</w:t>
      </w:r>
      <w:r>
        <w:rPr>
          <w:rFonts w:ascii="GHEA Grapalat" w:hAnsi="GHEA Grapalat"/>
        </w:rPr>
        <w:tab/>
      </w:r>
    </w:p>
    <w:p w14:paraId="677B1B3D" w14:textId="77777777"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14:paraId="78D0D3D1" w14:textId="77777777" w:rsidR="00E24455" w:rsidRPr="002658C9" w:rsidRDefault="00E24455" w:rsidP="00151A6A">
      <w:pPr>
        <w:widowControl w:val="0"/>
        <w:tabs>
          <w:tab w:val="left" w:pos="1134"/>
        </w:tabs>
        <w:spacing w:after="160"/>
        <w:ind w:firstLine="567"/>
        <w:jc w:val="both"/>
        <w:rPr>
          <w:rFonts w:ascii="GHEA Grapalat" w:hAnsi="GHEA Grapalat"/>
        </w:rPr>
      </w:pPr>
      <w:r w:rsidRPr="002658C9">
        <w:rPr>
          <w:rFonts w:ascii="GHEA Grapalat" w:hAnsi="GHEA Grapalat"/>
        </w:rPr>
        <w:lastRenderedPageBreak/>
        <w:t>4)</w:t>
      </w:r>
      <w:r w:rsidRPr="002658C9">
        <w:rPr>
          <w:rFonts w:ascii="GHEA Grapalat" w:hAnsi="GHEA Grapalat"/>
        </w:rPr>
        <w:tab/>
        <w:t>наименование (имя), место нахождения и номер телефона участника.</w:t>
      </w:r>
    </w:p>
    <w:p w14:paraId="7E5ADEE6" w14:textId="77777777" w:rsidR="00E24455" w:rsidRDefault="00107A05" w:rsidP="00151A6A">
      <w:pPr>
        <w:widowControl w:val="0"/>
        <w:tabs>
          <w:tab w:val="left" w:pos="1134"/>
        </w:tabs>
        <w:spacing w:after="160"/>
        <w:ind w:firstLine="567"/>
        <w:jc w:val="both"/>
        <w:rPr>
          <w:rFonts w:ascii="GHEA Grapalat" w:hAnsi="GHEA Grapalat" w:cs="Sylfaen"/>
        </w:rPr>
      </w:pPr>
      <w:r>
        <w:rPr>
          <w:rFonts w:ascii="GHEA Grapalat" w:hAnsi="GHEA Grapalat"/>
        </w:rPr>
        <w:t>3</w:t>
      </w:r>
      <w:r w:rsidR="00E24455" w:rsidRPr="002658C9">
        <w:rPr>
          <w:rFonts w:ascii="GHEA Grapalat" w:hAnsi="GHEA Grapalat"/>
        </w:rPr>
        <w:t>.3.</w:t>
      </w:r>
      <w:r w:rsidR="00E24455" w:rsidRPr="002658C9">
        <w:rPr>
          <w:rFonts w:ascii="GHEA Grapalat" w:hAnsi="GHEA Grapalat"/>
        </w:rPr>
        <w:tab/>
        <w:t>На заседании по вскрытию заявок комиссия отклоняет заявки, не</w:t>
      </w:r>
      <w:r w:rsidR="00E24455" w:rsidRPr="002658C9">
        <w:rPr>
          <w:rFonts w:ascii="Courier New" w:hAnsi="Courier New" w:cs="Courier New"/>
        </w:rPr>
        <w:t> </w:t>
      </w:r>
      <w:r w:rsidR="00E24455" w:rsidRPr="002658C9">
        <w:rPr>
          <w:rFonts w:ascii="GHEA Grapalat" w:hAnsi="GHEA Grapalat"/>
        </w:rPr>
        <w:t xml:space="preserve">соответствующие требованиям пунктов </w:t>
      </w:r>
      <w:r>
        <w:rPr>
          <w:rFonts w:ascii="GHEA Grapalat" w:hAnsi="GHEA Grapalat"/>
        </w:rPr>
        <w:t>3</w:t>
      </w:r>
      <w:r w:rsidR="00E24455" w:rsidRPr="002658C9">
        <w:rPr>
          <w:rFonts w:ascii="GHEA Grapalat" w:hAnsi="GHEA Grapalat"/>
        </w:rPr>
        <w:t xml:space="preserve">.1 и </w:t>
      </w:r>
      <w:r>
        <w:rPr>
          <w:rFonts w:ascii="GHEA Grapalat" w:hAnsi="GHEA Grapalat"/>
        </w:rPr>
        <w:t>3</w:t>
      </w:r>
      <w:r w:rsidR="00E24455" w:rsidRPr="002658C9">
        <w:rPr>
          <w:rFonts w:ascii="GHEA Grapalat" w:hAnsi="GHEA Grapalat"/>
        </w:rPr>
        <w:t xml:space="preserve">.2 настоящей </w:t>
      </w:r>
      <w:r w:rsidR="00E24455">
        <w:rPr>
          <w:rFonts w:ascii="GHEA Grapalat" w:hAnsi="GHEA Grapalat"/>
        </w:rPr>
        <w:t>и</w:t>
      </w:r>
      <w:r w:rsidR="00E24455" w:rsidRPr="002658C9">
        <w:rPr>
          <w:rFonts w:ascii="GHEA Grapalat" w:hAnsi="GHEA Grapalat"/>
        </w:rPr>
        <w:t>нструкции, и в том же виде возвращает подающему их лицу.</w:t>
      </w:r>
    </w:p>
    <w:p w14:paraId="7F2625FF" w14:textId="77777777"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14:paraId="758C9EFF" w14:textId="77777777" w:rsidR="009C1687" w:rsidRDefault="009C1687">
      <w:pPr>
        <w:rPr>
          <w:rFonts w:ascii="GHEA Grapalat" w:hAnsi="GHEA Grapalat"/>
          <w:b/>
        </w:rPr>
      </w:pPr>
    </w:p>
    <w:p w14:paraId="2EBC841D" w14:textId="77777777" w:rsidR="00107A05" w:rsidRDefault="00107A05">
      <w:pPr>
        <w:rPr>
          <w:rFonts w:ascii="GHEA Grapalat" w:hAnsi="GHEA Grapalat"/>
          <w:b/>
        </w:rPr>
      </w:pPr>
      <w:r>
        <w:rPr>
          <w:rFonts w:ascii="GHEA Grapalat" w:hAnsi="GHEA Grapalat"/>
          <w:b/>
        </w:rPr>
        <w:br w:type="page"/>
      </w:r>
    </w:p>
    <w:p w14:paraId="11252088"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585DCCA2" w14:textId="56574033" w:rsidR="00B2572B" w:rsidRPr="00374F4A" w:rsidRDefault="00B2572B" w:rsidP="00B46D58">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D73EAB">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6132ED">
        <w:rPr>
          <w:rFonts w:ascii="GHEA Grapalat" w:hAnsi="GHEA Grapalat"/>
          <w:sz w:val="24"/>
          <w:szCs w:val="24"/>
        </w:rPr>
        <w:t>"</w:t>
      </w:r>
      <w:r w:rsidR="00D73EAB">
        <w:rPr>
          <w:rFonts w:ascii="GHEA Grapalat" w:hAnsi="GHEA Grapalat"/>
          <w:b/>
          <w:sz w:val="24"/>
          <w:szCs w:val="24"/>
          <w:lang w:val="en-US"/>
        </w:rPr>
        <w:t>OBT</w:t>
      </w:r>
      <w:r w:rsidR="00D73EAB" w:rsidRPr="00D73EAB">
        <w:rPr>
          <w:rFonts w:ascii="GHEA Grapalat" w:hAnsi="GHEA Grapalat"/>
          <w:b/>
          <w:sz w:val="24"/>
          <w:szCs w:val="24"/>
        </w:rPr>
        <w:t>-</w:t>
      </w:r>
      <w:r w:rsidR="00D73EAB">
        <w:rPr>
          <w:rFonts w:ascii="GHEA Grapalat" w:hAnsi="GHEA Grapalat"/>
          <w:b/>
          <w:sz w:val="24"/>
          <w:szCs w:val="24"/>
          <w:lang w:val="en-US"/>
        </w:rPr>
        <w:t>GHTsDzB</w:t>
      </w:r>
      <w:r w:rsidR="00D73EAB" w:rsidRPr="00D73EAB">
        <w:rPr>
          <w:rFonts w:ascii="GHEA Grapalat" w:hAnsi="GHEA Grapalat"/>
          <w:b/>
          <w:sz w:val="24"/>
          <w:szCs w:val="24"/>
        </w:rPr>
        <w:t>-2</w:t>
      </w:r>
      <w:r w:rsidR="00C676D9">
        <w:rPr>
          <w:rFonts w:ascii="GHEA Grapalat" w:hAnsi="GHEA Grapalat"/>
          <w:b/>
          <w:sz w:val="24"/>
          <w:szCs w:val="24"/>
          <w:lang w:val="hy-AM"/>
        </w:rPr>
        <w:t>6</w:t>
      </w:r>
      <w:r w:rsidR="00D73EAB" w:rsidRPr="00D73EAB">
        <w:rPr>
          <w:rFonts w:ascii="GHEA Grapalat" w:hAnsi="GHEA Grapalat"/>
          <w:b/>
          <w:sz w:val="24"/>
          <w:szCs w:val="24"/>
        </w:rPr>
        <w:t>/</w:t>
      </w:r>
      <w:r w:rsidR="003B32F0">
        <w:rPr>
          <w:rFonts w:ascii="GHEA Grapalat" w:hAnsi="GHEA Grapalat"/>
          <w:b/>
          <w:sz w:val="24"/>
          <w:szCs w:val="24"/>
          <w:lang w:val="hy-AM"/>
        </w:rPr>
        <w:t>0</w:t>
      </w:r>
      <w:r w:rsidR="0047240D">
        <w:rPr>
          <w:rFonts w:ascii="GHEA Grapalat" w:hAnsi="GHEA Grapalat"/>
          <w:b/>
          <w:sz w:val="24"/>
          <w:szCs w:val="24"/>
          <w:lang w:val="hy-AM"/>
        </w:rPr>
        <w:t>4</w:t>
      </w:r>
      <w:r w:rsidR="006132ED">
        <w:rPr>
          <w:rFonts w:ascii="GHEA Grapalat" w:hAnsi="GHEA Grapalat"/>
          <w:sz w:val="24"/>
          <w:szCs w:val="24"/>
        </w:rPr>
        <w:t>"</w:t>
      </w:r>
    </w:p>
    <w:p w14:paraId="21804AC7" w14:textId="77777777" w:rsidR="00B2572B" w:rsidRDefault="00B2572B" w:rsidP="00B46D58">
      <w:pPr>
        <w:widowControl w:val="0"/>
        <w:spacing w:after="120"/>
        <w:jc w:val="center"/>
        <w:rPr>
          <w:rFonts w:ascii="GHEA Grapalat" w:hAnsi="GHEA Grapalat" w:cs="Sylfaen"/>
          <w:b/>
        </w:rPr>
      </w:pPr>
    </w:p>
    <w:p w14:paraId="51C18BA9" w14:textId="77777777" w:rsidR="00D87B1D" w:rsidRPr="00374F4A" w:rsidRDefault="00D87B1D" w:rsidP="00B46D58">
      <w:pPr>
        <w:widowControl w:val="0"/>
        <w:spacing w:after="120"/>
        <w:jc w:val="center"/>
        <w:rPr>
          <w:rFonts w:ascii="GHEA Grapalat" w:hAnsi="GHEA Grapalat" w:cs="Sylfaen"/>
          <w:b/>
        </w:rPr>
      </w:pPr>
    </w:p>
    <w:p w14:paraId="0917A44B"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14:paraId="772F3B92" w14:textId="10A6E933" w:rsidR="00B2572B" w:rsidRPr="00374F4A" w:rsidRDefault="00B2572B" w:rsidP="000C70BB">
      <w:pPr>
        <w:pStyle w:val="6"/>
        <w:keepNext w:val="0"/>
        <w:widowControl w:val="0"/>
        <w:spacing w:after="160"/>
        <w:jc w:val="center"/>
        <w:rPr>
          <w:rFonts w:ascii="GHEA Grapalat" w:hAnsi="GHEA Grapalat"/>
        </w:rPr>
      </w:pPr>
      <w:r w:rsidRPr="00374F4A">
        <w:rPr>
          <w:rFonts w:ascii="GHEA Grapalat" w:hAnsi="GHEA Grapalat"/>
          <w:color w:val="auto"/>
          <w:sz w:val="24"/>
          <w:szCs w:val="24"/>
        </w:rPr>
        <w:t xml:space="preserve">на участие </w:t>
      </w:r>
      <w:r w:rsidR="000C70BB" w:rsidRPr="00BF4E90">
        <w:rPr>
          <w:rFonts w:ascii="GHEA Grapalat" w:hAnsi="GHEA Grapalat"/>
          <w:sz w:val="24"/>
          <w:szCs w:val="24"/>
        </w:rPr>
        <w:t xml:space="preserve">на </w:t>
      </w:r>
      <w:r w:rsidR="000C70BB">
        <w:rPr>
          <w:rFonts w:ascii="GHEA Grapalat" w:hAnsi="GHEA Grapalat"/>
          <w:sz w:val="24"/>
          <w:szCs w:val="24"/>
        </w:rPr>
        <w:t>запрос котировок</w:t>
      </w:r>
    </w:p>
    <w:p w14:paraId="6A0D435A"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19DDC284"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6B7C0E3A"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113AC3D4" w14:textId="77777777"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14:paraId="16776021" w14:textId="6FBD1C6E"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6132ED">
        <w:rPr>
          <w:rFonts w:ascii="GHEA Grapalat" w:hAnsi="GHEA Grapalat"/>
        </w:rPr>
        <w:t>"</w:t>
      </w:r>
      <w:r w:rsidR="00D73EAB" w:rsidRPr="00DD237E">
        <w:rPr>
          <w:rFonts w:ascii="GHEA Grapalat" w:hAnsi="GHEA Grapalat"/>
          <w:b/>
        </w:rPr>
        <w:t xml:space="preserve"> </w:t>
      </w:r>
      <w:r w:rsidR="00D73EAB">
        <w:rPr>
          <w:rFonts w:ascii="GHEA Grapalat" w:hAnsi="GHEA Grapalat"/>
          <w:b/>
          <w:lang w:val="en-US"/>
        </w:rPr>
        <w:t>OBT</w:t>
      </w:r>
      <w:r w:rsidR="00D73EAB" w:rsidRPr="00D73EAB">
        <w:rPr>
          <w:rFonts w:ascii="GHEA Grapalat" w:hAnsi="GHEA Grapalat"/>
          <w:b/>
        </w:rPr>
        <w:t>-</w:t>
      </w:r>
      <w:r w:rsidR="00D73EAB">
        <w:rPr>
          <w:rFonts w:ascii="GHEA Grapalat" w:hAnsi="GHEA Grapalat"/>
          <w:b/>
          <w:lang w:val="en-US"/>
        </w:rPr>
        <w:t>GHTsDzB</w:t>
      </w:r>
      <w:r w:rsidR="00D73EAB" w:rsidRPr="00D73EAB">
        <w:rPr>
          <w:rFonts w:ascii="GHEA Grapalat" w:hAnsi="GHEA Grapalat"/>
          <w:b/>
        </w:rPr>
        <w:t>-2</w:t>
      </w:r>
      <w:r w:rsidR="00C676D9">
        <w:rPr>
          <w:rFonts w:ascii="GHEA Grapalat" w:hAnsi="GHEA Grapalat"/>
          <w:b/>
          <w:lang w:val="hy-AM"/>
        </w:rPr>
        <w:t>6</w:t>
      </w:r>
      <w:r w:rsidR="00D73EAB" w:rsidRPr="00D73EAB">
        <w:rPr>
          <w:rFonts w:ascii="GHEA Grapalat" w:hAnsi="GHEA Grapalat"/>
          <w:b/>
        </w:rPr>
        <w:t>/</w:t>
      </w:r>
      <w:r w:rsidR="003B32F0">
        <w:rPr>
          <w:rFonts w:ascii="GHEA Grapalat" w:hAnsi="GHEA Grapalat"/>
          <w:b/>
          <w:lang w:val="hy-AM"/>
        </w:rPr>
        <w:t>0</w:t>
      </w:r>
      <w:r w:rsidR="0047240D">
        <w:rPr>
          <w:rFonts w:ascii="GHEA Grapalat" w:hAnsi="GHEA Grapalat"/>
          <w:b/>
          <w:lang w:val="hy-AM"/>
        </w:rPr>
        <w:t>4</w:t>
      </w:r>
      <w:r w:rsidR="006132ED">
        <w:rPr>
          <w:rFonts w:ascii="GHEA Grapalat" w:hAnsi="GHEA Grapalat"/>
        </w:rPr>
        <w:t>"</w:t>
      </w:r>
    </w:p>
    <w:p w14:paraId="7CAF89BB" w14:textId="77777777"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14:paraId="7543D087" w14:textId="55CF9909" w:rsidR="00374F4A" w:rsidRPr="00DA5EA0" w:rsidRDefault="009D27DA" w:rsidP="00B46D58">
      <w:pPr>
        <w:spacing w:after="160"/>
        <w:jc w:val="both"/>
        <w:rPr>
          <w:rFonts w:ascii="GHEA Grapalat" w:hAnsi="GHEA Grapalat"/>
        </w:rPr>
      </w:pPr>
      <w:r w:rsidRPr="00BF4E90">
        <w:rPr>
          <w:rFonts w:ascii="GHEA Grapalat" w:hAnsi="GHEA Grapalat"/>
          <w:b/>
        </w:rPr>
        <w:t xml:space="preserve">на </w:t>
      </w:r>
      <w:r>
        <w:rPr>
          <w:rFonts w:ascii="GHEA Grapalat" w:hAnsi="GHEA Grapalat"/>
          <w:b/>
        </w:rPr>
        <w:t>запрос котировок</w:t>
      </w:r>
      <w:r w:rsidRPr="00DA5EA0">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14:paraId="45A3C626"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36F58A6E"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04CC63A6" w14:textId="77777777"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301787EF"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11C6B13F" w14:textId="77777777" w:rsidR="000612B9" w:rsidRDefault="000612B9" w:rsidP="00B46D58">
      <w:pPr>
        <w:jc w:val="both"/>
        <w:rPr>
          <w:rFonts w:ascii="GHEA Grapalat" w:hAnsi="GHEA Grapalat"/>
        </w:rPr>
      </w:pPr>
    </w:p>
    <w:p w14:paraId="0E8A7410"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14:paraId="709349CC"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5D831BF5" w14:textId="77777777" w:rsidR="000612B9" w:rsidRDefault="000612B9" w:rsidP="00B46D58">
      <w:pPr>
        <w:jc w:val="both"/>
        <w:rPr>
          <w:rFonts w:ascii="GHEA Grapalat" w:hAnsi="GHEA Grapalat"/>
        </w:rPr>
      </w:pPr>
    </w:p>
    <w:p w14:paraId="09D461CB"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33B86FC7"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45A506A0" w14:textId="77777777" w:rsidR="00B138F3" w:rsidRDefault="00B138F3" w:rsidP="00B46D58">
      <w:pPr>
        <w:jc w:val="both"/>
        <w:rPr>
          <w:rFonts w:ascii="GHEA Grapalat" w:hAnsi="GHEA Grapalat"/>
        </w:rPr>
      </w:pPr>
    </w:p>
    <w:p w14:paraId="66FC0017" w14:textId="77777777" w:rsidR="00374F4A" w:rsidRPr="008E7F24" w:rsidRDefault="00374F4A" w:rsidP="00B46D58">
      <w:pPr>
        <w:jc w:val="both"/>
        <w:rPr>
          <w:rFonts w:ascii="GHEA Grapalat" w:hAnsi="GHEA Grapalat"/>
        </w:rPr>
      </w:pPr>
      <w:r w:rsidRPr="00DA5EA0">
        <w:rPr>
          <w:rFonts w:ascii="GHEA Grapalat" w:hAnsi="GHEA Grapalat"/>
        </w:rPr>
        <w:t>Адрес электронной почты</w:t>
      </w:r>
      <w:r w:rsidRPr="008E7F24">
        <w:rPr>
          <w:rFonts w:ascii="GHEA Grapalat" w:hAnsi="GHEA Grapalat"/>
        </w:rPr>
        <w:t xml:space="preserve"> </w:t>
      </w:r>
      <w:r w:rsidR="00B138F3">
        <w:rPr>
          <w:rFonts w:ascii="GHEA Grapalat" w:hAnsi="GHEA Grapalat"/>
        </w:rPr>
        <w:t xml:space="preserve">                           </w:t>
      </w:r>
      <w:r>
        <w:rPr>
          <w:rFonts w:ascii="GHEA Grapalat" w:hAnsi="GHEA Grapalat"/>
        </w:rPr>
        <w:t>______</w:t>
      </w:r>
      <w:r w:rsidRPr="008E7F24">
        <w:rPr>
          <w:rFonts w:ascii="GHEA Grapalat" w:hAnsi="GHEA Grapalat"/>
        </w:rPr>
        <w:t>__</w:t>
      </w:r>
      <w:r>
        <w:rPr>
          <w:rFonts w:ascii="GHEA Grapalat" w:hAnsi="GHEA Grapalat"/>
        </w:rPr>
        <w:t>_______</w:t>
      </w:r>
      <w:r w:rsidRPr="00DA5EA0">
        <w:rPr>
          <w:rFonts w:ascii="GHEA Grapalat" w:hAnsi="GHEA Grapalat"/>
        </w:rPr>
        <w:t>___</w:t>
      </w:r>
    </w:p>
    <w:p w14:paraId="6C9C55A2"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448E1B8A" w14:textId="77777777" w:rsidR="00B138F3" w:rsidRDefault="00B138F3" w:rsidP="00F96993">
      <w:pPr>
        <w:jc w:val="both"/>
        <w:rPr>
          <w:rFonts w:ascii="GHEA Grapalat" w:hAnsi="GHEA Grapalat"/>
        </w:rPr>
      </w:pPr>
    </w:p>
    <w:p w14:paraId="1AC3685C"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55874220"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4100A203" w14:textId="77777777" w:rsidR="00B16483" w:rsidRDefault="00B16483" w:rsidP="00F96993">
      <w:pPr>
        <w:jc w:val="both"/>
        <w:rPr>
          <w:rFonts w:ascii="GHEA Grapalat" w:hAnsi="GHEA Grapalat"/>
          <w:sz w:val="18"/>
          <w:szCs w:val="18"/>
        </w:rPr>
      </w:pPr>
    </w:p>
    <w:p w14:paraId="50542581"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472FAC97"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0AFCF7D2" w14:textId="77777777" w:rsidR="00B16483" w:rsidRPr="00D3436F" w:rsidRDefault="00B16483" w:rsidP="00B16483">
      <w:pPr>
        <w:tabs>
          <w:tab w:val="left" w:pos="7371"/>
        </w:tabs>
        <w:spacing w:after="160"/>
        <w:ind w:left="3544" w:firstLine="3"/>
        <w:jc w:val="both"/>
        <w:rPr>
          <w:rFonts w:ascii="GHEA Grapalat" w:hAnsi="GHEA Grapalat"/>
          <w:sz w:val="16"/>
        </w:rPr>
      </w:pPr>
    </w:p>
    <w:p w14:paraId="25BBFA66" w14:textId="77777777" w:rsidR="00B0401C" w:rsidRDefault="00B0401C" w:rsidP="00B46D58">
      <w:pPr>
        <w:widowControl w:val="0"/>
        <w:jc w:val="both"/>
        <w:rPr>
          <w:rFonts w:ascii="GHEA Grapalat" w:hAnsi="GHEA Grapalat"/>
        </w:rPr>
      </w:pPr>
    </w:p>
    <w:p w14:paraId="3781DCFE" w14:textId="77777777" w:rsidR="00B0401C" w:rsidRDefault="00B0401C" w:rsidP="00B46D58">
      <w:pPr>
        <w:widowControl w:val="0"/>
        <w:jc w:val="both"/>
        <w:rPr>
          <w:rFonts w:ascii="GHEA Grapalat" w:hAnsi="GHEA Grapalat"/>
        </w:rPr>
      </w:pPr>
    </w:p>
    <w:p w14:paraId="0C07D01F" w14:textId="77777777" w:rsidR="00B0401C" w:rsidRDefault="00B0401C" w:rsidP="00B46D58">
      <w:pPr>
        <w:widowControl w:val="0"/>
        <w:jc w:val="both"/>
        <w:rPr>
          <w:rFonts w:ascii="GHEA Grapalat" w:hAnsi="GHEA Grapalat"/>
        </w:rPr>
      </w:pPr>
    </w:p>
    <w:p w14:paraId="22C7F28E" w14:textId="77777777" w:rsidR="00B0401C" w:rsidRDefault="00B0401C" w:rsidP="00B46D58">
      <w:pPr>
        <w:widowControl w:val="0"/>
        <w:jc w:val="both"/>
        <w:rPr>
          <w:rFonts w:ascii="GHEA Grapalat" w:hAnsi="GHEA Grapalat"/>
        </w:rPr>
      </w:pPr>
    </w:p>
    <w:p w14:paraId="6BB0FB63" w14:textId="77777777"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14:paraId="7FA901F1"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11BC79DB" w14:textId="77777777" w:rsidR="00D87B1D" w:rsidRDefault="00D87B1D" w:rsidP="00B46D58">
      <w:pPr>
        <w:widowControl w:val="0"/>
        <w:spacing w:after="120"/>
        <w:ind w:left="2835"/>
        <w:jc w:val="both"/>
        <w:rPr>
          <w:rFonts w:ascii="GHEA Grapalat" w:hAnsi="GHEA Grapalat"/>
          <w:sz w:val="16"/>
        </w:rPr>
      </w:pPr>
    </w:p>
    <w:p w14:paraId="069B916A" w14:textId="77777777" w:rsidR="00833D4F" w:rsidRPr="001E7AA5" w:rsidRDefault="009917C0" w:rsidP="00833D4F">
      <w:pPr>
        <w:ind w:firstLine="709"/>
        <w:rPr>
          <w:rFonts w:ascii="GHEA Grapalat" w:hAnsi="GHEA Grapalat"/>
          <w:sz w:val="20"/>
          <w:lang w:val="es-ES"/>
        </w:rPr>
      </w:pPr>
      <w:r w:rsidRPr="001E7AA5">
        <w:rPr>
          <w:rFonts w:ascii="GHEA Grapalat" w:hAnsi="GHEA Grapalat" w:cs="Arial"/>
          <w:sz w:val="20"/>
          <w:szCs w:val="20"/>
        </w:rPr>
        <w:t>1</w:t>
      </w:r>
      <w:r w:rsidR="00833D4F" w:rsidRPr="001E7AA5">
        <w:rPr>
          <w:rFonts w:ascii="GHEA Grapalat" w:hAnsi="GHEA Grapalat" w:cs="Arial"/>
          <w:sz w:val="20"/>
          <w:szCs w:val="20"/>
          <w:lang w:val="es-ES"/>
        </w:rPr>
        <w:t>)</w:t>
      </w:r>
      <w:r w:rsidR="00833D4F" w:rsidRPr="001E7AA5">
        <w:rPr>
          <w:rFonts w:ascii="GHEA Grapalat" w:hAnsi="GHEA Grapalat"/>
          <w:sz w:val="20"/>
          <w:lang w:val="hy-AM"/>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lang w:val="es-ES"/>
        </w:rPr>
        <w:t xml:space="preserve">                         </w:t>
      </w:r>
      <w:r w:rsidR="00833D4F" w:rsidRPr="001E7AA5">
        <w:rPr>
          <w:rFonts w:ascii="GHEA Grapalat" w:hAnsi="GHEA Grapalat"/>
          <w:sz w:val="20"/>
          <w:u w:val="single"/>
          <w:lang w:val="hy-AM"/>
        </w:rPr>
        <w:t xml:space="preserve">          </w:t>
      </w:r>
      <w:r w:rsidR="00833D4F" w:rsidRPr="001E7AA5">
        <w:rPr>
          <w:rFonts w:ascii="GHEA Grapalat" w:hAnsi="GHEA Grapalat"/>
          <w:sz w:val="20"/>
          <w:u w:val="single"/>
        </w:rPr>
        <w:t xml:space="preserve">и </w:t>
      </w:r>
      <w:r w:rsidR="00833D4F" w:rsidRPr="001E7AA5">
        <w:rPr>
          <w:rFonts w:ascii="GHEA Grapalat" w:hAnsi="GHEA Grapalat"/>
          <w:lang w:val="hy-AM"/>
        </w:rPr>
        <w:t>аффилированные</w:t>
      </w:r>
      <w:r w:rsidR="00833D4F" w:rsidRPr="001E7AA5">
        <w:rPr>
          <w:rFonts w:ascii="GHEA Grapalat" w:hAnsi="GHEA Grapalat"/>
        </w:rPr>
        <w:t xml:space="preserve"> с ним</w:t>
      </w:r>
      <w:r w:rsidR="00833D4F" w:rsidRPr="001E7AA5">
        <w:rPr>
          <w:rFonts w:ascii="GHEA Grapalat" w:hAnsi="GHEA Grapalat"/>
          <w:lang w:val="hy-AM"/>
        </w:rPr>
        <w:t xml:space="preserve"> </w:t>
      </w:r>
    </w:p>
    <w:p w14:paraId="19265498" w14:textId="77777777" w:rsidR="00833D4F" w:rsidRPr="001E7AA5" w:rsidRDefault="00833D4F" w:rsidP="00833D4F">
      <w:pPr>
        <w:widowControl w:val="0"/>
        <w:spacing w:after="120"/>
        <w:ind w:left="2835"/>
        <w:rPr>
          <w:rFonts w:ascii="GHEA Grapalat" w:hAnsi="GHEA Grapalat"/>
          <w:sz w:val="16"/>
        </w:rPr>
      </w:pPr>
      <w:r w:rsidRPr="001E7AA5">
        <w:rPr>
          <w:rFonts w:ascii="GHEA Grapalat" w:hAnsi="GHEA Grapalat"/>
          <w:sz w:val="20"/>
          <w:lang w:val="hy-AM"/>
        </w:rPr>
        <w:tab/>
      </w:r>
      <w:r w:rsidRPr="001E7AA5">
        <w:rPr>
          <w:rFonts w:ascii="GHEA Grapalat" w:hAnsi="GHEA Grapalat"/>
          <w:sz w:val="20"/>
          <w:lang w:val="hy-AM"/>
        </w:rPr>
        <w:tab/>
      </w:r>
      <w:r w:rsidRPr="001E7AA5">
        <w:rPr>
          <w:rFonts w:ascii="GHEA Grapalat" w:hAnsi="GHEA Grapalat"/>
          <w:sz w:val="16"/>
        </w:rPr>
        <w:t>наименование участника</w:t>
      </w:r>
    </w:p>
    <w:p w14:paraId="6E8810D3" w14:textId="77777777" w:rsidR="00833D4F" w:rsidRPr="001E7AA5" w:rsidRDefault="00833D4F" w:rsidP="00833D4F">
      <w:pPr>
        <w:rPr>
          <w:rFonts w:ascii="GHEA Grapalat" w:hAnsi="GHEA Grapalat"/>
          <w:i/>
          <w:sz w:val="16"/>
          <w:vertAlign w:val="superscript"/>
          <w:lang w:val="es-ES"/>
        </w:rPr>
      </w:pPr>
    </w:p>
    <w:p w14:paraId="74FA6509" w14:textId="1315DC79" w:rsidR="00833D4F" w:rsidRPr="001E7AA5" w:rsidRDefault="00833D4F" w:rsidP="00833D4F">
      <w:pPr>
        <w:rPr>
          <w:rFonts w:ascii="GHEA Grapalat" w:hAnsi="GHEA Grapalat" w:cs="Sylfaen"/>
          <w:sz w:val="20"/>
          <w:lang w:val="hy-AM"/>
        </w:rPr>
      </w:pPr>
      <w:r w:rsidRPr="001E7AA5">
        <w:rPr>
          <w:rFonts w:ascii="GHEA Grapalat" w:hAnsi="GHEA Grapalat"/>
          <w:lang w:val="hy-AM"/>
        </w:rPr>
        <w:t>лица</w:t>
      </w:r>
      <w:r w:rsidRPr="001E7AA5">
        <w:rPr>
          <w:rFonts w:ascii="GHEA Grapalat" w:hAnsi="GHEA Grapalat" w:cs="Arial"/>
          <w:sz w:val="20"/>
          <w:szCs w:val="20"/>
          <w:lang w:val="es-ES"/>
        </w:rPr>
        <w:t xml:space="preserve"> </w:t>
      </w:r>
      <w:r w:rsidRPr="001E7AA5">
        <w:rPr>
          <w:rFonts w:ascii="GHEA Grapalat" w:hAnsi="GHEA Grapalat" w:cs="Arial"/>
          <w:sz w:val="20"/>
          <w:szCs w:val="20"/>
          <w:lang w:val="hy-AM"/>
        </w:rPr>
        <w:t xml:space="preserve"> </w:t>
      </w:r>
      <w:r w:rsidRPr="001E7AA5">
        <w:rPr>
          <w:rFonts w:ascii="GHEA Grapalat" w:hAnsi="GHEA Grapalat"/>
          <w:lang w:val="hy-AM"/>
        </w:rPr>
        <w:t xml:space="preserve">удовлетворяют </w:t>
      </w:r>
      <w:r w:rsidRPr="001E7AA5">
        <w:rPr>
          <w:rFonts w:ascii="GHEA Grapalat" w:hAnsi="GHEA Grapalat"/>
          <w:color w:val="000000" w:themeColor="text1"/>
          <w:spacing w:val="-4"/>
        </w:rPr>
        <w:t>требованиям</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права</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участия</w:t>
      </w:r>
      <w:r w:rsidRPr="001E7AA5">
        <w:rPr>
          <w:rFonts w:ascii="GHEA Grapalat" w:hAnsi="GHEA Grapalat"/>
          <w:color w:val="000000" w:themeColor="text1"/>
          <w:lang w:val="es-ES"/>
        </w:rPr>
        <w:t xml:space="preserve"> </w:t>
      </w:r>
      <w:r w:rsidRPr="001E7AA5">
        <w:rPr>
          <w:rFonts w:ascii="GHEA Grapalat" w:hAnsi="GHEA Grapalat"/>
          <w:color w:val="000000" w:themeColor="text1"/>
          <w:spacing w:val="-4"/>
        </w:rPr>
        <w:t>установленным</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spacing w:val="-4"/>
        </w:rPr>
        <w:t xml:space="preserve">приглашением на </w:t>
      </w:r>
      <w:r w:rsidRPr="001E7AA5">
        <w:rPr>
          <w:rFonts w:ascii="GHEA Grapalat" w:hAnsi="GHEA Grapalat"/>
          <w:spacing w:val="-4"/>
        </w:rPr>
        <w:t xml:space="preserve">на </w:t>
      </w:r>
      <w:r w:rsidRPr="001E7AA5">
        <w:rPr>
          <w:rFonts w:ascii="GHEA Grapalat" w:hAnsi="GHEA Grapalat"/>
        </w:rPr>
        <w:t>открытый конкурс</w:t>
      </w:r>
      <w:r w:rsidRPr="001E7AA5">
        <w:rPr>
          <w:rFonts w:ascii="GHEA Grapalat" w:hAnsi="GHEA Grapalat"/>
          <w:color w:val="000000" w:themeColor="text1"/>
          <w:spacing w:val="-4"/>
          <w:lang w:val="es-ES"/>
        </w:rPr>
        <w:t xml:space="preserve"> </w:t>
      </w:r>
      <w:r w:rsidRPr="001E7AA5">
        <w:rPr>
          <w:rFonts w:ascii="GHEA Grapalat" w:hAnsi="GHEA Grapalat"/>
          <w:color w:val="000000" w:themeColor="text1"/>
        </w:rPr>
        <w:t>под</w:t>
      </w:r>
      <w:r w:rsidR="005F3AEC">
        <w:rPr>
          <w:rFonts w:ascii="GHEA Grapalat" w:hAnsi="GHEA Grapalat"/>
          <w:color w:val="000000" w:themeColor="text1"/>
        </w:rPr>
        <w:t xml:space="preserve"> кодом </w:t>
      </w:r>
      <w:r w:rsidRPr="001E7AA5">
        <w:rPr>
          <w:rFonts w:ascii="GHEA Grapalat" w:hAnsi="GHEA Grapalat"/>
          <w:color w:val="000000" w:themeColor="text1"/>
          <w:lang w:val="es-ES"/>
        </w:rPr>
        <w:t xml:space="preserve"> </w:t>
      </w:r>
      <w:r w:rsidRPr="001E7AA5">
        <w:rPr>
          <w:rFonts w:ascii="GHEA Grapalat" w:hAnsi="GHEA Grapalat"/>
        </w:rPr>
        <w:t>"</w:t>
      </w:r>
      <w:r w:rsidR="00D73EAB" w:rsidRPr="00D73EAB">
        <w:rPr>
          <w:rFonts w:ascii="GHEA Grapalat" w:hAnsi="GHEA Grapalat"/>
          <w:b/>
        </w:rPr>
        <w:t xml:space="preserve"> </w:t>
      </w:r>
      <w:r w:rsidR="00D73EAB">
        <w:rPr>
          <w:rFonts w:ascii="GHEA Grapalat" w:hAnsi="GHEA Grapalat"/>
          <w:b/>
          <w:lang w:val="en-US"/>
        </w:rPr>
        <w:t>OBT</w:t>
      </w:r>
      <w:r w:rsidR="00D73EAB" w:rsidRPr="00D73EAB">
        <w:rPr>
          <w:rFonts w:ascii="GHEA Grapalat" w:hAnsi="GHEA Grapalat"/>
          <w:b/>
        </w:rPr>
        <w:t>-</w:t>
      </w:r>
      <w:r w:rsidR="00D73EAB">
        <w:rPr>
          <w:rFonts w:ascii="GHEA Grapalat" w:hAnsi="GHEA Grapalat"/>
          <w:b/>
          <w:lang w:val="en-US"/>
        </w:rPr>
        <w:t>GHTsDzB</w:t>
      </w:r>
      <w:r w:rsidR="00D73EAB" w:rsidRPr="00D73EAB">
        <w:rPr>
          <w:rFonts w:ascii="GHEA Grapalat" w:hAnsi="GHEA Grapalat"/>
          <w:b/>
        </w:rPr>
        <w:t>-2</w:t>
      </w:r>
      <w:r w:rsidR="00C676D9">
        <w:rPr>
          <w:rFonts w:ascii="GHEA Grapalat" w:hAnsi="GHEA Grapalat"/>
          <w:b/>
          <w:lang w:val="hy-AM"/>
        </w:rPr>
        <w:t>6</w:t>
      </w:r>
      <w:r w:rsidR="00D73EAB" w:rsidRPr="00D73EAB">
        <w:rPr>
          <w:rFonts w:ascii="GHEA Grapalat" w:hAnsi="GHEA Grapalat"/>
          <w:b/>
        </w:rPr>
        <w:t>/</w:t>
      </w:r>
      <w:r w:rsidR="003B32F0">
        <w:rPr>
          <w:rFonts w:ascii="GHEA Grapalat" w:hAnsi="GHEA Grapalat"/>
          <w:b/>
          <w:lang w:val="hy-AM"/>
        </w:rPr>
        <w:t>0</w:t>
      </w:r>
      <w:r w:rsidR="0047240D">
        <w:rPr>
          <w:rFonts w:ascii="GHEA Grapalat" w:hAnsi="GHEA Grapalat"/>
          <w:b/>
          <w:lang w:val="hy-AM"/>
        </w:rPr>
        <w:t>4</w:t>
      </w:r>
      <w:r w:rsidRPr="001E7AA5">
        <w:rPr>
          <w:rFonts w:ascii="GHEA Grapalat" w:hAnsi="GHEA Grapalat"/>
        </w:rPr>
        <w:t>*,</w:t>
      </w:r>
      <w:r w:rsidRPr="001E7AA5">
        <w:rPr>
          <w:rFonts w:ascii="GHEA Grapalat" w:hAnsi="GHEA Grapalat"/>
          <w:b/>
          <w:color w:val="000000" w:themeColor="text1"/>
        </w:rPr>
        <w:t>и</w:t>
      </w:r>
      <w:r w:rsidRPr="001E7AA5">
        <w:rPr>
          <w:rFonts w:ascii="GHEA Grapalat" w:hAnsi="GHEA Grapalat"/>
          <w:sz w:val="20"/>
          <w:u w:val="single"/>
          <w:lang w:val="hy-AM"/>
        </w:rPr>
        <w:t xml:space="preserve">  </w:t>
      </w:r>
      <w:r w:rsidRPr="001E7AA5">
        <w:rPr>
          <w:rFonts w:ascii="GHEA Grapalat" w:hAnsi="GHEA Grapalat"/>
          <w:sz w:val="20"/>
          <w:u w:val="single"/>
        </w:rPr>
        <w:t>-----------------------------------------</w:t>
      </w:r>
      <w:r w:rsidRPr="001E7AA5">
        <w:rPr>
          <w:rFonts w:ascii="GHEA Grapalat" w:hAnsi="GHEA Grapalat"/>
          <w:sz w:val="20"/>
          <w:u w:val="single"/>
          <w:lang w:val="hy-AM"/>
        </w:rPr>
        <w:t xml:space="preserve">                                    </w:t>
      </w:r>
      <w:r w:rsidRPr="001E7AA5">
        <w:rPr>
          <w:rFonts w:ascii="GHEA Grapalat" w:hAnsi="GHEA Grapalat"/>
          <w:sz w:val="20"/>
          <w:u w:val="single"/>
          <w:lang w:val="es-ES"/>
        </w:rPr>
        <w:t xml:space="preserve">                         </w:t>
      </w:r>
      <w:r w:rsidRPr="001E7AA5">
        <w:rPr>
          <w:rFonts w:ascii="GHEA Grapalat" w:hAnsi="GHEA Grapalat"/>
          <w:sz w:val="20"/>
          <w:u w:val="single"/>
          <w:lang w:val="hy-AM"/>
        </w:rPr>
        <w:t xml:space="preserve">          </w:t>
      </w:r>
      <w:r w:rsidRPr="001E7AA5">
        <w:rPr>
          <w:rFonts w:ascii="GHEA Grapalat" w:hAnsi="GHEA Grapalat" w:cs="Sylfaen"/>
          <w:sz w:val="20"/>
          <w:lang w:val="hy-AM"/>
        </w:rPr>
        <w:t xml:space="preserve"> </w:t>
      </w:r>
    </w:p>
    <w:p w14:paraId="45030A2C" w14:textId="77777777" w:rsidR="00833D4F" w:rsidRPr="001E7AA5" w:rsidRDefault="00833D4F" w:rsidP="00833D4F">
      <w:pPr>
        <w:tabs>
          <w:tab w:val="left" w:pos="6450"/>
        </w:tabs>
        <w:rPr>
          <w:rFonts w:ascii="GHEA Grapalat" w:hAnsi="GHEA Grapalat"/>
          <w:sz w:val="16"/>
        </w:rPr>
      </w:pPr>
      <w:r w:rsidRPr="001E7AA5">
        <w:rPr>
          <w:rFonts w:ascii="GHEA Grapalat" w:hAnsi="GHEA Grapalat" w:cs="Sylfaen"/>
          <w:sz w:val="20"/>
          <w:lang w:val="es-ES"/>
        </w:rPr>
        <w:t xml:space="preserve">                                                         </w:t>
      </w:r>
      <w:r w:rsidRPr="001E7AA5">
        <w:rPr>
          <w:rFonts w:ascii="GHEA Grapalat" w:hAnsi="GHEA Grapalat" w:cs="Sylfaen"/>
          <w:sz w:val="20"/>
        </w:rPr>
        <w:t xml:space="preserve">       </w:t>
      </w:r>
      <w:r w:rsidR="005F3AEC">
        <w:rPr>
          <w:rFonts w:ascii="GHEA Grapalat" w:hAnsi="GHEA Grapalat" w:cs="Sylfaen"/>
          <w:sz w:val="20"/>
        </w:rPr>
        <w:t xml:space="preserve">                                     </w:t>
      </w:r>
      <w:r w:rsidRPr="001E7AA5">
        <w:rPr>
          <w:rFonts w:ascii="GHEA Grapalat" w:hAnsi="GHEA Grapalat" w:cs="Sylfaen"/>
          <w:sz w:val="20"/>
          <w:lang w:val="es-ES"/>
        </w:rPr>
        <w:t xml:space="preserve"> </w:t>
      </w:r>
      <w:r w:rsidRPr="001E7AA5">
        <w:rPr>
          <w:rFonts w:ascii="GHEA Grapalat" w:hAnsi="GHEA Grapalat"/>
          <w:sz w:val="16"/>
        </w:rPr>
        <w:t>наименование участника</w:t>
      </w:r>
    </w:p>
    <w:p w14:paraId="20AA1639" w14:textId="77777777" w:rsidR="006B3E56" w:rsidRPr="00EF3DB6" w:rsidRDefault="00833D4F" w:rsidP="00D73EAB">
      <w:pPr>
        <w:widowControl w:val="0"/>
        <w:spacing w:after="160"/>
        <w:jc w:val="both"/>
        <w:rPr>
          <w:rFonts w:ascii="GHEA Grapalat" w:hAnsi="GHEA Grapalat" w:cs="Arial"/>
        </w:rPr>
      </w:pPr>
      <w:r w:rsidRPr="006F3CBD">
        <w:rPr>
          <w:rFonts w:ascii="GHEA Grapalat" w:hAnsi="GHEA Grapalat"/>
          <w:color w:val="000000" w:themeColor="text1"/>
        </w:rPr>
        <w:t xml:space="preserve">обязуется в случае признания отобранным участником в порядке и сроки, установленные приглашением  представить обеспечение квалификаци </w:t>
      </w:r>
      <w:r w:rsidR="00EF3DB6">
        <w:rPr>
          <w:rFonts w:ascii="GHEA Grapalat" w:hAnsi="GHEA Grapalat"/>
          <w:color w:val="000000" w:themeColor="text1"/>
        </w:rPr>
        <w:t>,</w:t>
      </w:r>
    </w:p>
    <w:p w14:paraId="38235330" w14:textId="4CFA6BB1" w:rsidR="006B3E56" w:rsidRPr="006F3CBD" w:rsidRDefault="006F3CBD" w:rsidP="006F3CBD">
      <w:pPr>
        <w:pStyle w:val="aff"/>
        <w:widowControl w:val="0"/>
        <w:numPr>
          <w:ilvl w:val="0"/>
          <w:numId w:val="33"/>
        </w:numPr>
        <w:tabs>
          <w:tab w:val="left" w:pos="567"/>
        </w:tabs>
        <w:spacing w:after="160"/>
        <w:jc w:val="both"/>
        <w:rPr>
          <w:rFonts w:ascii="GHEA Grapalat" w:hAnsi="GHEA Grapalat" w:cs="Arial"/>
        </w:rPr>
      </w:pPr>
      <w:r>
        <w:rPr>
          <w:rFonts w:ascii="GHEA Grapalat" w:hAnsi="GHEA Grapalat"/>
        </w:rPr>
        <w:t xml:space="preserve"> </w:t>
      </w:r>
      <w:r w:rsidR="006B3E56" w:rsidRPr="006F3CBD">
        <w:rPr>
          <w:rFonts w:ascii="GHEA Grapalat" w:hAnsi="GHEA Grapalat"/>
        </w:rPr>
        <w:t xml:space="preserve">в рамках участия в </w:t>
      </w:r>
      <w:r w:rsidR="00305944" w:rsidRPr="006F3CBD">
        <w:rPr>
          <w:rFonts w:ascii="GHEA Grapalat" w:hAnsi="GHEA Grapalat"/>
        </w:rPr>
        <w:t xml:space="preserve">открытом конкурсе </w:t>
      </w:r>
      <w:r w:rsidR="006B3E56" w:rsidRPr="006F3CBD">
        <w:rPr>
          <w:rFonts w:ascii="GHEA Grapalat" w:hAnsi="GHEA Grapalat"/>
        </w:rPr>
        <w:t>под кодом "</w:t>
      </w:r>
      <w:r w:rsidR="00D73EAB" w:rsidRPr="00D73EAB">
        <w:rPr>
          <w:rFonts w:ascii="GHEA Grapalat" w:hAnsi="GHEA Grapalat"/>
          <w:b/>
        </w:rPr>
        <w:t xml:space="preserve"> </w:t>
      </w:r>
      <w:r w:rsidR="00D73EAB">
        <w:rPr>
          <w:rFonts w:ascii="GHEA Grapalat" w:hAnsi="GHEA Grapalat"/>
          <w:b/>
          <w:lang w:val="en-US"/>
        </w:rPr>
        <w:t>OBT</w:t>
      </w:r>
      <w:r w:rsidR="00D73EAB" w:rsidRPr="00D73EAB">
        <w:rPr>
          <w:rFonts w:ascii="GHEA Grapalat" w:hAnsi="GHEA Grapalat"/>
          <w:b/>
        </w:rPr>
        <w:t>-</w:t>
      </w:r>
      <w:r w:rsidR="00D73EAB">
        <w:rPr>
          <w:rFonts w:ascii="GHEA Grapalat" w:hAnsi="GHEA Grapalat"/>
          <w:b/>
          <w:lang w:val="en-US"/>
        </w:rPr>
        <w:t>GHTsDzB</w:t>
      </w:r>
      <w:r w:rsidR="00D73EAB" w:rsidRPr="00D73EAB">
        <w:rPr>
          <w:rFonts w:ascii="GHEA Grapalat" w:hAnsi="GHEA Grapalat"/>
          <w:b/>
        </w:rPr>
        <w:t>-2</w:t>
      </w:r>
      <w:r w:rsidR="00C676D9">
        <w:rPr>
          <w:rFonts w:ascii="GHEA Grapalat" w:hAnsi="GHEA Grapalat"/>
          <w:b/>
          <w:lang w:val="hy-AM"/>
        </w:rPr>
        <w:t>6</w:t>
      </w:r>
      <w:r w:rsidR="00D73EAB" w:rsidRPr="00D73EAB">
        <w:rPr>
          <w:rFonts w:ascii="GHEA Grapalat" w:hAnsi="GHEA Grapalat"/>
          <w:b/>
        </w:rPr>
        <w:t>/</w:t>
      </w:r>
      <w:r w:rsidR="003B32F0">
        <w:rPr>
          <w:rFonts w:ascii="GHEA Grapalat" w:hAnsi="GHEA Grapalat"/>
          <w:b/>
          <w:lang w:val="hy-AM"/>
        </w:rPr>
        <w:t>0</w:t>
      </w:r>
      <w:r w:rsidR="0047240D">
        <w:rPr>
          <w:rFonts w:ascii="GHEA Grapalat" w:hAnsi="GHEA Grapalat"/>
          <w:b/>
          <w:lang w:val="hy-AM"/>
        </w:rPr>
        <w:t>4</w:t>
      </w:r>
      <w:r w:rsidR="006B3E56" w:rsidRPr="006F3CBD">
        <w:rPr>
          <w:rFonts w:ascii="GHEA Grapalat" w:hAnsi="GHEA Grapalat"/>
        </w:rPr>
        <w:t>"*</w:t>
      </w:r>
    </w:p>
    <w:p w14:paraId="3E3B210B" w14:textId="77777777" w:rsidR="006B3E56" w:rsidRDefault="006B3E56" w:rsidP="00B46D58">
      <w:pPr>
        <w:pStyle w:val="aff"/>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w:t>
      </w:r>
      <w:r w:rsidR="00C026EF" w:rsidRPr="00326396">
        <w:rPr>
          <w:rFonts w:ascii="GHEA Grapalat" w:hAnsi="GHEA Grapalat"/>
          <w:lang w:val="hy-AM"/>
        </w:rPr>
        <w:t>недобросовестн</w:t>
      </w:r>
      <w:r w:rsidR="00C026EF">
        <w:rPr>
          <w:rFonts w:ascii="GHEA Grapalat" w:hAnsi="GHEA Grapalat"/>
        </w:rPr>
        <w:t>ой</w:t>
      </w:r>
      <w:r w:rsidR="00C026EF" w:rsidRPr="00326396">
        <w:rPr>
          <w:rFonts w:ascii="GHEA Grapalat" w:hAnsi="GHEA Grapalat"/>
          <w:lang w:val="hy-AM"/>
        </w:rPr>
        <w:t xml:space="preserve"> конкуренци</w:t>
      </w:r>
      <w:r w:rsidR="00C026EF">
        <w:rPr>
          <w:rFonts w:ascii="GHEA Grapalat" w:hAnsi="GHEA Grapalat"/>
        </w:rPr>
        <w:t xml:space="preserve">и, </w:t>
      </w:r>
      <w:r>
        <w:rPr>
          <w:rFonts w:ascii="GHEA Grapalat" w:hAnsi="GHEA Grapalat"/>
        </w:rPr>
        <w:t>злоупотребления доминирующим положением и антиконкурентного соглашения,</w:t>
      </w:r>
    </w:p>
    <w:p w14:paraId="7D6F7D35" w14:textId="77777777" w:rsidR="006B3E56" w:rsidRDefault="006B3E56" w:rsidP="00B46D58">
      <w:pPr>
        <w:pStyle w:val="aff"/>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lastRenderedPageBreak/>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14:paraId="39234EC5" w14:textId="77777777"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1A91A06E"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5FC44CAA"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08BDF226"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79FF4DDB"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525AB149" w14:textId="77777777" w:rsidR="006B3E56" w:rsidRDefault="006B3E56" w:rsidP="00B46D58">
      <w:pPr>
        <w:widowControl w:val="0"/>
        <w:spacing w:after="160"/>
        <w:jc w:val="both"/>
        <w:rPr>
          <w:ins w:id="2" w:author="Inesa Kocharyan" w:date="2021-09-01T14:02:00Z"/>
          <w:rFonts w:ascii="GHEA Grapalat" w:hAnsi="GHEA Grapalat"/>
        </w:rPr>
      </w:pPr>
      <w:r>
        <w:rPr>
          <w:rFonts w:ascii="GHEA Grapalat" w:hAnsi="GHEA Grapalat"/>
        </w:rPr>
        <w:t>долю (пай) в размере более пятидесяти процентов</w:t>
      </w:r>
      <w:r w:rsidR="007906A2">
        <w:rPr>
          <w:rFonts w:ascii="GHEA Grapalat" w:hAnsi="GHEA Grapalat"/>
        </w:rPr>
        <w:t>.</w:t>
      </w:r>
    </w:p>
    <w:p w14:paraId="7C50188E" w14:textId="77777777" w:rsidR="007906A2" w:rsidRDefault="007906A2" w:rsidP="007906A2">
      <w:pPr>
        <w:widowControl w:val="0"/>
        <w:spacing w:after="160"/>
        <w:jc w:val="both"/>
        <w:rPr>
          <w:rFonts w:ascii="GHEA Grapalat" w:hAnsi="GHEA Grapalat"/>
        </w:rPr>
      </w:pPr>
      <w:r>
        <w:rPr>
          <w:rFonts w:ascii="GHEA Grapalat" w:hAnsi="GHEA Grapalat"/>
        </w:rPr>
        <w:t>Ниже ------------------------------------------------------</w:t>
      </w:r>
      <w:r w:rsidR="00503980" w:rsidRPr="00503980">
        <w:rPr>
          <w:rFonts w:ascii="GHEA Grapalat" w:hAnsi="GHEA Grapalat"/>
        </w:rPr>
        <w:t xml:space="preserve"> </w:t>
      </w:r>
      <w:r w:rsidR="00C20B9A">
        <w:rPr>
          <w:rFonts w:ascii="GHEA Grapalat" w:hAnsi="GHEA Grapalat"/>
        </w:rPr>
        <w:t>представляет</w:t>
      </w:r>
      <w:r w:rsidR="00C20B9A" w:rsidRPr="006B2B1A">
        <w:rPr>
          <w:rFonts w:ascii="GHEA Grapalat" w:hAnsi="GHEA Grapalat"/>
        </w:rPr>
        <w:t xml:space="preserve"> </w:t>
      </w:r>
      <w:r w:rsidR="00503980" w:rsidRPr="006B2B1A">
        <w:rPr>
          <w:rFonts w:ascii="GHEA Grapalat" w:hAnsi="GHEA Grapalat"/>
        </w:rPr>
        <w:t>ссылк</w:t>
      </w:r>
      <w:r w:rsidR="00503980">
        <w:rPr>
          <w:rFonts w:ascii="GHEA Grapalat" w:hAnsi="GHEA Grapalat"/>
        </w:rPr>
        <w:t>у</w:t>
      </w:r>
      <w:r w:rsidR="00503980" w:rsidRPr="006B2B1A">
        <w:rPr>
          <w:rFonts w:ascii="GHEA Grapalat" w:hAnsi="GHEA Grapalat"/>
        </w:rPr>
        <w:t xml:space="preserve"> на сайт</w:t>
      </w:r>
      <w:r w:rsidR="00503980">
        <w:rPr>
          <w:rFonts w:ascii="GHEA Grapalat" w:hAnsi="GHEA Grapalat"/>
        </w:rPr>
        <w:t>,</w:t>
      </w:r>
    </w:p>
    <w:p w14:paraId="27CAF407" w14:textId="77777777" w:rsidR="007906A2" w:rsidRDefault="00503980" w:rsidP="00C20B9A">
      <w:pPr>
        <w:widowControl w:val="0"/>
        <w:spacing w:after="160"/>
        <w:ind w:left="1985"/>
        <w:jc w:val="both"/>
        <w:rPr>
          <w:rFonts w:ascii="GHEA Grapalat" w:hAnsi="GHEA Grapalat"/>
        </w:rPr>
      </w:pPr>
      <w:r>
        <w:rPr>
          <w:rFonts w:ascii="GHEA Grapalat" w:hAnsi="GHEA Grapalat"/>
          <w:vertAlign w:val="superscript"/>
        </w:rPr>
        <w:t>наименование участника</w:t>
      </w:r>
      <w:r w:rsidR="007906A2">
        <w:rPr>
          <w:rFonts w:ascii="GHEA Grapalat" w:hAnsi="GHEA Grapalat"/>
        </w:rPr>
        <w:t xml:space="preserve">                                  </w:t>
      </w:r>
    </w:p>
    <w:p w14:paraId="30006E83" w14:textId="77777777" w:rsidR="00B0401C" w:rsidDel="007906A2" w:rsidRDefault="00503980" w:rsidP="00B0401C">
      <w:pPr>
        <w:widowControl w:val="0"/>
        <w:tabs>
          <w:tab w:val="left" w:pos="1134"/>
        </w:tabs>
        <w:spacing w:after="160"/>
        <w:jc w:val="both"/>
        <w:rPr>
          <w:del w:id="3" w:author="Inesa Kocharyan" w:date="2021-09-01T14:03:00Z"/>
          <w:rFonts w:ascii="GHEA Grapalat" w:hAnsi="GHEA Grapalat" w:cs="Sylfaen"/>
        </w:rPr>
      </w:pPr>
      <w:r w:rsidRPr="006B2B1A">
        <w:rPr>
          <w:rFonts w:ascii="GHEA Grapalat" w:hAnsi="GHEA Grapalat"/>
        </w:rPr>
        <w:t>содержащий информацию о реальных бенефициарах</w:t>
      </w:r>
      <w:r w:rsidR="007906A2" w:rsidRPr="006B2B1A">
        <w:rPr>
          <w:rFonts w:ascii="GHEA Grapalat" w:hAnsi="GHEA Grapalat"/>
        </w:rPr>
        <w:t>---</w:t>
      </w:r>
      <w:r w:rsidR="0048501B">
        <w:rPr>
          <w:rFonts w:ascii="GHEA Grapalat" w:hAnsi="GHEA Grapalat"/>
        </w:rPr>
        <w:t xml:space="preserve"> </w:t>
      </w:r>
      <w:r w:rsidR="007906A2" w:rsidRPr="006B2B1A">
        <w:rPr>
          <w:rFonts w:ascii="GHEA Grapalat" w:hAnsi="GHEA Grapalat"/>
        </w:rPr>
        <w:t>----</w:t>
      </w:r>
      <w:r>
        <w:rPr>
          <w:rFonts w:ascii="GHEA Grapalat" w:hAnsi="GHEA Grapalat"/>
        </w:rPr>
        <w:t>--------------</w:t>
      </w:r>
      <w:r w:rsidR="007906A2" w:rsidRPr="006B2B1A">
        <w:rPr>
          <w:rFonts w:ascii="GHEA Grapalat" w:hAnsi="GHEA Grapalat"/>
        </w:rPr>
        <w:t>-------------</w:t>
      </w:r>
      <w:r w:rsidR="006B3E56" w:rsidRPr="00503980">
        <w:rPr>
          <w:rStyle w:val="af6"/>
          <w:rFonts w:ascii="GHEA Grapalat" w:hAnsi="GHEA Grapalat"/>
          <w:sz w:val="32"/>
          <w:szCs w:val="32"/>
        </w:rPr>
        <w:footnoteReference w:customMarkFollows="1" w:id="8"/>
        <w:t>**</w:t>
      </w:r>
      <w:r>
        <w:rPr>
          <w:rFonts w:ascii="GHEA Grapalat" w:hAnsi="GHEA Grapalat"/>
          <w:sz w:val="32"/>
          <w:szCs w:val="32"/>
        </w:rPr>
        <w:t xml:space="preserve"> .</w:t>
      </w:r>
      <w:r w:rsidR="006B3E56" w:rsidRPr="00503980">
        <w:rPr>
          <w:rFonts w:ascii="GHEA Grapalat" w:hAnsi="GHEA Grapalat"/>
          <w:sz w:val="32"/>
          <w:szCs w:val="32"/>
        </w:rPr>
        <w:t xml:space="preserve"> </w:t>
      </w:r>
    </w:p>
    <w:p w14:paraId="1B9C5363" w14:textId="77777777" w:rsidR="006B3E56" w:rsidRPr="00770B03" w:rsidRDefault="006B3E56" w:rsidP="00B46D58">
      <w:pPr>
        <w:tabs>
          <w:tab w:val="left" w:pos="7371"/>
        </w:tabs>
        <w:spacing w:after="160"/>
        <w:ind w:left="3544" w:firstLine="3"/>
        <w:jc w:val="both"/>
        <w:rPr>
          <w:rFonts w:ascii="GHEA Grapalat" w:hAnsi="GHEA Grapalat"/>
          <w:sz w:val="16"/>
        </w:rPr>
      </w:pPr>
    </w:p>
    <w:p w14:paraId="5737AE7E" w14:textId="77777777"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0E2DF417"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13F9C171" w14:textId="77777777"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6F7ED088" w14:textId="77777777" w:rsidR="0094684E" w:rsidRPr="009044F1" w:rsidRDefault="00B2572B" w:rsidP="00B46D58">
      <w:pPr>
        <w:widowControl w:val="0"/>
        <w:spacing w:after="160"/>
        <w:jc w:val="right"/>
        <w:rPr>
          <w:rFonts w:ascii="GHEA Grapalat" w:hAnsi="GHEA Grapalat"/>
          <w:b/>
        </w:rPr>
      </w:pPr>
      <w:r w:rsidRPr="00374F4A">
        <w:rPr>
          <w:rFonts w:ascii="GHEA Grapalat" w:hAnsi="GHEA Grapalat"/>
        </w:rPr>
        <w:lastRenderedPageBreak/>
        <w:t>М. П.</w:t>
      </w:r>
      <w:r w:rsidR="00A225D9" w:rsidRPr="00A225D9">
        <w:rPr>
          <w:rFonts w:ascii="GHEA Grapalat" w:hAnsi="GHEA Grapalat"/>
          <w:b/>
        </w:rPr>
        <w:t xml:space="preserve"> </w:t>
      </w:r>
    </w:p>
    <w:p w14:paraId="6F12F25B" w14:textId="77777777" w:rsidR="00652A78" w:rsidRDefault="00123294">
      <w:pPr>
        <w:rPr>
          <w:ins w:id="4" w:author="Inesa Kocharyan" w:date="2021-09-01T14:04:00Z"/>
          <w:rFonts w:ascii="GHEA Grapalat" w:hAnsi="GHEA Grapalat"/>
          <w:b/>
        </w:rPr>
      </w:pPr>
      <w:r>
        <w:rPr>
          <w:rFonts w:ascii="GHEA Grapalat" w:hAnsi="GHEA Grapalat"/>
          <w:b/>
        </w:rPr>
        <w:br w:type="page"/>
      </w:r>
    </w:p>
    <w:p w14:paraId="44E87E20" w14:textId="77777777" w:rsidR="00652A78" w:rsidRDefault="00652A78" w:rsidP="00652A78">
      <w:pPr>
        <w:jc w:val="right"/>
        <w:rPr>
          <w:rFonts w:ascii="GHEA Grapalat" w:hAnsi="GHEA Grapalat"/>
          <w:b/>
        </w:rPr>
      </w:pPr>
      <w:r>
        <w:rPr>
          <w:rFonts w:ascii="GHEA Grapalat" w:hAnsi="GHEA Grapalat"/>
          <w:b/>
        </w:rPr>
        <w:lastRenderedPageBreak/>
        <w:t>Приложение 1.</w:t>
      </w:r>
      <w:r w:rsidR="00BD3FDD">
        <w:rPr>
          <w:rFonts w:ascii="GHEA Grapalat" w:hAnsi="GHEA Grapalat"/>
          <w:b/>
        </w:rPr>
        <w:t>1</w:t>
      </w:r>
      <w:r>
        <w:rPr>
          <w:rFonts w:ascii="GHEA Grapalat" w:hAnsi="GHEA Grapalat"/>
          <w:b/>
        </w:rPr>
        <w:t xml:space="preserve">** </w:t>
      </w:r>
    </w:p>
    <w:p w14:paraId="263B6F36" w14:textId="220BFADB" w:rsidR="00652A78" w:rsidRPr="00FA6464" w:rsidRDefault="00652A78" w:rsidP="00652A78">
      <w:pPr>
        <w:jc w:val="right"/>
        <w:rPr>
          <w:rFonts w:ascii="GHEA Grapalat" w:hAnsi="GHEA Grapalat"/>
          <w:b/>
        </w:rPr>
      </w:pPr>
      <w:r w:rsidRPr="001439BD">
        <w:rPr>
          <w:rFonts w:ascii="GHEA Grapalat" w:hAnsi="GHEA Grapalat"/>
          <w:b/>
        </w:rPr>
        <w:t xml:space="preserve">к Приглашению на </w:t>
      </w:r>
      <w:r w:rsidR="000C70BB">
        <w:rPr>
          <w:rFonts w:ascii="GHEA Grapalat" w:hAnsi="GHEA Grapalat"/>
          <w:b/>
        </w:rPr>
        <w:t>запрос котировок</w:t>
      </w:r>
    </w:p>
    <w:p w14:paraId="51263F6F" w14:textId="7A989314" w:rsidR="00652A78" w:rsidRPr="00BD3FDD" w:rsidRDefault="00652A78" w:rsidP="00652A78">
      <w:pPr>
        <w:pStyle w:val="3"/>
        <w:keepNext w:val="0"/>
        <w:widowControl w:val="0"/>
        <w:spacing w:after="160" w:line="240" w:lineRule="auto"/>
        <w:ind w:firstLine="567"/>
        <w:jc w:val="right"/>
        <w:rPr>
          <w:rFonts w:ascii="GHEA Grapalat" w:hAnsi="GHEA Grapalat"/>
          <w:b/>
          <w:i w:val="0"/>
          <w:sz w:val="24"/>
          <w:szCs w:val="24"/>
        </w:rPr>
      </w:pPr>
      <w:r w:rsidRPr="00BD3FDD">
        <w:rPr>
          <w:rFonts w:ascii="GHEA Grapalat" w:hAnsi="GHEA Grapalat"/>
          <w:b/>
          <w:i w:val="0"/>
          <w:sz w:val="24"/>
          <w:szCs w:val="24"/>
        </w:rPr>
        <w:t>под кодом "</w:t>
      </w:r>
      <w:r w:rsidR="00207009" w:rsidRPr="00DD237E">
        <w:rPr>
          <w:rFonts w:ascii="GHEA Grapalat" w:hAnsi="GHEA Grapalat"/>
          <w:b/>
          <w:sz w:val="24"/>
          <w:szCs w:val="24"/>
        </w:rPr>
        <w:t xml:space="preserve"> </w:t>
      </w:r>
      <w:r w:rsidR="00207009">
        <w:rPr>
          <w:rFonts w:ascii="GHEA Grapalat" w:hAnsi="GHEA Grapalat"/>
          <w:b/>
          <w:sz w:val="24"/>
          <w:szCs w:val="24"/>
          <w:lang w:val="en-US"/>
        </w:rPr>
        <w:t>OBT</w:t>
      </w:r>
      <w:r w:rsidR="00207009" w:rsidRPr="00D73EAB">
        <w:rPr>
          <w:rFonts w:ascii="GHEA Grapalat" w:hAnsi="GHEA Grapalat"/>
          <w:b/>
          <w:sz w:val="24"/>
          <w:szCs w:val="24"/>
        </w:rPr>
        <w:t>-</w:t>
      </w:r>
      <w:r w:rsidR="00207009">
        <w:rPr>
          <w:rFonts w:ascii="GHEA Grapalat" w:hAnsi="GHEA Grapalat"/>
          <w:b/>
          <w:sz w:val="24"/>
          <w:szCs w:val="24"/>
          <w:lang w:val="en-US"/>
        </w:rPr>
        <w:t>GHTsDzB</w:t>
      </w:r>
      <w:r w:rsidR="00207009" w:rsidRPr="00D73EAB">
        <w:rPr>
          <w:rFonts w:ascii="GHEA Grapalat" w:hAnsi="GHEA Grapalat"/>
          <w:b/>
          <w:sz w:val="24"/>
          <w:szCs w:val="24"/>
        </w:rPr>
        <w:t>-2</w:t>
      </w:r>
      <w:r w:rsidR="00C676D9">
        <w:rPr>
          <w:rFonts w:ascii="GHEA Grapalat" w:hAnsi="GHEA Grapalat"/>
          <w:b/>
          <w:sz w:val="24"/>
          <w:szCs w:val="24"/>
          <w:lang w:val="hy-AM"/>
        </w:rPr>
        <w:t>6</w:t>
      </w:r>
      <w:r w:rsidR="00207009" w:rsidRPr="00D73EAB">
        <w:rPr>
          <w:rFonts w:ascii="GHEA Grapalat" w:hAnsi="GHEA Grapalat"/>
          <w:b/>
          <w:sz w:val="24"/>
          <w:szCs w:val="24"/>
        </w:rPr>
        <w:t>/</w:t>
      </w:r>
      <w:r w:rsidR="003B32F0">
        <w:rPr>
          <w:rFonts w:ascii="GHEA Grapalat" w:hAnsi="GHEA Grapalat"/>
          <w:b/>
          <w:sz w:val="24"/>
          <w:szCs w:val="24"/>
          <w:lang w:val="hy-AM"/>
        </w:rPr>
        <w:t>0</w:t>
      </w:r>
      <w:r w:rsidR="0047240D">
        <w:rPr>
          <w:rFonts w:ascii="GHEA Grapalat" w:hAnsi="GHEA Grapalat"/>
          <w:b/>
          <w:sz w:val="24"/>
          <w:szCs w:val="24"/>
          <w:lang w:val="hy-AM"/>
        </w:rPr>
        <w:t>4</w:t>
      </w:r>
      <w:r w:rsidRPr="00BD3FDD">
        <w:rPr>
          <w:rFonts w:ascii="GHEA Grapalat" w:hAnsi="GHEA Grapalat"/>
          <w:b/>
          <w:i w:val="0"/>
          <w:sz w:val="24"/>
          <w:szCs w:val="24"/>
        </w:rPr>
        <w:t>"</w:t>
      </w:r>
    </w:p>
    <w:p w14:paraId="435C76D7" w14:textId="77777777" w:rsidR="00123294" w:rsidRDefault="00123294" w:rsidP="00B46D58">
      <w:pPr>
        <w:rPr>
          <w:rFonts w:ascii="GHEA Grapalat" w:hAnsi="GHEA Grapalat"/>
          <w:b/>
        </w:rPr>
      </w:pPr>
    </w:p>
    <w:p w14:paraId="4D47F710" w14:textId="77777777" w:rsidR="00B048B2" w:rsidRDefault="00B048B2" w:rsidP="00B46D58">
      <w:pPr>
        <w:rPr>
          <w:rFonts w:ascii="GHEA Grapalat" w:hAnsi="GHEA Grapalat"/>
          <w:b/>
        </w:rPr>
      </w:pPr>
    </w:p>
    <w:p w14:paraId="5CDDFC4C" w14:textId="77777777" w:rsidR="00A9306E" w:rsidRDefault="00A9306E" w:rsidP="00A9306E">
      <w:pPr>
        <w:ind w:left="360" w:hanging="360"/>
        <w:jc w:val="center"/>
        <w:rPr>
          <w:rFonts w:ascii="GHEA Grapalat" w:hAnsi="GHEA Grapalat"/>
          <w:b/>
        </w:rPr>
      </w:pPr>
      <w:r>
        <w:rPr>
          <w:rFonts w:ascii="GHEA Grapalat" w:hAnsi="GHEA Grapalat"/>
          <w:b/>
        </w:rPr>
        <w:t>ФОРМА</w:t>
      </w:r>
    </w:p>
    <w:p w14:paraId="4B24E77F" w14:textId="77777777" w:rsidR="00A9306E" w:rsidRPr="00C76978" w:rsidRDefault="00A9306E" w:rsidP="00A9306E">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РЕАЛЬНЫХ  БЕНЕФИЦИАР</w:t>
      </w:r>
      <w:r>
        <w:rPr>
          <w:rFonts w:ascii="GHEA Grapalat" w:hAnsi="GHEA Grapalat"/>
          <w:b/>
        </w:rPr>
        <w:t>АХ</w:t>
      </w:r>
    </w:p>
    <w:p w14:paraId="61D1BE96" w14:textId="77777777" w:rsidR="00A9306E" w:rsidRPr="00ED3A13" w:rsidRDefault="00A9306E" w:rsidP="00A9306E">
      <w:pPr>
        <w:ind w:left="360" w:hanging="360"/>
        <w:jc w:val="center"/>
        <w:rPr>
          <w:rFonts w:ascii="GHEA Grapalat" w:eastAsia="GHEA Grapalat" w:hAnsi="GHEA Grapalat" w:cs="GHEA Grapalat"/>
          <w:b/>
        </w:rPr>
      </w:pPr>
    </w:p>
    <w:p w14:paraId="46897D53" w14:textId="77777777" w:rsidR="00A9306E" w:rsidRPr="00FD1EE4"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2399A428"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9306E" w:rsidRPr="00FD1EE4" w14:paraId="7E582269" w14:textId="77777777" w:rsidTr="00F32DDC">
        <w:tc>
          <w:tcPr>
            <w:tcW w:w="2836" w:type="dxa"/>
            <w:shd w:val="clear" w:color="auto" w:fill="D9E2F3"/>
            <w:vAlign w:val="center"/>
          </w:tcPr>
          <w:p w14:paraId="583B658D"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79B3B5F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7BCF81F" w14:textId="77777777" w:rsidTr="00F32DDC">
        <w:tc>
          <w:tcPr>
            <w:tcW w:w="2836" w:type="dxa"/>
            <w:shd w:val="clear" w:color="auto" w:fill="D9E2F3"/>
            <w:vAlign w:val="center"/>
          </w:tcPr>
          <w:p w14:paraId="162D0F28"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59AB327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B48C1C0" w14:textId="77777777" w:rsidTr="00F32DDC">
        <w:tc>
          <w:tcPr>
            <w:tcW w:w="2836" w:type="dxa"/>
            <w:shd w:val="clear" w:color="auto" w:fill="D9E2F3"/>
            <w:vAlign w:val="center"/>
          </w:tcPr>
          <w:p w14:paraId="478789C3"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35BCE92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F6B6ABB" w14:textId="77777777" w:rsidTr="00F32DDC">
        <w:tc>
          <w:tcPr>
            <w:tcW w:w="2836" w:type="dxa"/>
            <w:shd w:val="clear" w:color="auto" w:fill="D9E2F3"/>
            <w:vAlign w:val="center"/>
          </w:tcPr>
          <w:p w14:paraId="213DBB05"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583C613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F40F3EA" w14:textId="77777777" w:rsidTr="00F32DDC">
        <w:tc>
          <w:tcPr>
            <w:tcW w:w="2836" w:type="dxa"/>
            <w:shd w:val="clear" w:color="auto" w:fill="D9E2F3"/>
            <w:vAlign w:val="center"/>
          </w:tcPr>
          <w:p w14:paraId="76EA4E4A"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ins w:id="5"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
        </w:tc>
        <w:tc>
          <w:tcPr>
            <w:tcW w:w="6180" w:type="dxa"/>
            <w:vAlign w:val="center"/>
          </w:tcPr>
          <w:p w14:paraId="15CA5C3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D768E0A" w14:textId="77777777" w:rsidTr="00F32DDC">
        <w:tc>
          <w:tcPr>
            <w:tcW w:w="2836" w:type="dxa"/>
            <w:shd w:val="clear" w:color="auto" w:fill="D9E2F3"/>
            <w:vAlign w:val="center"/>
          </w:tcPr>
          <w:p w14:paraId="49DA1F7D"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lastRenderedPageBreak/>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4FF6E330" w14:textId="77777777" w:rsidR="00A9306E" w:rsidRPr="00FD1EE4" w:rsidRDefault="00A9306E" w:rsidP="00F32DDC">
            <w:pPr>
              <w:spacing w:before="240" w:after="240"/>
              <w:ind w:left="993" w:hanging="851"/>
              <w:rPr>
                <w:rFonts w:ascii="GHEA Grapalat" w:eastAsia="GHEA Grapalat" w:hAnsi="GHEA Grapalat" w:cs="GHEA Grapalat"/>
              </w:rPr>
            </w:pPr>
          </w:p>
        </w:tc>
      </w:tr>
      <w:tr w:rsidR="00A9306E" w:rsidRPr="00FD1EE4" w14:paraId="29976ED3" w14:textId="77777777" w:rsidTr="00F32DDC">
        <w:tc>
          <w:tcPr>
            <w:tcW w:w="2836" w:type="dxa"/>
            <w:shd w:val="clear" w:color="auto" w:fill="D9E2F3"/>
            <w:vAlign w:val="center"/>
          </w:tcPr>
          <w:p w14:paraId="5833FB29" w14:textId="77777777" w:rsidR="00A9306E" w:rsidRPr="00FD1EE4" w:rsidRDefault="00A9306E" w:rsidP="00F32DDC">
            <w:pPr>
              <w:numPr>
                <w:ilvl w:val="2"/>
                <w:numId w:val="25"/>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5D373274" w14:textId="77777777" w:rsidR="00A9306E" w:rsidRPr="00FD1EE4" w:rsidRDefault="00A9306E" w:rsidP="00F32DDC">
            <w:pPr>
              <w:spacing w:before="240" w:after="240"/>
              <w:ind w:left="993" w:hanging="851"/>
              <w:rPr>
                <w:rFonts w:ascii="GHEA Grapalat" w:eastAsia="GHEA Grapalat" w:hAnsi="GHEA Grapalat" w:cs="GHEA Grapalat"/>
              </w:rPr>
            </w:pPr>
          </w:p>
        </w:tc>
      </w:tr>
    </w:tbl>
    <w:p w14:paraId="31835099"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51F9D328" w14:textId="77777777" w:rsidTr="00F32DDC">
        <w:tc>
          <w:tcPr>
            <w:tcW w:w="2835" w:type="dxa"/>
            <w:shd w:val="clear" w:color="auto" w:fill="D9E2F3"/>
            <w:vAlign w:val="center"/>
          </w:tcPr>
          <w:p w14:paraId="15B7BD0D"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44DC496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58DB4FF" w14:textId="77777777" w:rsidTr="00F32DDC">
        <w:trPr>
          <w:trHeight w:val="1487"/>
        </w:trPr>
        <w:tc>
          <w:tcPr>
            <w:tcW w:w="2835" w:type="dxa"/>
            <w:shd w:val="clear" w:color="auto" w:fill="D9E2F3"/>
            <w:vAlign w:val="center"/>
          </w:tcPr>
          <w:p w14:paraId="78268955"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796F7FFB" w14:textId="77777777" w:rsidR="00A9306E" w:rsidRPr="00FD1EE4" w:rsidRDefault="00A9306E" w:rsidP="00F32DDC">
            <w:pPr>
              <w:spacing w:before="240" w:after="240"/>
              <w:rPr>
                <w:rFonts w:ascii="GHEA Grapalat" w:eastAsia="GHEA Grapalat" w:hAnsi="GHEA Grapalat" w:cs="GHEA Grapalat"/>
              </w:rPr>
            </w:pPr>
          </w:p>
        </w:tc>
      </w:tr>
    </w:tbl>
    <w:p w14:paraId="68657B5E"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0B22A4A4" w14:textId="77777777" w:rsidTr="00F32DDC">
        <w:tc>
          <w:tcPr>
            <w:tcW w:w="2835" w:type="dxa"/>
            <w:shd w:val="clear" w:color="auto" w:fill="D9E2F3"/>
            <w:vAlign w:val="center"/>
          </w:tcPr>
          <w:p w14:paraId="183AB219"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1ECF209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335965F" w14:textId="77777777" w:rsidTr="00F32DDC">
        <w:tc>
          <w:tcPr>
            <w:tcW w:w="2835" w:type="dxa"/>
            <w:shd w:val="clear" w:color="auto" w:fill="D9E2F3"/>
            <w:vAlign w:val="center"/>
          </w:tcPr>
          <w:p w14:paraId="4B12E23F"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2E7E6D58"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E8C200F" w14:textId="77777777" w:rsidTr="00F32DDC">
        <w:tc>
          <w:tcPr>
            <w:tcW w:w="2835" w:type="dxa"/>
            <w:shd w:val="clear" w:color="auto" w:fill="D9E2F3"/>
            <w:vAlign w:val="center"/>
          </w:tcPr>
          <w:p w14:paraId="79D68656" w14:textId="77777777" w:rsidR="00A9306E" w:rsidRPr="00FD1EE4" w:rsidRDefault="00A9306E" w:rsidP="00F32DDC">
            <w:pPr>
              <w:numPr>
                <w:ilvl w:val="2"/>
                <w:numId w:val="25"/>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 xml:space="preserve">Подпись лица, представляющего </w:t>
            </w:r>
            <w:r w:rsidRPr="009677BD">
              <w:rPr>
                <w:rFonts w:ascii="GHEA Grapalat" w:eastAsia="GHEA Grapalat" w:hAnsi="GHEA Grapalat" w:cs="GHEA Grapalat"/>
                <w:color w:val="000000"/>
              </w:rPr>
              <w:lastRenderedPageBreak/>
              <w:t>декларацию</w:t>
            </w:r>
          </w:p>
        </w:tc>
        <w:tc>
          <w:tcPr>
            <w:tcW w:w="6180" w:type="dxa"/>
            <w:vAlign w:val="center"/>
          </w:tcPr>
          <w:p w14:paraId="35EC8A8D" w14:textId="77777777" w:rsidR="00A9306E" w:rsidRPr="00FD1EE4" w:rsidRDefault="00A9306E" w:rsidP="00F32DDC">
            <w:pPr>
              <w:spacing w:before="240" w:after="240"/>
              <w:rPr>
                <w:rFonts w:ascii="GHEA Grapalat" w:eastAsia="GHEA Grapalat" w:hAnsi="GHEA Grapalat" w:cs="GHEA Grapalat"/>
              </w:rPr>
            </w:pPr>
          </w:p>
        </w:tc>
      </w:tr>
    </w:tbl>
    <w:p w14:paraId="70B6BB4F" w14:textId="77777777" w:rsidR="00A9306E" w:rsidRPr="00FD1EE4" w:rsidRDefault="00A9306E" w:rsidP="00A9306E">
      <w:pPr>
        <w:rPr>
          <w:rFonts w:ascii="GHEA Grapalat" w:eastAsia="GHEA Grapalat" w:hAnsi="GHEA Grapalat" w:cs="GHEA Grapalat"/>
        </w:rPr>
      </w:pPr>
    </w:p>
    <w:p w14:paraId="2D3CBA10" w14:textId="77777777" w:rsidR="00A9306E" w:rsidRPr="00FD1EE4" w:rsidRDefault="00A9306E" w:rsidP="00A9306E">
      <w:pPr>
        <w:rPr>
          <w:rFonts w:ascii="GHEA Grapalat" w:eastAsia="GHEA Grapalat" w:hAnsi="GHEA Grapalat" w:cs="GHEA Grapalat"/>
        </w:rPr>
      </w:pPr>
      <w:r w:rsidRPr="00FD1EE4">
        <w:rPr>
          <w:rFonts w:ascii="GHEA Grapalat" w:hAnsi="GHEA Grapalat"/>
        </w:rPr>
        <w:br w:type="page"/>
      </w:r>
    </w:p>
    <w:p w14:paraId="0DBAD51A" w14:textId="77777777" w:rsidR="00A9306E" w:rsidRPr="009A52BE" w:rsidRDefault="00A9306E" w:rsidP="00A9306E">
      <w:pPr>
        <w:numPr>
          <w:ilvl w:val="0"/>
          <w:numId w:val="25"/>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14:paraId="538DFF64" w14:textId="77777777" w:rsidR="00A9306E" w:rsidRPr="004E2F96"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617A5C02" w14:textId="77777777" w:rsidTr="00F32DDC">
        <w:tc>
          <w:tcPr>
            <w:tcW w:w="2835" w:type="dxa"/>
            <w:shd w:val="clear" w:color="auto" w:fill="D9E2F3"/>
            <w:vAlign w:val="center"/>
          </w:tcPr>
          <w:p w14:paraId="098B7AF8"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46F9353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046FB92" w14:textId="77777777" w:rsidTr="00F32DDC">
        <w:tc>
          <w:tcPr>
            <w:tcW w:w="2835" w:type="dxa"/>
            <w:shd w:val="clear" w:color="auto" w:fill="D9E2F3"/>
            <w:vAlign w:val="center"/>
          </w:tcPr>
          <w:p w14:paraId="2E28B64F"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6AE6B8A8" w14:textId="77777777" w:rsidR="00A9306E" w:rsidRPr="00FD1EE4" w:rsidRDefault="00A9306E" w:rsidP="00F32DDC">
            <w:pPr>
              <w:spacing w:before="240" w:after="240"/>
              <w:rPr>
                <w:rFonts w:ascii="GHEA Grapalat" w:eastAsia="GHEA Grapalat" w:hAnsi="GHEA Grapalat" w:cs="GHEA Grapalat"/>
              </w:rPr>
            </w:pPr>
          </w:p>
        </w:tc>
      </w:tr>
    </w:tbl>
    <w:p w14:paraId="2E2DD14E"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3276D27D" w14:textId="77777777" w:rsidTr="00F32DDC">
        <w:tc>
          <w:tcPr>
            <w:tcW w:w="2835" w:type="dxa"/>
            <w:shd w:val="clear" w:color="auto" w:fill="D9E2F3"/>
            <w:vAlign w:val="center"/>
          </w:tcPr>
          <w:p w14:paraId="2EC358D5"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17339F66"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7A47C8F" w14:textId="77777777" w:rsidTr="00F32DDC">
        <w:tc>
          <w:tcPr>
            <w:tcW w:w="2835" w:type="dxa"/>
            <w:shd w:val="clear" w:color="auto" w:fill="D9E2F3"/>
            <w:vAlign w:val="center"/>
          </w:tcPr>
          <w:p w14:paraId="1375D55D"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2A86FCF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A34239B" w14:textId="77777777" w:rsidTr="00F32DDC">
        <w:tc>
          <w:tcPr>
            <w:tcW w:w="2835" w:type="dxa"/>
            <w:shd w:val="clear" w:color="auto" w:fill="D9E2F3"/>
            <w:vAlign w:val="center"/>
          </w:tcPr>
          <w:p w14:paraId="1C4B3D1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0D73453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CE3AE5C" w14:textId="77777777" w:rsidTr="00F32DDC">
        <w:tc>
          <w:tcPr>
            <w:tcW w:w="2835" w:type="dxa"/>
            <w:shd w:val="clear" w:color="auto" w:fill="D9E2F3"/>
            <w:vAlign w:val="center"/>
          </w:tcPr>
          <w:p w14:paraId="5D46C11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7E6B13CD"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7AC338E" w14:textId="77777777" w:rsidTr="00F32DDC">
        <w:tc>
          <w:tcPr>
            <w:tcW w:w="2835" w:type="dxa"/>
            <w:shd w:val="clear" w:color="auto" w:fill="D9E2F3"/>
            <w:vAlign w:val="center"/>
          </w:tcPr>
          <w:p w14:paraId="75A4E83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526E9738"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EE778A3" w14:textId="77777777" w:rsidTr="00F32DDC">
        <w:trPr>
          <w:trHeight w:val="1361"/>
        </w:trPr>
        <w:tc>
          <w:tcPr>
            <w:tcW w:w="2835" w:type="dxa"/>
            <w:shd w:val="clear" w:color="auto" w:fill="D9E2F3"/>
            <w:vAlign w:val="center"/>
          </w:tcPr>
          <w:p w14:paraId="2442C43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Государтво регистрации</w:t>
            </w:r>
          </w:p>
        </w:tc>
        <w:tc>
          <w:tcPr>
            <w:tcW w:w="6180" w:type="dxa"/>
            <w:vAlign w:val="center"/>
          </w:tcPr>
          <w:p w14:paraId="306E9F7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34C92F2" w14:textId="77777777" w:rsidTr="00F32DDC">
        <w:tc>
          <w:tcPr>
            <w:tcW w:w="2835" w:type="dxa"/>
            <w:shd w:val="clear" w:color="auto" w:fill="D9E2F3"/>
            <w:vAlign w:val="center"/>
          </w:tcPr>
          <w:p w14:paraId="310BBCBD"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2A5468FE" w14:textId="77777777" w:rsidR="00A9306E" w:rsidRPr="00FD1EE4" w:rsidRDefault="00A9306E" w:rsidP="00F32DDC">
            <w:pPr>
              <w:spacing w:before="240" w:after="240"/>
              <w:rPr>
                <w:rFonts w:ascii="GHEA Grapalat" w:eastAsia="GHEA Grapalat" w:hAnsi="GHEA Grapalat" w:cs="GHEA Grapalat"/>
              </w:rPr>
            </w:pPr>
          </w:p>
        </w:tc>
      </w:tr>
    </w:tbl>
    <w:p w14:paraId="2BAE0A02" w14:textId="77777777" w:rsidR="00A9306E" w:rsidRPr="00574FF7"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14:paraId="75CFE22A" w14:textId="77777777" w:rsidTr="00F32DDC">
        <w:tc>
          <w:tcPr>
            <w:tcW w:w="2836" w:type="dxa"/>
            <w:shd w:val="clear" w:color="auto" w:fill="D9E2F3"/>
            <w:vAlign w:val="center"/>
          </w:tcPr>
          <w:p w14:paraId="4EC2BC21" w14:textId="77777777" w:rsidR="00A9306E" w:rsidRPr="00FD1EE4" w:rsidRDefault="00A9306E" w:rsidP="00F32DDC">
            <w:pPr>
              <w:numPr>
                <w:ilvl w:val="2"/>
                <w:numId w:val="25"/>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1FB820D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0977AEF" w14:textId="77777777" w:rsidTr="00F32DDC">
        <w:tc>
          <w:tcPr>
            <w:tcW w:w="2836" w:type="dxa"/>
            <w:shd w:val="clear" w:color="auto" w:fill="D9E2F3"/>
            <w:vAlign w:val="center"/>
          </w:tcPr>
          <w:p w14:paraId="43246935" w14:textId="77777777" w:rsidR="00A9306E" w:rsidRPr="00FD1EE4" w:rsidRDefault="00A9306E" w:rsidP="00F32DDC">
            <w:pPr>
              <w:numPr>
                <w:ilvl w:val="2"/>
                <w:numId w:val="25"/>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66E4EB25" w14:textId="77777777" w:rsidR="00A9306E" w:rsidRPr="00FD1EE4" w:rsidRDefault="006B1387" w:rsidP="00F32DDC">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771DE2EC" w14:textId="77777777" w:rsidR="00A9306E" w:rsidRPr="00FD1EE4" w:rsidRDefault="006B1387" w:rsidP="00F32DDC">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A9306E">
                  <w:rPr>
                    <w:rFonts w:ascii="MS Gothic" w:eastAsia="MS Gothic" w:hAnsi="MS Gothic" w:cs="GHEA Grapalat" w:hint="eastAsia"/>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5E53FEC2" w14:textId="77777777" w:rsidR="00A9306E" w:rsidRPr="00FD1EE4" w:rsidRDefault="00A9306E" w:rsidP="00A9306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576153CF" w14:textId="77777777" w:rsidR="00A9306E" w:rsidRPr="00CB7DFD"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4BD9054A"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2F6507C5" w14:textId="77777777" w:rsidTr="00F32DDC">
        <w:tc>
          <w:tcPr>
            <w:tcW w:w="2837" w:type="dxa"/>
            <w:shd w:val="clear" w:color="auto" w:fill="D9E2F3"/>
            <w:vAlign w:val="center"/>
          </w:tcPr>
          <w:p w14:paraId="5FACC099"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016589D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70879CA" w14:textId="77777777" w:rsidTr="00F32DDC">
        <w:tc>
          <w:tcPr>
            <w:tcW w:w="2837" w:type="dxa"/>
            <w:shd w:val="clear" w:color="auto" w:fill="D9E2F3"/>
            <w:vAlign w:val="center"/>
          </w:tcPr>
          <w:p w14:paraId="51E7D92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468352B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7CF35D8" w14:textId="77777777" w:rsidTr="00F32DDC">
        <w:tc>
          <w:tcPr>
            <w:tcW w:w="2837" w:type="dxa"/>
            <w:shd w:val="clear" w:color="auto" w:fill="D9E2F3"/>
            <w:vAlign w:val="center"/>
          </w:tcPr>
          <w:p w14:paraId="5B350F4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1D97E8E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6B3C79E" w14:textId="77777777" w:rsidTr="00F32DDC">
        <w:tc>
          <w:tcPr>
            <w:tcW w:w="2837" w:type="dxa"/>
            <w:shd w:val="clear" w:color="auto" w:fill="D9E2F3"/>
            <w:vAlign w:val="center"/>
          </w:tcPr>
          <w:p w14:paraId="13517B55"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37F539E1" w14:textId="77777777" w:rsidR="00A9306E" w:rsidRPr="00FD1EE4" w:rsidRDefault="006B1387" w:rsidP="00F32DDC">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55BA49F3" w14:textId="77777777" w:rsidR="00A9306E" w:rsidRPr="00FD1EE4" w:rsidRDefault="006B1387" w:rsidP="00F32DDC">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19FDD829"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4D35BECF" w14:textId="77777777" w:rsidTr="00F32DDC">
        <w:tc>
          <w:tcPr>
            <w:tcW w:w="2837" w:type="dxa"/>
            <w:shd w:val="clear" w:color="auto" w:fill="D9E2F3"/>
            <w:vAlign w:val="center"/>
          </w:tcPr>
          <w:p w14:paraId="3A5A559E" w14:textId="77777777" w:rsidR="00A9306E" w:rsidRPr="00B047A2"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3693552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1866C68" w14:textId="77777777" w:rsidTr="00F32DDC">
        <w:tc>
          <w:tcPr>
            <w:tcW w:w="2837" w:type="dxa"/>
            <w:shd w:val="clear" w:color="auto" w:fill="D9E2F3"/>
            <w:vAlign w:val="center"/>
          </w:tcPr>
          <w:p w14:paraId="21E5F3A7"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0DC1091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0154E04" w14:textId="77777777" w:rsidTr="00F32DDC">
        <w:tc>
          <w:tcPr>
            <w:tcW w:w="2837" w:type="dxa"/>
            <w:shd w:val="clear" w:color="auto" w:fill="D9E2F3"/>
            <w:vAlign w:val="center"/>
          </w:tcPr>
          <w:p w14:paraId="5CF99C55"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lastRenderedPageBreak/>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6EEF5ED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64D753A" w14:textId="77777777" w:rsidTr="00F32DDC">
        <w:tc>
          <w:tcPr>
            <w:tcW w:w="2837" w:type="dxa"/>
            <w:shd w:val="clear" w:color="auto" w:fill="D9E2F3"/>
            <w:vAlign w:val="center"/>
          </w:tcPr>
          <w:p w14:paraId="7C5EE46A"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5F6DA52D" w14:textId="77777777" w:rsidR="00A9306E" w:rsidRPr="00FD1EE4" w:rsidRDefault="006B1387" w:rsidP="00F32DDC">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1137D">
              <w:rPr>
                <w:rFonts w:ascii="GHEA Grapalat" w:eastAsia="GHEA Grapalat" w:hAnsi="GHEA Grapalat" w:cs="GHEA Grapalat"/>
              </w:rPr>
              <w:t>Прямое участие</w:t>
            </w:r>
          </w:p>
          <w:p w14:paraId="0C669421" w14:textId="77777777" w:rsidR="00A9306E" w:rsidRPr="00FD1EE4" w:rsidRDefault="006B1387" w:rsidP="00F32DDC">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w:t>
            </w:r>
            <w:r w:rsidR="00A9306E" w:rsidRPr="00D812D8">
              <w:rPr>
                <w:rFonts w:ascii="GHEA Grapalat" w:eastAsia="GHEA Grapalat" w:hAnsi="GHEA Grapalat" w:cs="GHEA Grapalat"/>
              </w:rPr>
              <w:t>освенное участие</w:t>
            </w:r>
          </w:p>
        </w:tc>
      </w:tr>
    </w:tbl>
    <w:p w14:paraId="74971798" w14:textId="77777777" w:rsidR="00A9306E" w:rsidRPr="00FD1EE4" w:rsidRDefault="00A9306E" w:rsidP="00A9306E">
      <w:pPr>
        <w:rPr>
          <w:rFonts w:ascii="GHEA Grapalat" w:eastAsia="GHEA Grapalat" w:hAnsi="GHEA Grapalat" w:cs="GHEA Grapalat"/>
          <w:b/>
        </w:rPr>
      </w:pPr>
      <w:r w:rsidRPr="00FD1EE4">
        <w:rPr>
          <w:rFonts w:ascii="GHEA Grapalat" w:hAnsi="GHEA Grapalat"/>
        </w:rPr>
        <w:br w:type="page"/>
      </w:r>
    </w:p>
    <w:p w14:paraId="63712724" w14:textId="77777777"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06F772EA"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9306E" w:rsidRPr="00FD1EE4" w14:paraId="20387D86" w14:textId="77777777" w:rsidTr="00F32DDC">
        <w:tc>
          <w:tcPr>
            <w:tcW w:w="2836" w:type="dxa"/>
            <w:shd w:val="clear" w:color="auto" w:fill="D9E2F3"/>
            <w:vAlign w:val="center"/>
          </w:tcPr>
          <w:p w14:paraId="5E001E8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459FD84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CDC62BA" w14:textId="77777777" w:rsidTr="00F32DDC">
        <w:tc>
          <w:tcPr>
            <w:tcW w:w="2836" w:type="dxa"/>
            <w:shd w:val="clear" w:color="auto" w:fill="D9E2F3"/>
            <w:vAlign w:val="center"/>
          </w:tcPr>
          <w:p w14:paraId="323448D5"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1ADAF45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B316D79" w14:textId="77777777" w:rsidTr="00F32DDC">
        <w:tc>
          <w:tcPr>
            <w:tcW w:w="2836" w:type="dxa"/>
            <w:shd w:val="clear" w:color="auto" w:fill="D9E2F3"/>
            <w:vAlign w:val="center"/>
          </w:tcPr>
          <w:p w14:paraId="0DC47175"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444160F5"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BEB16B3" w14:textId="77777777" w:rsidTr="00F32DDC">
        <w:tc>
          <w:tcPr>
            <w:tcW w:w="2836" w:type="dxa"/>
            <w:shd w:val="clear" w:color="auto" w:fill="D9E2F3"/>
            <w:vAlign w:val="center"/>
          </w:tcPr>
          <w:p w14:paraId="524185F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36BD0163"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CE8C664" w14:textId="77777777" w:rsidTr="00F32DDC">
        <w:tc>
          <w:tcPr>
            <w:tcW w:w="2836" w:type="dxa"/>
            <w:shd w:val="clear" w:color="auto" w:fill="D9E2F3"/>
            <w:vAlign w:val="center"/>
          </w:tcPr>
          <w:p w14:paraId="54D27B7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29D64A2F"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5E7BCC1" w14:textId="77777777" w:rsidTr="00F32DDC">
        <w:tc>
          <w:tcPr>
            <w:tcW w:w="2836" w:type="dxa"/>
            <w:shd w:val="clear" w:color="auto" w:fill="D9E2F3"/>
            <w:vAlign w:val="center"/>
          </w:tcPr>
          <w:p w14:paraId="290FB19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5A1C975D" w14:textId="77777777" w:rsidR="00A9306E" w:rsidRPr="00FD1EE4" w:rsidRDefault="00A9306E" w:rsidP="00F32DDC">
            <w:pPr>
              <w:spacing w:before="240" w:after="240"/>
              <w:rPr>
                <w:rFonts w:ascii="GHEA Grapalat" w:eastAsia="GHEA Grapalat" w:hAnsi="GHEA Grapalat" w:cs="GHEA Grapalat"/>
              </w:rPr>
            </w:pPr>
          </w:p>
        </w:tc>
      </w:tr>
    </w:tbl>
    <w:p w14:paraId="7640F627"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A9306E" w:rsidRPr="00FD1EE4" w14:paraId="6FFFDA02" w14:textId="77777777" w:rsidTr="00F32DDC">
        <w:tc>
          <w:tcPr>
            <w:tcW w:w="2977" w:type="dxa"/>
            <w:shd w:val="clear" w:color="auto" w:fill="D9E2F3"/>
            <w:vAlign w:val="center"/>
          </w:tcPr>
          <w:p w14:paraId="35301F4B"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122D5418"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02194704" w14:textId="77777777" w:rsidTr="00F32DDC">
        <w:tc>
          <w:tcPr>
            <w:tcW w:w="2977" w:type="dxa"/>
            <w:shd w:val="clear" w:color="auto" w:fill="D9E2F3"/>
            <w:vAlign w:val="center"/>
          </w:tcPr>
          <w:p w14:paraId="455B6EE5"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5FBA1DE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9303FBB" w14:textId="77777777" w:rsidTr="00F32DDC">
        <w:tc>
          <w:tcPr>
            <w:tcW w:w="2977" w:type="dxa"/>
            <w:shd w:val="clear" w:color="auto" w:fill="D9E2F3"/>
            <w:vAlign w:val="center"/>
          </w:tcPr>
          <w:p w14:paraId="1EC604C0" w14:textId="77777777" w:rsidR="00A9306E" w:rsidRPr="00FD1EE4" w:rsidRDefault="00A9306E" w:rsidP="00F32DDC">
            <w:pPr>
              <w:numPr>
                <w:ilvl w:val="2"/>
                <w:numId w:val="25"/>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lastRenderedPageBreak/>
              <w:t>День, месяц, год предоставления</w:t>
            </w:r>
          </w:p>
        </w:tc>
        <w:tc>
          <w:tcPr>
            <w:tcW w:w="6096" w:type="dxa"/>
            <w:vAlign w:val="center"/>
          </w:tcPr>
          <w:p w14:paraId="2DB0F83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45B0A6A" w14:textId="77777777" w:rsidTr="00F32DDC">
        <w:tc>
          <w:tcPr>
            <w:tcW w:w="2977" w:type="dxa"/>
            <w:shd w:val="clear" w:color="auto" w:fill="D9E2F3"/>
            <w:vAlign w:val="center"/>
          </w:tcPr>
          <w:p w14:paraId="4B09E7A3" w14:textId="77777777" w:rsidR="00A9306E" w:rsidRPr="00FD1EE4" w:rsidRDefault="00A9306E" w:rsidP="00F32DDC">
            <w:pPr>
              <w:numPr>
                <w:ilvl w:val="2"/>
                <w:numId w:val="25"/>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5608380C"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42C1BA5" w14:textId="77777777" w:rsidTr="00F32DDC">
        <w:tc>
          <w:tcPr>
            <w:tcW w:w="2977" w:type="dxa"/>
            <w:shd w:val="clear" w:color="auto" w:fill="D9E2F3"/>
            <w:vAlign w:val="center"/>
          </w:tcPr>
          <w:p w14:paraId="03AB472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14:paraId="5CD43618" w14:textId="77777777" w:rsidR="00A9306E" w:rsidRPr="00FD1EE4" w:rsidRDefault="00A9306E" w:rsidP="00F32DDC">
            <w:pPr>
              <w:spacing w:before="240" w:after="240"/>
              <w:rPr>
                <w:rFonts w:ascii="GHEA Grapalat" w:eastAsia="GHEA Grapalat" w:hAnsi="GHEA Grapalat" w:cs="GHEA Grapalat"/>
              </w:rPr>
            </w:pPr>
          </w:p>
        </w:tc>
      </w:tr>
    </w:tbl>
    <w:p w14:paraId="3B2D7C7B"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A9306E" w:rsidRPr="00FD1EE4" w14:paraId="2953DF0F" w14:textId="77777777" w:rsidTr="00F32DDC">
        <w:tc>
          <w:tcPr>
            <w:tcW w:w="2943" w:type="dxa"/>
            <w:shd w:val="clear" w:color="auto" w:fill="D9E2F3"/>
            <w:vAlign w:val="center"/>
          </w:tcPr>
          <w:p w14:paraId="5B0D57F8"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29F4A46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E39A2C1" w14:textId="77777777" w:rsidTr="00F32DDC">
        <w:tc>
          <w:tcPr>
            <w:tcW w:w="2943" w:type="dxa"/>
            <w:shd w:val="clear" w:color="auto" w:fill="D9E2F3"/>
            <w:vAlign w:val="center"/>
          </w:tcPr>
          <w:p w14:paraId="11A0FB8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67DEED1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E082744" w14:textId="77777777" w:rsidTr="00F32DDC">
        <w:tc>
          <w:tcPr>
            <w:tcW w:w="2943" w:type="dxa"/>
            <w:shd w:val="clear" w:color="auto" w:fill="D9E2F3"/>
            <w:vAlign w:val="center"/>
          </w:tcPr>
          <w:p w14:paraId="3425B070"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24EE88F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005708E" w14:textId="77777777" w:rsidTr="00F32DDC">
        <w:tc>
          <w:tcPr>
            <w:tcW w:w="2943" w:type="dxa"/>
            <w:shd w:val="clear" w:color="auto" w:fill="D9E2F3"/>
            <w:vAlign w:val="center"/>
          </w:tcPr>
          <w:p w14:paraId="49D751DD" w14:textId="77777777" w:rsidR="00A9306E" w:rsidRPr="00FD1EE4" w:rsidRDefault="00A9306E" w:rsidP="00F32DDC">
            <w:pPr>
              <w:numPr>
                <w:ilvl w:val="2"/>
                <w:numId w:val="25"/>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646C765B" w14:textId="77777777" w:rsidR="00A9306E" w:rsidRPr="00FD1EE4" w:rsidRDefault="00A9306E" w:rsidP="00F32DDC">
            <w:pPr>
              <w:spacing w:before="240" w:after="240"/>
              <w:rPr>
                <w:rFonts w:ascii="GHEA Grapalat" w:eastAsia="GHEA Grapalat" w:hAnsi="GHEA Grapalat" w:cs="GHEA Grapalat"/>
              </w:rPr>
            </w:pPr>
          </w:p>
        </w:tc>
      </w:tr>
    </w:tbl>
    <w:p w14:paraId="5BBBB5DA"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9306E" w:rsidRPr="00FD1EE4" w14:paraId="5799301C" w14:textId="77777777" w:rsidTr="00F32DDC">
        <w:tc>
          <w:tcPr>
            <w:tcW w:w="2837" w:type="dxa"/>
            <w:shd w:val="clear" w:color="auto" w:fill="D9E2F3"/>
            <w:vAlign w:val="center"/>
          </w:tcPr>
          <w:p w14:paraId="4B3C43DC"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62043CB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71FD30C" w14:textId="77777777" w:rsidTr="00F32DDC">
        <w:tc>
          <w:tcPr>
            <w:tcW w:w="2837" w:type="dxa"/>
            <w:shd w:val="clear" w:color="auto" w:fill="D9E2F3"/>
            <w:vAlign w:val="center"/>
          </w:tcPr>
          <w:p w14:paraId="2AD78BE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178" w:type="dxa"/>
            <w:vAlign w:val="center"/>
          </w:tcPr>
          <w:p w14:paraId="2A1EB559"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47A55FF3" w14:textId="77777777" w:rsidTr="00F32DDC">
        <w:tc>
          <w:tcPr>
            <w:tcW w:w="2837" w:type="dxa"/>
            <w:shd w:val="clear" w:color="auto" w:fill="D9E2F3"/>
            <w:vAlign w:val="center"/>
          </w:tcPr>
          <w:p w14:paraId="1AF06AA6"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14381C6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72B9773" w14:textId="77777777" w:rsidTr="00F32DDC">
        <w:tc>
          <w:tcPr>
            <w:tcW w:w="2837" w:type="dxa"/>
            <w:shd w:val="clear" w:color="auto" w:fill="D9E2F3"/>
            <w:vAlign w:val="center"/>
          </w:tcPr>
          <w:p w14:paraId="2E5EB549"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025D7A5B" w14:textId="77777777" w:rsidR="00A9306E" w:rsidRPr="00FD1EE4" w:rsidRDefault="00A9306E" w:rsidP="00F32DDC">
            <w:pPr>
              <w:spacing w:before="240" w:after="240"/>
              <w:rPr>
                <w:rFonts w:ascii="GHEA Grapalat" w:eastAsia="GHEA Grapalat" w:hAnsi="GHEA Grapalat" w:cs="GHEA Grapalat"/>
              </w:rPr>
            </w:pPr>
          </w:p>
        </w:tc>
      </w:tr>
    </w:tbl>
    <w:p w14:paraId="3E5DFEEE" w14:textId="77777777" w:rsidR="00A9306E" w:rsidRPr="008C665F"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14:paraId="0E189858" w14:textId="77777777" w:rsidTr="00F32DDC">
        <w:trPr>
          <w:trHeight w:val="924"/>
        </w:trPr>
        <w:tc>
          <w:tcPr>
            <w:tcW w:w="9016" w:type="dxa"/>
            <w:gridSpan w:val="2"/>
            <w:vAlign w:val="center"/>
          </w:tcPr>
          <w:p w14:paraId="3709CD5F" w14:textId="77777777" w:rsidR="00A9306E" w:rsidRPr="00FD1EE4" w:rsidRDefault="006B1387"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B34CB6">
              <w:rPr>
                <w:rFonts w:ascii="GHEA Grapalat" w:eastAsia="GHEA Grapalat" w:hAnsi="GHEA Grapalat" w:cs="GHEA Grapalat"/>
                <w:lang w:val="hy-AM"/>
              </w:rPr>
              <w:t>а</w:t>
            </w:r>
            <w:r w:rsidR="00A9306E">
              <w:rPr>
                <w:rFonts w:ascii="GHEA Grapalat" w:eastAsia="GHEA Grapalat" w:hAnsi="GHEA Grapalat" w:cs="GHEA Grapalat"/>
              </w:rPr>
              <w:t>.</w:t>
            </w:r>
            <w:r w:rsidR="00A9306E" w:rsidRPr="00FD1EE4">
              <w:rPr>
                <w:rFonts w:ascii="GHEA Grapalat" w:eastAsia="GHEA Grapalat" w:hAnsi="GHEA Grapalat" w:cs="GHEA Grapalat"/>
              </w:rPr>
              <w:t xml:space="preserve"> </w:t>
            </w:r>
            <w:r w:rsidR="00A9306E" w:rsidRPr="00C76DD8">
              <w:rPr>
                <w:rFonts w:ascii="GHEA Grapalat" w:eastAsia="GHEA Grapalat" w:hAnsi="GHEA Grapalat" w:cs="GHEA Grapalat"/>
              </w:rPr>
              <w:t xml:space="preserve">прямо или косвенно владеет 20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FD1EE4" w14:paraId="3799F0B1" w14:textId="77777777" w:rsidTr="00F32DDC">
        <w:trPr>
          <w:trHeight w:val="684"/>
        </w:trPr>
        <w:tc>
          <w:tcPr>
            <w:tcW w:w="4508" w:type="dxa"/>
            <w:shd w:val="clear" w:color="auto" w:fill="D9E2F3"/>
            <w:vAlign w:val="center"/>
          </w:tcPr>
          <w:p w14:paraId="609931D9"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701A2F6A"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C89C48F" w14:textId="77777777" w:rsidTr="00F32DDC">
        <w:trPr>
          <w:trHeight w:val="1282"/>
        </w:trPr>
        <w:tc>
          <w:tcPr>
            <w:tcW w:w="4508" w:type="dxa"/>
            <w:shd w:val="clear" w:color="auto" w:fill="D9E2F3"/>
            <w:vAlign w:val="center"/>
          </w:tcPr>
          <w:p w14:paraId="27B38175"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2C7A2019" w14:textId="77777777" w:rsidR="00A9306E" w:rsidRPr="006B364D" w:rsidRDefault="006B1387"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14:paraId="642E3A91" w14:textId="77777777" w:rsidR="00A9306E" w:rsidRPr="00F10CBA" w:rsidRDefault="006B1387"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14:paraId="2A9F9CAC" w14:textId="77777777" w:rsidTr="00F32DDC">
        <w:tc>
          <w:tcPr>
            <w:tcW w:w="9016" w:type="dxa"/>
            <w:gridSpan w:val="2"/>
            <w:vAlign w:val="center"/>
          </w:tcPr>
          <w:p w14:paraId="2C4693C4" w14:textId="77777777" w:rsidR="00A9306E" w:rsidRPr="00FD1EE4" w:rsidRDefault="006B1387" w:rsidP="00F32DDC">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6F16E4">
              <w:rPr>
                <w:rFonts w:ascii="GHEA Grapalat" w:eastAsia="GHEA Grapalat" w:hAnsi="GHEA Grapalat" w:cs="GHEA Grapalat"/>
                <w:lang w:val="hy-AM"/>
              </w:rPr>
              <w:t>б</w:t>
            </w:r>
            <w:r w:rsidR="00A9306E" w:rsidRPr="006F16E4">
              <w:rPr>
                <w:rFonts w:eastAsia="Cambria Math"/>
              </w:rPr>
              <w:t>․</w:t>
            </w:r>
            <w:r w:rsidR="00A9306E"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A9306E" w:rsidRPr="00FD1EE4" w14:paraId="6325B76E" w14:textId="77777777" w:rsidTr="00F32DDC">
        <w:tc>
          <w:tcPr>
            <w:tcW w:w="9016" w:type="dxa"/>
            <w:gridSpan w:val="2"/>
            <w:vAlign w:val="center"/>
          </w:tcPr>
          <w:p w14:paraId="484A3D7D" w14:textId="77777777" w:rsidR="00A9306E" w:rsidRPr="00FD1EE4" w:rsidRDefault="006B1387"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801B2D">
              <w:rPr>
                <w:rFonts w:ascii="GHEA Grapalat" w:eastAsia="GHEA Grapalat" w:hAnsi="GHEA Grapalat" w:cs="GHEA Grapalat"/>
                <w:lang w:val="hy-AM"/>
              </w:rPr>
              <w:t>в</w:t>
            </w:r>
            <w:r w:rsidR="00A9306E">
              <w:rPr>
                <w:rFonts w:ascii="GHEA Grapalat" w:eastAsia="GHEA Grapalat" w:hAnsi="GHEA Grapalat" w:cs="GHEA Grapalat"/>
              </w:rPr>
              <w:t>.</w:t>
            </w:r>
            <w:r w:rsidR="00A9306E"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A30D4">
              <w:rPr>
                <w:rFonts w:ascii="GHEA Grapalat" w:eastAsia="GHEA Grapalat" w:hAnsi="GHEA Grapalat" w:cs="GHEA Grapalat"/>
                <w:lang w:val="hy-AM"/>
              </w:rPr>
              <w:t>б</w:t>
            </w:r>
            <w:r w:rsidR="00A9306E" w:rsidRPr="00BA30D4">
              <w:rPr>
                <w:rFonts w:ascii="GHEA Grapalat" w:eastAsia="GHEA Grapalat" w:hAnsi="GHEA Grapalat" w:cs="GHEA Grapalat"/>
              </w:rPr>
              <w:t>"</w:t>
            </w:r>
          </w:p>
        </w:tc>
      </w:tr>
    </w:tbl>
    <w:p w14:paraId="38FADAB1" w14:textId="77777777" w:rsidR="00A9306E" w:rsidRPr="00A5193B"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FD1EE4" w14:paraId="652B7065" w14:textId="77777777" w:rsidTr="00F32DDC">
        <w:trPr>
          <w:trHeight w:val="924"/>
        </w:trPr>
        <w:tc>
          <w:tcPr>
            <w:tcW w:w="9016" w:type="dxa"/>
            <w:gridSpan w:val="2"/>
            <w:vAlign w:val="center"/>
          </w:tcPr>
          <w:p w14:paraId="0AA48914" w14:textId="77777777" w:rsidR="00A9306E" w:rsidRPr="00FD1EE4" w:rsidRDefault="006B1387" w:rsidP="00F32DDC">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C7B43">
              <w:rPr>
                <w:rFonts w:ascii="GHEA Grapalat" w:eastAsia="GHEA Grapalat" w:hAnsi="GHEA Grapalat" w:cs="GHEA Grapalat"/>
                <w:lang w:val="hy-AM"/>
              </w:rPr>
              <w:t>а</w:t>
            </w:r>
            <w:r w:rsidR="00A9306E" w:rsidRPr="00FD1EE4">
              <w:rPr>
                <w:rFonts w:eastAsia="Cambria Math"/>
              </w:rPr>
              <w:t>․</w:t>
            </w:r>
            <w:r w:rsidR="00A9306E" w:rsidRPr="00FD1EE4">
              <w:rPr>
                <w:rFonts w:ascii="GHEA Grapalat" w:eastAsia="Cambria Math" w:hAnsi="GHEA Grapalat" w:cs="Cambria Math"/>
              </w:rPr>
              <w:t xml:space="preserve"> </w:t>
            </w:r>
            <w:r w:rsidR="00A9306E" w:rsidRPr="00BC0F3A">
              <w:rPr>
                <w:rFonts w:ascii="GHEA Grapalat" w:eastAsia="GHEA Grapalat" w:hAnsi="GHEA Grapalat" w:cs="GHEA Grapalat"/>
              </w:rPr>
              <w:t xml:space="preserve">прямо или косвенно владеет 10 и более процентами </w:t>
            </w:r>
            <w:r w:rsidR="00A9306E" w:rsidRPr="004B3E79">
              <w:rPr>
                <w:rFonts w:ascii="GHEA Grapalat" w:eastAsia="GHEA Grapalat" w:hAnsi="GHEA Grapalat" w:cs="GHEA Grapalat"/>
              </w:rPr>
              <w:t>дающих право голоса долей</w:t>
            </w:r>
            <w:r w:rsidR="00A9306E" w:rsidRPr="00C76DD8">
              <w:rPr>
                <w:rFonts w:ascii="GHEA Grapalat" w:eastAsia="GHEA Grapalat" w:hAnsi="GHEA Grapalat" w:cs="GHEA Grapalat"/>
              </w:rPr>
              <w:t xml:space="preserve"> (акций, паев) </w:t>
            </w:r>
            <w:r w:rsidR="00A9306E"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A9306E" w:rsidRPr="00FD1EE4" w14:paraId="1BF64E71" w14:textId="77777777" w:rsidTr="00F32DDC">
        <w:trPr>
          <w:trHeight w:val="684"/>
        </w:trPr>
        <w:tc>
          <w:tcPr>
            <w:tcW w:w="4508" w:type="dxa"/>
            <w:shd w:val="clear" w:color="auto" w:fill="D9E2F3"/>
            <w:vAlign w:val="center"/>
          </w:tcPr>
          <w:p w14:paraId="4E83D25E"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322A4DC5"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1746F88" w14:textId="77777777" w:rsidTr="00F32DDC">
        <w:trPr>
          <w:trHeight w:val="1282"/>
        </w:trPr>
        <w:tc>
          <w:tcPr>
            <w:tcW w:w="4508" w:type="dxa"/>
            <w:shd w:val="clear" w:color="auto" w:fill="D9E2F3"/>
            <w:vAlign w:val="center"/>
          </w:tcPr>
          <w:p w14:paraId="532C10A7"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5C87BB12" w14:textId="77777777" w:rsidR="00A9306E" w:rsidRPr="00C843BA" w:rsidRDefault="006B1387"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Прямое участие</w:t>
            </w:r>
          </w:p>
          <w:p w14:paraId="5E208AA9" w14:textId="77777777" w:rsidR="00A9306E" w:rsidRPr="00C843BA" w:rsidRDefault="006B1387"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Косвенное участие</w:t>
            </w:r>
          </w:p>
        </w:tc>
      </w:tr>
      <w:tr w:rsidR="00A9306E" w:rsidRPr="00FD1EE4" w14:paraId="6AF655DB" w14:textId="77777777" w:rsidTr="00F32DDC">
        <w:tc>
          <w:tcPr>
            <w:tcW w:w="9016" w:type="dxa"/>
            <w:gridSpan w:val="2"/>
            <w:vAlign w:val="center"/>
          </w:tcPr>
          <w:p w14:paraId="0AE76ABC" w14:textId="77777777" w:rsidR="00A9306E" w:rsidRPr="00FD1EE4" w:rsidRDefault="006B1387" w:rsidP="00F32DDC">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D654B4">
              <w:rPr>
                <w:rFonts w:ascii="GHEA Grapalat" w:eastAsia="GHEA Grapalat" w:hAnsi="GHEA Grapalat" w:cs="GHEA Grapalat"/>
                <w:lang w:val="hy-AM"/>
              </w:rPr>
              <w:t>б</w:t>
            </w:r>
            <w:r w:rsidR="00A9306E" w:rsidRPr="00D654B4">
              <w:rPr>
                <w:rFonts w:eastAsia="Cambria Math"/>
              </w:rPr>
              <w:t>․</w:t>
            </w:r>
            <w:r w:rsidR="00A9306E" w:rsidRPr="00D654B4">
              <w:rPr>
                <w:rFonts w:ascii="GHEA Grapalat" w:eastAsia="Cambria Math" w:hAnsi="GHEA Grapalat" w:cs="Cambria Math"/>
              </w:rPr>
              <w:t xml:space="preserve"> </w:t>
            </w:r>
            <w:r w:rsidR="00A9306E" w:rsidRPr="00D654B4">
              <w:rPr>
                <w:rFonts w:ascii="GHEA Grapalat" w:eastAsia="GHEA Grapalat" w:hAnsi="GHEA Grapalat" w:cs="GHEA Grapalat"/>
              </w:rPr>
              <w:t xml:space="preserve">имеет право назначать или </w:t>
            </w:r>
            <w:r w:rsidR="00A9306E" w:rsidRPr="00D654B4">
              <w:rPr>
                <w:rFonts w:ascii="GHEA Grapalat" w:eastAsia="GHEA Grapalat" w:hAnsi="GHEA Grapalat" w:cs="GHEA Grapalat"/>
                <w:lang w:eastAsia="hy-AM"/>
              </w:rPr>
              <w:t>освобождать</w:t>
            </w:r>
            <w:r w:rsidR="00A9306E" w:rsidRPr="00D654B4">
              <w:rPr>
                <w:rFonts w:ascii="GHEA Grapalat" w:eastAsia="GHEA Grapalat" w:hAnsi="GHEA Grapalat" w:cs="GHEA Grapalat"/>
              </w:rPr>
              <w:t xml:space="preserve"> большинство членов органов управления юридического лица</w:t>
            </w:r>
          </w:p>
        </w:tc>
      </w:tr>
      <w:tr w:rsidR="00A9306E" w:rsidRPr="00FD1EE4" w14:paraId="0A74BACC" w14:textId="77777777" w:rsidTr="00F32DDC">
        <w:tc>
          <w:tcPr>
            <w:tcW w:w="9016" w:type="dxa"/>
            <w:gridSpan w:val="2"/>
            <w:vAlign w:val="center"/>
          </w:tcPr>
          <w:p w14:paraId="0748AF2B" w14:textId="77777777" w:rsidR="00A9306E" w:rsidRPr="00FD1EE4" w:rsidRDefault="006B1387" w:rsidP="00F32DDC">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1104ED">
              <w:rPr>
                <w:rFonts w:ascii="GHEA Grapalat" w:eastAsia="GHEA Grapalat" w:hAnsi="GHEA Grapalat" w:cs="GHEA Grapalat"/>
                <w:lang w:val="hy-AM"/>
              </w:rPr>
              <w:t>в</w:t>
            </w:r>
            <w:r w:rsidR="00A9306E" w:rsidRPr="00FD1EE4">
              <w:rPr>
                <w:rFonts w:eastAsia="Cambria Math"/>
              </w:rPr>
              <w:t>․</w:t>
            </w:r>
            <w:r w:rsidR="00A9306E" w:rsidRPr="00FD1EE4">
              <w:rPr>
                <w:rFonts w:ascii="GHEA Grapalat" w:eastAsia="Cambria Math" w:hAnsi="GHEA Grapalat" w:cs="Cambria Math"/>
              </w:rPr>
              <w:t xml:space="preserve"> </w:t>
            </w:r>
            <w:r w:rsidR="00A9306E"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FD1EE4" w14:paraId="10F17192" w14:textId="77777777" w:rsidTr="00F32DDC">
        <w:tc>
          <w:tcPr>
            <w:tcW w:w="9016" w:type="dxa"/>
            <w:gridSpan w:val="2"/>
            <w:vAlign w:val="center"/>
          </w:tcPr>
          <w:p w14:paraId="3B2EE419" w14:textId="77777777" w:rsidR="00A9306E" w:rsidRPr="00FD1EE4" w:rsidRDefault="006B1387" w:rsidP="00F32DDC">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9839CB">
              <w:rPr>
                <w:rFonts w:ascii="GHEA Grapalat" w:eastAsia="GHEA Grapalat" w:hAnsi="GHEA Grapalat" w:cs="GHEA Grapalat"/>
                <w:lang w:val="hy-AM"/>
              </w:rPr>
              <w:t>г</w:t>
            </w:r>
            <w:r w:rsidR="00A9306E" w:rsidRPr="00FD1EE4">
              <w:rPr>
                <w:rFonts w:eastAsia="Cambria Math"/>
              </w:rPr>
              <w:t>․</w:t>
            </w:r>
            <w:r w:rsidR="00A9306E" w:rsidRPr="00FD1EE4">
              <w:rPr>
                <w:rFonts w:ascii="GHEA Grapalat" w:eastAsia="Cambria Math" w:hAnsi="GHEA Grapalat" w:cs="Cambria Math"/>
              </w:rPr>
              <w:t xml:space="preserve"> </w:t>
            </w:r>
            <w:r w:rsidR="00A9306E" w:rsidRPr="00F84F06">
              <w:rPr>
                <w:rFonts w:ascii="GHEA Grapalat" w:eastAsia="GHEA Grapalat" w:hAnsi="GHEA Grapalat" w:cs="GHEA Grapalat"/>
              </w:rPr>
              <w:t xml:space="preserve">осуществляет реальный (фактический) контроль за юридическим лицом </w:t>
            </w:r>
            <w:r w:rsidR="00A9306E">
              <w:rPr>
                <w:rFonts w:ascii="GHEA Grapalat" w:eastAsia="GHEA Grapalat" w:hAnsi="GHEA Grapalat" w:cs="GHEA Grapalat"/>
              </w:rPr>
              <w:t>иными</w:t>
            </w:r>
            <w:r w:rsidR="00A9306E" w:rsidRPr="00F84F06">
              <w:rPr>
                <w:rFonts w:ascii="GHEA Grapalat" w:eastAsia="GHEA Grapalat" w:hAnsi="GHEA Grapalat" w:cs="GHEA Grapalat"/>
              </w:rPr>
              <w:t xml:space="preserve"> средствами</w:t>
            </w:r>
          </w:p>
        </w:tc>
      </w:tr>
      <w:tr w:rsidR="00A9306E" w:rsidRPr="00FD1EE4" w14:paraId="75EEF364" w14:textId="77777777" w:rsidTr="00F32DDC">
        <w:tc>
          <w:tcPr>
            <w:tcW w:w="9016" w:type="dxa"/>
            <w:gridSpan w:val="2"/>
            <w:vAlign w:val="center"/>
          </w:tcPr>
          <w:p w14:paraId="199EA364" w14:textId="77777777" w:rsidR="00A9306E" w:rsidRPr="00FD1EE4" w:rsidRDefault="006B1387" w:rsidP="00F32DDC">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331D0E">
              <w:rPr>
                <w:rFonts w:ascii="GHEA Grapalat" w:eastAsia="GHEA Grapalat" w:hAnsi="GHEA Grapalat" w:cs="GHEA Grapalat"/>
                <w:lang w:val="hy-AM"/>
              </w:rPr>
              <w:t>д</w:t>
            </w:r>
            <w:r w:rsidR="00A9306E" w:rsidRPr="00FD1EE4">
              <w:rPr>
                <w:rFonts w:eastAsia="Cambria Math"/>
              </w:rPr>
              <w:t>․</w:t>
            </w:r>
            <w:r w:rsidR="00A9306E" w:rsidRPr="00FD1EE4">
              <w:rPr>
                <w:rFonts w:ascii="GHEA Grapalat" w:eastAsia="Cambria Math" w:hAnsi="GHEA Grapalat" w:cs="Cambria Math"/>
              </w:rPr>
              <w:t xml:space="preserve"> </w:t>
            </w:r>
            <w:r w:rsidR="00A9306E"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A9306E" w:rsidRPr="00F36505">
              <w:rPr>
                <w:rFonts w:ascii="GHEA Grapalat" w:eastAsia="GHEA Grapalat" w:hAnsi="GHEA Grapalat" w:cs="GHEA Grapalat"/>
              </w:rPr>
              <w:t xml:space="preserve"> "а" - "г"</w:t>
            </w:r>
          </w:p>
        </w:tc>
      </w:tr>
    </w:tbl>
    <w:p w14:paraId="6AFC28C7" w14:textId="77777777" w:rsidR="00A9306E" w:rsidRPr="00FD1EE4"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4E18A885" w14:textId="77777777" w:rsidTr="00F32DDC">
        <w:tc>
          <w:tcPr>
            <w:tcW w:w="2837" w:type="dxa"/>
            <w:shd w:val="clear" w:color="auto" w:fill="D9E2F3"/>
            <w:vAlign w:val="center"/>
          </w:tcPr>
          <w:p w14:paraId="66B55865" w14:textId="77777777" w:rsidR="00A9306E" w:rsidRPr="00FD1EE4" w:rsidRDefault="00A9306E" w:rsidP="00F32DDC">
            <w:pPr>
              <w:numPr>
                <w:ilvl w:val="2"/>
                <w:numId w:val="25"/>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560D0F81"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172C4D3B" w14:textId="77777777" w:rsidTr="00F32DDC">
        <w:tc>
          <w:tcPr>
            <w:tcW w:w="2837" w:type="dxa"/>
            <w:shd w:val="clear" w:color="auto" w:fill="D9E2F3"/>
            <w:vAlign w:val="center"/>
          </w:tcPr>
          <w:p w14:paraId="2305DC4C"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32E10B41" w14:textId="77777777" w:rsidR="00A9306E" w:rsidRPr="00B23852" w:rsidRDefault="006B1387"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Отдельно</w:t>
            </w:r>
          </w:p>
          <w:p w14:paraId="7E798690" w14:textId="77777777" w:rsidR="00A9306E" w:rsidRPr="00FD1EE4" w:rsidRDefault="006B1387" w:rsidP="00F32DDC">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sidRPr="005558FC">
              <w:rPr>
                <w:rFonts w:ascii="GHEA Grapalat" w:eastAsia="GHEA Grapalat" w:hAnsi="GHEA Grapalat" w:cs="GHEA Grapalat"/>
              </w:rPr>
              <w:t>Совместно с аффилированными лицами</w:t>
            </w:r>
          </w:p>
        </w:tc>
      </w:tr>
      <w:tr w:rsidR="00A9306E" w:rsidRPr="00FD1EE4" w14:paraId="072AA6A4" w14:textId="77777777" w:rsidTr="00F32DDC">
        <w:tc>
          <w:tcPr>
            <w:tcW w:w="2837" w:type="dxa"/>
            <w:shd w:val="clear" w:color="auto" w:fill="D9E2F3"/>
            <w:vAlign w:val="center"/>
          </w:tcPr>
          <w:p w14:paraId="199BA149"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028720A0" w14:textId="77777777" w:rsidR="00A9306E" w:rsidRPr="005600B4" w:rsidRDefault="006B1387"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Да</w:t>
            </w:r>
          </w:p>
          <w:p w14:paraId="14FB48F5" w14:textId="77777777" w:rsidR="00A9306E" w:rsidRPr="005600B4" w:rsidRDefault="006B1387" w:rsidP="00F32DDC">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A9306E" w:rsidRPr="00FD1EE4">
                  <w:rPr>
                    <w:rFonts w:ascii="Segoe UI Symbol" w:eastAsia="MS Gothic" w:hAnsi="Segoe UI Symbol" w:cs="Segoe UI Symbol"/>
                  </w:rPr>
                  <w:t>☐</w:t>
                </w:r>
              </w:sdtContent>
            </w:sdt>
            <w:r w:rsidR="00A9306E" w:rsidRPr="00FD1EE4">
              <w:rPr>
                <w:rFonts w:ascii="GHEA Grapalat" w:eastAsia="GHEA Grapalat" w:hAnsi="GHEA Grapalat" w:cs="GHEA Grapalat"/>
              </w:rPr>
              <w:tab/>
            </w:r>
            <w:r w:rsidR="00A9306E">
              <w:rPr>
                <w:rFonts w:ascii="GHEA Grapalat" w:eastAsia="GHEA Grapalat" w:hAnsi="GHEA Grapalat" w:cs="GHEA Grapalat"/>
              </w:rPr>
              <w:t>Нет</w:t>
            </w:r>
          </w:p>
        </w:tc>
      </w:tr>
    </w:tbl>
    <w:p w14:paraId="0A479E93"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FD1EE4" w14:paraId="1B6BDEA1" w14:textId="77777777" w:rsidTr="00F32DDC">
        <w:tc>
          <w:tcPr>
            <w:tcW w:w="2837" w:type="dxa"/>
            <w:shd w:val="clear" w:color="auto" w:fill="D9E2F3"/>
            <w:vAlign w:val="center"/>
          </w:tcPr>
          <w:p w14:paraId="789B1B55"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14:paraId="717472FA"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BC3B41E" w14:textId="77777777" w:rsidTr="00F32DDC">
        <w:tc>
          <w:tcPr>
            <w:tcW w:w="2837" w:type="dxa"/>
            <w:shd w:val="clear" w:color="auto" w:fill="D9E2F3"/>
            <w:vAlign w:val="center"/>
          </w:tcPr>
          <w:p w14:paraId="14487911"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3B594BF4" w14:textId="77777777" w:rsidR="00A9306E" w:rsidRPr="00FD1EE4" w:rsidRDefault="00A9306E" w:rsidP="00F32DDC">
            <w:pPr>
              <w:spacing w:before="240" w:after="240"/>
              <w:rPr>
                <w:rFonts w:ascii="GHEA Grapalat" w:eastAsia="GHEA Grapalat" w:hAnsi="GHEA Grapalat" w:cs="GHEA Grapalat"/>
              </w:rPr>
            </w:pPr>
          </w:p>
        </w:tc>
      </w:tr>
    </w:tbl>
    <w:p w14:paraId="4DE1D2FE" w14:textId="77777777" w:rsidR="00A9306E" w:rsidRPr="00FD1EE4" w:rsidRDefault="00A9306E" w:rsidP="00A9306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6B6829EB" w14:textId="77777777" w:rsidR="00A9306E" w:rsidRPr="00FD1EE4" w:rsidRDefault="00A9306E" w:rsidP="00A9306E">
      <w:pPr>
        <w:numPr>
          <w:ilvl w:val="0"/>
          <w:numId w:val="25"/>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161D1FCC"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5E98EF1F" w14:textId="77777777" w:rsidTr="00F32DDC">
        <w:tc>
          <w:tcPr>
            <w:tcW w:w="2835" w:type="dxa"/>
            <w:shd w:val="clear" w:color="auto" w:fill="D9E2F3"/>
            <w:vAlign w:val="center"/>
          </w:tcPr>
          <w:p w14:paraId="76599FA9"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674F0C54"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C22AF76" w14:textId="77777777" w:rsidTr="00F32DDC">
        <w:tc>
          <w:tcPr>
            <w:tcW w:w="2835" w:type="dxa"/>
            <w:shd w:val="clear" w:color="auto" w:fill="D9E2F3"/>
            <w:vAlign w:val="center"/>
          </w:tcPr>
          <w:p w14:paraId="2C1A54BA"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09311C98"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3AC34CD" w14:textId="77777777" w:rsidTr="00F32DDC">
        <w:tc>
          <w:tcPr>
            <w:tcW w:w="2835" w:type="dxa"/>
            <w:shd w:val="clear" w:color="auto" w:fill="D9E2F3"/>
            <w:vAlign w:val="center"/>
          </w:tcPr>
          <w:p w14:paraId="19B21D35"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61173DD6"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59BC1B3" w14:textId="77777777" w:rsidTr="00F32DDC">
        <w:tc>
          <w:tcPr>
            <w:tcW w:w="2835" w:type="dxa"/>
            <w:shd w:val="clear" w:color="auto" w:fill="D9E2F3"/>
            <w:vAlign w:val="center"/>
          </w:tcPr>
          <w:p w14:paraId="10727232"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119393DA"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29DDD36" w14:textId="77777777" w:rsidTr="00F32DDC">
        <w:tc>
          <w:tcPr>
            <w:tcW w:w="2835" w:type="dxa"/>
            <w:shd w:val="clear" w:color="auto" w:fill="D9E2F3"/>
            <w:vAlign w:val="center"/>
          </w:tcPr>
          <w:p w14:paraId="2362D003"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20D2D0B8"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FB54DDB" w14:textId="77777777" w:rsidTr="00F32DDC">
        <w:tc>
          <w:tcPr>
            <w:tcW w:w="2835" w:type="dxa"/>
            <w:shd w:val="clear" w:color="auto" w:fill="D9E2F3"/>
            <w:vAlign w:val="center"/>
          </w:tcPr>
          <w:p w14:paraId="0D3C4D91"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5D786B3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67718455" w14:textId="77777777" w:rsidTr="00F32DDC">
        <w:tc>
          <w:tcPr>
            <w:tcW w:w="2835" w:type="dxa"/>
            <w:shd w:val="clear" w:color="auto" w:fill="D9E2F3"/>
            <w:vAlign w:val="center"/>
          </w:tcPr>
          <w:p w14:paraId="1978AB98"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455BA263" w14:textId="77777777" w:rsidR="00A9306E" w:rsidRPr="00FD1EE4" w:rsidRDefault="00A9306E" w:rsidP="00F32DDC">
            <w:pPr>
              <w:spacing w:before="240" w:after="240"/>
              <w:rPr>
                <w:rFonts w:ascii="GHEA Grapalat" w:eastAsia="GHEA Grapalat" w:hAnsi="GHEA Grapalat" w:cs="GHEA Grapalat"/>
              </w:rPr>
            </w:pPr>
          </w:p>
        </w:tc>
      </w:tr>
    </w:tbl>
    <w:p w14:paraId="08EE9EF4" w14:textId="77777777" w:rsidR="00A9306E" w:rsidRPr="00FD1EE4" w:rsidRDefault="00A9306E" w:rsidP="00A9306E">
      <w:pPr>
        <w:numPr>
          <w:ilvl w:val="1"/>
          <w:numId w:val="25"/>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4F5A47F1" w14:textId="77777777" w:rsidTr="00F32DDC">
        <w:trPr>
          <w:trHeight w:val="853"/>
        </w:trPr>
        <w:tc>
          <w:tcPr>
            <w:tcW w:w="2835" w:type="dxa"/>
            <w:vMerge w:val="restart"/>
            <w:shd w:val="clear" w:color="auto" w:fill="D9E2F3"/>
            <w:vAlign w:val="center"/>
          </w:tcPr>
          <w:p w14:paraId="4554A399" w14:textId="77777777" w:rsidR="00A9306E" w:rsidRPr="00FD1EE4" w:rsidRDefault="00A9306E" w:rsidP="00F32DDC">
            <w:pPr>
              <w:numPr>
                <w:ilvl w:val="2"/>
                <w:numId w:val="25"/>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lastRenderedPageBreak/>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5B14FDD2"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D4EBDEB" w14:textId="77777777" w:rsidTr="00F32DDC">
        <w:trPr>
          <w:trHeight w:val="850"/>
        </w:trPr>
        <w:tc>
          <w:tcPr>
            <w:tcW w:w="2835" w:type="dxa"/>
            <w:vMerge/>
            <w:shd w:val="clear" w:color="auto" w:fill="D9E2F3"/>
            <w:vAlign w:val="center"/>
          </w:tcPr>
          <w:p w14:paraId="5586BC8B"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CFC1217"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76AEF8E1" w14:textId="77777777" w:rsidTr="00F32DDC">
        <w:trPr>
          <w:trHeight w:val="850"/>
        </w:trPr>
        <w:tc>
          <w:tcPr>
            <w:tcW w:w="2835" w:type="dxa"/>
            <w:vMerge/>
            <w:shd w:val="clear" w:color="auto" w:fill="D9E2F3"/>
            <w:vAlign w:val="center"/>
          </w:tcPr>
          <w:p w14:paraId="30D8B7BD"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50D9F90"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304840F5" w14:textId="77777777" w:rsidTr="00F32DDC">
        <w:trPr>
          <w:trHeight w:val="850"/>
        </w:trPr>
        <w:tc>
          <w:tcPr>
            <w:tcW w:w="2835" w:type="dxa"/>
            <w:vMerge/>
            <w:shd w:val="clear" w:color="auto" w:fill="D9E2F3"/>
            <w:vAlign w:val="center"/>
          </w:tcPr>
          <w:p w14:paraId="318EB7F7"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B344BAE"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2CE2A86D" w14:textId="77777777" w:rsidTr="00F32DDC">
        <w:trPr>
          <w:trHeight w:val="850"/>
        </w:trPr>
        <w:tc>
          <w:tcPr>
            <w:tcW w:w="2835" w:type="dxa"/>
            <w:vMerge/>
            <w:shd w:val="clear" w:color="auto" w:fill="D9E2F3"/>
            <w:vAlign w:val="center"/>
          </w:tcPr>
          <w:p w14:paraId="5EF0BC50" w14:textId="77777777" w:rsidR="00A9306E" w:rsidRPr="00FD1EE4" w:rsidRDefault="00A9306E" w:rsidP="00F32DDC">
            <w:pPr>
              <w:numPr>
                <w:ilvl w:val="2"/>
                <w:numId w:val="25"/>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4752393" w14:textId="77777777" w:rsidR="00A9306E" w:rsidRPr="00FD1EE4" w:rsidRDefault="00A9306E" w:rsidP="00F32DDC">
            <w:pPr>
              <w:spacing w:before="240" w:after="240"/>
              <w:rPr>
                <w:rFonts w:ascii="GHEA Grapalat" w:eastAsia="GHEA Grapalat" w:hAnsi="GHEA Grapalat" w:cs="GHEA Grapalat"/>
              </w:rPr>
            </w:pPr>
          </w:p>
        </w:tc>
      </w:tr>
    </w:tbl>
    <w:p w14:paraId="0E643844" w14:textId="77777777" w:rsidR="00A9306E" w:rsidRDefault="00A9306E" w:rsidP="00A9306E">
      <w:pPr>
        <w:numPr>
          <w:ilvl w:val="1"/>
          <w:numId w:val="25"/>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9306E" w:rsidRPr="00FD1EE4" w14:paraId="7F094304" w14:textId="77777777" w:rsidTr="00F32DDC">
        <w:tc>
          <w:tcPr>
            <w:tcW w:w="2835" w:type="dxa"/>
            <w:shd w:val="clear" w:color="auto" w:fill="D9E2F3"/>
            <w:vAlign w:val="center"/>
          </w:tcPr>
          <w:p w14:paraId="35CF33F0"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6908509B" w14:textId="77777777" w:rsidR="00A9306E" w:rsidRPr="00FD1EE4" w:rsidRDefault="00A9306E" w:rsidP="00F32DDC">
            <w:pPr>
              <w:spacing w:before="240" w:after="240"/>
              <w:rPr>
                <w:rFonts w:ascii="GHEA Grapalat" w:eastAsia="GHEA Grapalat" w:hAnsi="GHEA Grapalat" w:cs="GHEA Grapalat"/>
              </w:rPr>
            </w:pPr>
          </w:p>
        </w:tc>
      </w:tr>
      <w:tr w:rsidR="00A9306E" w:rsidRPr="00FD1EE4" w14:paraId="57C1739F" w14:textId="77777777" w:rsidTr="00F32DDC">
        <w:tc>
          <w:tcPr>
            <w:tcW w:w="2835" w:type="dxa"/>
            <w:shd w:val="clear" w:color="auto" w:fill="D9E2F3"/>
            <w:vAlign w:val="center"/>
          </w:tcPr>
          <w:p w14:paraId="215CE232" w14:textId="77777777" w:rsidR="00A9306E" w:rsidRPr="00FD1EE4" w:rsidRDefault="00A9306E" w:rsidP="00F32DDC">
            <w:pPr>
              <w:numPr>
                <w:ilvl w:val="2"/>
                <w:numId w:val="25"/>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035E67D1" w14:textId="77777777" w:rsidR="00A9306E" w:rsidRPr="00FD1EE4" w:rsidRDefault="00A9306E" w:rsidP="00F32DDC">
            <w:pPr>
              <w:spacing w:before="240" w:after="240"/>
              <w:rPr>
                <w:rFonts w:ascii="GHEA Grapalat" w:eastAsia="GHEA Grapalat" w:hAnsi="GHEA Grapalat" w:cs="GHEA Grapalat"/>
              </w:rPr>
            </w:pPr>
          </w:p>
        </w:tc>
      </w:tr>
    </w:tbl>
    <w:p w14:paraId="337D8B88" w14:textId="77777777" w:rsidR="00A9306E" w:rsidRPr="00FD1EE4" w:rsidRDefault="00A9306E" w:rsidP="00A9306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725EA20A" w14:textId="77777777" w:rsidR="00A9306E" w:rsidRPr="00AE55B6" w:rsidRDefault="00A9306E" w:rsidP="00AE55B6">
      <w:pPr>
        <w:pStyle w:val="aff"/>
        <w:numPr>
          <w:ilvl w:val="0"/>
          <w:numId w:val="25"/>
        </w:numPr>
        <w:pBdr>
          <w:top w:val="nil"/>
          <w:left w:val="nil"/>
          <w:bottom w:val="nil"/>
          <w:right w:val="nil"/>
          <w:between w:val="nil"/>
        </w:pBdr>
        <w:rPr>
          <w:rFonts w:ascii="GHEA Grapalat" w:eastAsia="GHEA Grapalat" w:hAnsi="GHEA Grapalat" w:cs="GHEA Grapalat"/>
          <w:b/>
          <w:color w:val="000000"/>
        </w:rPr>
      </w:pPr>
      <w:r w:rsidRPr="00AE55B6">
        <w:rPr>
          <w:rFonts w:ascii="GHEA Grapalat" w:eastAsia="GHEA Grapalat" w:hAnsi="GHEA Grapalat" w:cs="GHEA Grapalat"/>
          <w:b/>
          <w:color w:val="000000"/>
        </w:rPr>
        <w:lastRenderedPageBreak/>
        <w:t>Дополнительные примечания</w:t>
      </w:r>
    </w:p>
    <w:tbl>
      <w:tblPr>
        <w:tblStyle w:val="afe"/>
        <w:tblW w:w="0" w:type="auto"/>
        <w:tblLayout w:type="fixed"/>
        <w:tblLook w:val="04A0" w:firstRow="1" w:lastRow="0" w:firstColumn="1" w:lastColumn="0" w:noHBand="0" w:noVBand="1"/>
      </w:tblPr>
      <w:tblGrid>
        <w:gridCol w:w="9016"/>
      </w:tblGrid>
      <w:tr w:rsidR="00A9306E" w:rsidRPr="00FD1EE4" w14:paraId="1EDEB0BB" w14:textId="77777777" w:rsidTr="00F32DDC">
        <w:tc>
          <w:tcPr>
            <w:tcW w:w="9016" w:type="dxa"/>
            <w:shd w:val="clear" w:color="auto" w:fill="DBE5F1" w:themeFill="accent1" w:themeFillTint="33"/>
          </w:tcPr>
          <w:p w14:paraId="337B5E55" w14:textId="77777777" w:rsidR="00A9306E" w:rsidRPr="00FD1EE4" w:rsidRDefault="00A9306E" w:rsidP="00F32DD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FD1EE4" w14:paraId="7D5062D5" w14:textId="77777777" w:rsidTr="00F32DDC">
        <w:trPr>
          <w:trHeight w:val="10187"/>
        </w:trPr>
        <w:tc>
          <w:tcPr>
            <w:tcW w:w="9016" w:type="dxa"/>
          </w:tcPr>
          <w:p w14:paraId="602EC535" w14:textId="77777777" w:rsidR="00A9306E" w:rsidRPr="00FD1EE4" w:rsidRDefault="00A9306E" w:rsidP="00F32DDC">
            <w:pPr>
              <w:rPr>
                <w:rFonts w:ascii="GHEA Grapalat" w:eastAsia="GHEA Grapalat" w:hAnsi="GHEA Grapalat" w:cs="GHEA Grapalat"/>
                <w:b/>
                <w:color w:val="000000"/>
              </w:rPr>
            </w:pPr>
          </w:p>
        </w:tc>
      </w:tr>
    </w:tbl>
    <w:p w14:paraId="0FEC8AC1" w14:textId="77777777" w:rsidR="00A9306E" w:rsidRPr="00FD1EE4" w:rsidRDefault="00A9306E" w:rsidP="00A9306E">
      <w:pPr>
        <w:pBdr>
          <w:top w:val="nil"/>
          <w:left w:val="nil"/>
          <w:bottom w:val="nil"/>
          <w:right w:val="nil"/>
          <w:between w:val="nil"/>
        </w:pBdr>
        <w:rPr>
          <w:rFonts w:ascii="GHEA Grapalat" w:eastAsia="GHEA Grapalat" w:hAnsi="GHEA Grapalat" w:cs="GHEA Grapalat"/>
          <w:b/>
          <w:color w:val="000000"/>
        </w:rPr>
      </w:pPr>
    </w:p>
    <w:p w14:paraId="0093CDE2" w14:textId="77777777" w:rsidR="00A9306E" w:rsidRDefault="00A9306E" w:rsidP="00A9306E">
      <w:pPr>
        <w:rPr>
          <w:rFonts w:ascii="GHEA Grapalat" w:hAnsi="GHEA Grapalat"/>
          <w:b/>
        </w:rPr>
      </w:pPr>
    </w:p>
    <w:p w14:paraId="414DFA51" w14:textId="77777777" w:rsidR="00A9306E" w:rsidRDefault="00A9306E" w:rsidP="00A9306E">
      <w:pPr>
        <w:rPr>
          <w:ins w:id="6" w:author="Inesa Kocharyan" w:date="2021-09-01T11:45:00Z"/>
          <w:rFonts w:ascii="GHEA Grapalat" w:hAnsi="GHEA Grapalat"/>
          <w:b/>
        </w:rPr>
      </w:pPr>
    </w:p>
    <w:p w14:paraId="6788DD80" w14:textId="77777777" w:rsidR="00A9306E" w:rsidRDefault="00A9306E" w:rsidP="00A9306E">
      <w:pPr>
        <w:rPr>
          <w:rFonts w:ascii="GHEA Grapalat" w:hAnsi="GHEA Grapalat"/>
          <w:b/>
        </w:rPr>
      </w:pPr>
      <w:r>
        <w:rPr>
          <w:rFonts w:ascii="GHEA Grapalat" w:hAnsi="GHEA Grapalat"/>
          <w:b/>
        </w:rPr>
        <w:br w:type="page"/>
      </w:r>
    </w:p>
    <w:p w14:paraId="08A66845" w14:textId="77777777" w:rsidR="00A9306E" w:rsidRPr="000306ED" w:rsidRDefault="00A9306E" w:rsidP="00A9306E">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14:paraId="72FAE0B3" w14:textId="77777777"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1D8B37BA" w14:textId="77777777" w:rsidR="00A9306E" w:rsidRPr="000306ED" w:rsidRDefault="00A9306E" w:rsidP="00A9306E">
      <w:pPr>
        <w:pStyle w:val="aff"/>
        <w:numPr>
          <w:ilvl w:val="0"/>
          <w:numId w:val="27"/>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00E5A86D" w14:textId="77777777" w:rsidR="00A9306E" w:rsidRPr="000306ED" w:rsidRDefault="00A9306E" w:rsidP="00A9306E">
      <w:pPr>
        <w:pStyle w:val="aff"/>
        <w:numPr>
          <w:ilvl w:val="0"/>
          <w:numId w:val="27"/>
        </w:numPr>
        <w:spacing w:after="200" w:line="360" w:lineRule="auto"/>
        <w:contextualSpacing/>
        <w:jc w:val="both"/>
        <w:rPr>
          <w:rFonts w:ascii="GHEA Grapalat" w:hAnsi="GHEA Grapalat"/>
        </w:rPr>
      </w:pPr>
      <w:r w:rsidRPr="000306ED">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057B0683" w14:textId="77777777" w:rsidR="00A9306E" w:rsidRPr="000306ED" w:rsidRDefault="00A9306E" w:rsidP="00A9306E">
      <w:pPr>
        <w:pStyle w:val="aff"/>
        <w:numPr>
          <w:ilvl w:val="0"/>
          <w:numId w:val="27"/>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5BB589CF" w14:textId="77777777" w:rsidR="00A9306E" w:rsidRPr="000306ED" w:rsidRDefault="00A9306E" w:rsidP="00A9306E">
      <w:pPr>
        <w:pStyle w:val="aff"/>
        <w:numPr>
          <w:ilvl w:val="0"/>
          <w:numId w:val="26"/>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5E74B4B4" w14:textId="77777777"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w:t>
      </w:r>
      <w:r w:rsidRPr="000306ED">
        <w:rPr>
          <w:rFonts w:ascii="GHEA Grapalat" w:hAnsi="GHEA Grapalat"/>
        </w:rPr>
        <w:lastRenderedPageBreak/>
        <w:t>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3E454A90" w14:textId="77777777"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034A42BE" w14:textId="77777777" w:rsidR="00A9306E" w:rsidRPr="000306ED" w:rsidRDefault="00A9306E" w:rsidP="00A9306E">
      <w:pPr>
        <w:pStyle w:val="aff"/>
        <w:numPr>
          <w:ilvl w:val="0"/>
          <w:numId w:val="28"/>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2EF30FD" w14:textId="77777777"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14:paraId="3D373C12" w14:textId="77777777" w:rsidR="00A9306E" w:rsidRPr="000306ED" w:rsidRDefault="00A9306E" w:rsidP="00A9306E">
      <w:pPr>
        <w:pStyle w:val="aff"/>
        <w:numPr>
          <w:ilvl w:val="0"/>
          <w:numId w:val="29"/>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w:t>
      </w:r>
      <w:r w:rsidRPr="000306ED">
        <w:rPr>
          <w:rFonts w:ascii="GHEA Grapalat" w:hAnsi="GHEA Grapalat"/>
        </w:rPr>
        <w:lastRenderedPageBreak/>
        <w:t>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B084713" w14:textId="77777777" w:rsidR="00A9306E" w:rsidRPr="000306ED" w:rsidRDefault="00A9306E" w:rsidP="00A9306E">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79B50C9" w14:textId="77777777" w:rsidR="00A9306E" w:rsidRPr="000306ED" w:rsidRDefault="00A9306E" w:rsidP="00A9306E">
      <w:pPr>
        <w:pStyle w:val="aff"/>
        <w:numPr>
          <w:ilvl w:val="0"/>
          <w:numId w:val="26"/>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14:paraId="7C77014A" w14:textId="77777777" w:rsidR="00A9306E" w:rsidRPr="000306ED" w:rsidRDefault="00A9306E" w:rsidP="00A9306E">
      <w:pPr>
        <w:pStyle w:val="aff"/>
        <w:numPr>
          <w:ilvl w:val="0"/>
          <w:numId w:val="30"/>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7C795EA7" w14:textId="77777777"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573126BA" w14:textId="77777777"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14:paraId="13A7835E" w14:textId="77777777" w:rsidR="00A9306E" w:rsidRPr="000306ED" w:rsidRDefault="00A9306E" w:rsidP="00A9306E">
      <w:pPr>
        <w:spacing w:line="360" w:lineRule="auto"/>
        <w:ind w:left="-375"/>
        <w:contextualSpacing/>
        <w:jc w:val="both"/>
        <w:rPr>
          <w:rFonts w:ascii="GHEA Grapalat" w:hAnsi="GHEA Grapalat"/>
          <w:highlight w:val="yellow"/>
        </w:rPr>
      </w:pPr>
      <w:r w:rsidRPr="000306ED">
        <w:rPr>
          <w:rFonts w:ascii="GHEA Grapalat" w:hAnsi="GHEA Grapalat"/>
        </w:rPr>
        <w:lastRenderedPageBreak/>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1C675FCD" w14:textId="77777777" w:rsidR="00A9306E" w:rsidRPr="000306ED" w:rsidRDefault="00A9306E" w:rsidP="00A9306E">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44D30D38" w14:textId="77777777"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w:t>
      </w:r>
      <w:r w:rsidRPr="000306ED">
        <w:rPr>
          <w:rFonts w:ascii="GHEA Grapalat" w:hAnsi="GHEA Grapalat"/>
        </w:rPr>
        <w:lastRenderedPageBreak/>
        <w:t xml:space="preserve">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6FAEFDB3" w14:textId="77777777"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14:paraId="2747AC7F"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14:paraId="03B15058" w14:textId="77777777" w:rsidR="00A9306E" w:rsidRPr="000306ED" w:rsidRDefault="00A9306E" w:rsidP="00A9306E">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14:paraId="4463E908"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14:paraId="47EFA010" w14:textId="77777777" w:rsidR="00A9306E" w:rsidRPr="000306ED" w:rsidRDefault="00A9306E" w:rsidP="00A9306E">
      <w:pPr>
        <w:spacing w:line="360" w:lineRule="auto"/>
        <w:contextualSpacing/>
        <w:jc w:val="both"/>
        <w:rPr>
          <w:rFonts w:ascii="GHEA Grapalat" w:hAnsi="GHEA Grapalat"/>
          <w:lang w:val="hy-AM"/>
        </w:rPr>
      </w:pPr>
      <w:r w:rsidRPr="000306ED">
        <w:rPr>
          <w:rFonts w:ascii="GHEA Grapalat" w:hAnsi="GHEA Grapalat"/>
          <w:lang w:val="hy-AM"/>
        </w:rPr>
        <w:lastRenderedPageBreak/>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14:paraId="4EDC5C94"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76D880A4"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6ACBFC7A"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14:paraId="2EA1B98D"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0D5818FD" w14:textId="77777777" w:rsidR="00A9306E" w:rsidRPr="000306ED" w:rsidRDefault="00A9306E" w:rsidP="00A9306E">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14:paraId="07C34F52"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lastRenderedPageBreak/>
        <w:t xml:space="preserve">5. Раздел 5 декларации (Промежуточные юридические лица) заполняется, </w:t>
      </w:r>
    </w:p>
    <w:p w14:paraId="6AC6B31C"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14:paraId="63D22D75"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1126DE1D"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1B23B4A3"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43D58A3C" w14:textId="77777777" w:rsidR="00A9306E" w:rsidRPr="000306ED" w:rsidRDefault="00A9306E" w:rsidP="00A9306E">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B832AD">
        <w:rPr>
          <w:rFonts w:ascii="GHEA Grapalat" w:hAnsi="GHEA Grapalat"/>
        </w:rPr>
        <w:t>примечания</w:t>
      </w:r>
      <w:r w:rsidRPr="000306ED">
        <w:rPr>
          <w:rFonts w:ascii="GHEA Grapalat" w:hAnsi="GHEA Grapalat"/>
        </w:rPr>
        <w:t xml:space="preserve">)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w:t>
      </w:r>
      <w:r w:rsidRPr="000306ED">
        <w:rPr>
          <w:rFonts w:ascii="GHEA Grapalat" w:hAnsi="GHEA Grapalat"/>
        </w:rPr>
        <w:lastRenderedPageBreak/>
        <w:t>представляющего декларацию, имеется прямое или косвенное участие государства или муниципалитета, и другие разъяснения в связи с декларацией.</w:t>
      </w:r>
    </w:p>
    <w:p w14:paraId="72250266" w14:textId="77777777" w:rsidR="00A9306E" w:rsidRDefault="00A9306E" w:rsidP="00A9306E">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14:paraId="10DA04C2" w14:textId="77777777" w:rsidR="00B32672" w:rsidRPr="00B32672" w:rsidRDefault="00B32672" w:rsidP="00A9306E">
      <w:pPr>
        <w:spacing w:line="360" w:lineRule="auto"/>
        <w:contextualSpacing/>
        <w:jc w:val="both"/>
        <w:rPr>
          <w:rFonts w:ascii="GHEA Grapalat" w:hAnsi="GHEA Grapalat"/>
        </w:rPr>
      </w:pPr>
    </w:p>
    <w:p w14:paraId="16F54A24" w14:textId="77777777" w:rsidR="00A9306E" w:rsidRPr="000306ED" w:rsidRDefault="00A9306E" w:rsidP="00A9306E">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14:paraId="5B29FB60" w14:textId="77777777" w:rsidR="00A9306E" w:rsidRPr="000306ED" w:rsidRDefault="00A9306E" w:rsidP="00A9306E">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1</w:t>
      </w:r>
      <w:r w:rsidRPr="000306ED">
        <w:rPr>
          <w:rFonts w:ascii="GHEA Grapalat" w:hAnsi="GHEA Grapalat"/>
          <w:i/>
          <w:sz w:val="18"/>
          <w:szCs w:val="18"/>
        </w:rPr>
        <w:t xml:space="preserve">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14:paraId="749D89D5" w14:textId="77777777" w:rsidR="00A9306E" w:rsidRDefault="00A9306E">
      <w:pPr>
        <w:rPr>
          <w:rFonts w:ascii="GHEA Grapalat" w:hAnsi="GHEA Grapalat"/>
          <w:b/>
        </w:rPr>
      </w:pPr>
      <w:r>
        <w:rPr>
          <w:rFonts w:ascii="GHEA Grapalat" w:hAnsi="GHEA Grapalat"/>
          <w:b/>
        </w:rPr>
        <w:br w:type="page"/>
      </w:r>
    </w:p>
    <w:p w14:paraId="5ABDA929" w14:textId="77777777"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14:paraId="390F829B" w14:textId="625A43EE" w:rsidR="00B2572B" w:rsidRPr="009044F1" w:rsidRDefault="00B2572B" w:rsidP="00B46D58">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w:t>
      </w:r>
      <w:r w:rsidR="000C70BB" w:rsidRPr="00BF4E90">
        <w:rPr>
          <w:rFonts w:ascii="GHEA Grapalat" w:hAnsi="GHEA Grapalat"/>
          <w:b/>
          <w:sz w:val="24"/>
          <w:szCs w:val="24"/>
        </w:rPr>
        <w:t xml:space="preserve">на </w:t>
      </w:r>
      <w:r w:rsidR="000C70BB">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207009" w:rsidRPr="00207009">
        <w:rPr>
          <w:rFonts w:ascii="GHEA Grapalat" w:hAnsi="GHEA Grapalat"/>
          <w:b/>
          <w:sz w:val="24"/>
          <w:szCs w:val="24"/>
        </w:rPr>
        <w:t xml:space="preserve"> </w:t>
      </w:r>
      <w:r w:rsidR="00207009">
        <w:rPr>
          <w:rFonts w:ascii="GHEA Grapalat" w:hAnsi="GHEA Grapalat"/>
          <w:b/>
          <w:sz w:val="24"/>
          <w:szCs w:val="24"/>
          <w:lang w:val="en-US"/>
        </w:rPr>
        <w:t>OBT</w:t>
      </w:r>
      <w:r w:rsidR="00207009" w:rsidRPr="00D73EAB">
        <w:rPr>
          <w:rFonts w:ascii="GHEA Grapalat" w:hAnsi="GHEA Grapalat"/>
          <w:b/>
          <w:sz w:val="24"/>
          <w:szCs w:val="24"/>
        </w:rPr>
        <w:t>-</w:t>
      </w:r>
      <w:r w:rsidR="00207009">
        <w:rPr>
          <w:rFonts w:ascii="GHEA Grapalat" w:hAnsi="GHEA Grapalat"/>
          <w:b/>
          <w:sz w:val="24"/>
          <w:szCs w:val="24"/>
          <w:lang w:val="en-US"/>
        </w:rPr>
        <w:t>GHTsDzB</w:t>
      </w:r>
      <w:r w:rsidR="00207009" w:rsidRPr="00D73EAB">
        <w:rPr>
          <w:rFonts w:ascii="GHEA Grapalat" w:hAnsi="GHEA Grapalat"/>
          <w:b/>
          <w:sz w:val="24"/>
          <w:szCs w:val="24"/>
        </w:rPr>
        <w:t>-2</w:t>
      </w:r>
      <w:r w:rsidR="00C676D9">
        <w:rPr>
          <w:rFonts w:ascii="GHEA Grapalat" w:hAnsi="GHEA Grapalat"/>
          <w:b/>
          <w:sz w:val="24"/>
          <w:szCs w:val="24"/>
          <w:lang w:val="hy-AM"/>
        </w:rPr>
        <w:t>6</w:t>
      </w:r>
      <w:r w:rsidR="00207009" w:rsidRPr="00D73EAB">
        <w:rPr>
          <w:rFonts w:ascii="GHEA Grapalat" w:hAnsi="GHEA Grapalat"/>
          <w:b/>
          <w:sz w:val="24"/>
          <w:szCs w:val="24"/>
        </w:rPr>
        <w:t>/</w:t>
      </w:r>
      <w:r w:rsidR="003B32F0">
        <w:rPr>
          <w:rFonts w:ascii="GHEA Grapalat" w:hAnsi="GHEA Grapalat"/>
          <w:b/>
          <w:sz w:val="24"/>
          <w:szCs w:val="24"/>
          <w:lang w:val="hy-AM"/>
        </w:rPr>
        <w:t>0</w:t>
      </w:r>
      <w:r w:rsidR="0047240D">
        <w:rPr>
          <w:rFonts w:ascii="GHEA Grapalat" w:hAnsi="GHEA Grapalat"/>
          <w:b/>
          <w:sz w:val="24"/>
          <w:szCs w:val="24"/>
          <w:lang w:val="hy-AM"/>
        </w:rPr>
        <w:t>4</w:t>
      </w:r>
      <w:r w:rsidR="006132ED">
        <w:rPr>
          <w:rFonts w:ascii="GHEA Grapalat" w:hAnsi="GHEA Grapalat"/>
          <w:b/>
          <w:sz w:val="24"/>
          <w:szCs w:val="24"/>
        </w:rPr>
        <w:t>"</w:t>
      </w:r>
      <w:r w:rsidR="00DC619D">
        <w:rPr>
          <w:rStyle w:val="af6"/>
          <w:rFonts w:ascii="GHEA Grapalat" w:hAnsi="GHEA Grapalat"/>
          <w:b/>
          <w:sz w:val="24"/>
          <w:szCs w:val="24"/>
        </w:rPr>
        <w:footnoteReference w:customMarkFollows="1" w:id="9"/>
        <w:t>*</w:t>
      </w:r>
    </w:p>
    <w:p w14:paraId="23123FB0" w14:textId="77777777" w:rsidR="00B2572B" w:rsidRPr="009044F1" w:rsidRDefault="00B2572B" w:rsidP="00B46D58">
      <w:pPr>
        <w:widowControl w:val="0"/>
        <w:spacing w:after="120"/>
        <w:ind w:firstLine="567"/>
        <w:jc w:val="center"/>
        <w:rPr>
          <w:rFonts w:ascii="GHEA Grapalat" w:hAnsi="GHEA Grapalat"/>
        </w:rPr>
      </w:pPr>
    </w:p>
    <w:p w14:paraId="0E221271"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4C2A21D0" w14:textId="77777777" w:rsidR="00B2572B" w:rsidRPr="009044F1" w:rsidRDefault="00B2572B" w:rsidP="00B46D58">
      <w:pPr>
        <w:widowControl w:val="0"/>
        <w:spacing w:after="120"/>
        <w:ind w:firstLine="567"/>
        <w:jc w:val="center"/>
        <w:rPr>
          <w:rFonts w:ascii="GHEA Grapalat" w:hAnsi="GHEA Grapalat"/>
        </w:rPr>
      </w:pPr>
    </w:p>
    <w:p w14:paraId="075FFB36" w14:textId="09B6FE5D"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w:t>
      </w:r>
      <w:r w:rsidR="000C70BB" w:rsidRPr="00BF4E90">
        <w:rPr>
          <w:rFonts w:ascii="GHEA Grapalat" w:hAnsi="GHEA Grapalat"/>
          <w:b/>
        </w:rPr>
        <w:t xml:space="preserve">на </w:t>
      </w:r>
      <w:r w:rsidR="000C70BB">
        <w:rPr>
          <w:rFonts w:ascii="GHEA Grapalat" w:hAnsi="GHEA Grapalat"/>
          <w:b/>
        </w:rPr>
        <w:t>запрос котировок</w:t>
      </w:r>
      <w:r w:rsidR="000C70BB" w:rsidRPr="005744FC">
        <w:rPr>
          <w:rFonts w:ascii="GHEA Grapalat" w:hAnsi="GHEA Grapalat"/>
          <w:spacing w:val="-6"/>
        </w:rPr>
        <w:t xml:space="preserve"> </w:t>
      </w:r>
      <w:r w:rsidRPr="005744FC">
        <w:rPr>
          <w:rFonts w:ascii="GHEA Grapalat" w:hAnsi="GHEA Grapalat"/>
          <w:spacing w:val="-6"/>
        </w:rPr>
        <w:t xml:space="preserve">под кодом </w:t>
      </w:r>
      <w:r w:rsidR="006132ED">
        <w:rPr>
          <w:rFonts w:ascii="GHEA Grapalat" w:hAnsi="GHEA Grapalat"/>
          <w:spacing w:val="-6"/>
        </w:rPr>
        <w:t>"</w:t>
      </w:r>
      <w:r w:rsidR="00207009" w:rsidRPr="00207009">
        <w:rPr>
          <w:rFonts w:ascii="GHEA Grapalat" w:hAnsi="GHEA Grapalat"/>
          <w:b/>
        </w:rPr>
        <w:t xml:space="preserve"> </w:t>
      </w:r>
      <w:r w:rsidR="00207009">
        <w:rPr>
          <w:rFonts w:ascii="GHEA Grapalat" w:hAnsi="GHEA Grapalat"/>
          <w:b/>
          <w:lang w:val="en-US"/>
        </w:rPr>
        <w:t>OBT</w:t>
      </w:r>
      <w:r w:rsidR="00207009" w:rsidRPr="00D73EAB">
        <w:rPr>
          <w:rFonts w:ascii="GHEA Grapalat" w:hAnsi="GHEA Grapalat"/>
          <w:b/>
        </w:rPr>
        <w:t>-</w:t>
      </w:r>
      <w:r w:rsidR="00207009">
        <w:rPr>
          <w:rFonts w:ascii="GHEA Grapalat" w:hAnsi="GHEA Grapalat"/>
          <w:b/>
          <w:lang w:val="en-US"/>
        </w:rPr>
        <w:t>GHTsDzB</w:t>
      </w:r>
      <w:r w:rsidR="00207009" w:rsidRPr="00D73EAB">
        <w:rPr>
          <w:rFonts w:ascii="GHEA Grapalat" w:hAnsi="GHEA Grapalat"/>
          <w:b/>
        </w:rPr>
        <w:t>-2</w:t>
      </w:r>
      <w:r w:rsidR="00C676D9">
        <w:rPr>
          <w:rFonts w:ascii="GHEA Grapalat" w:hAnsi="GHEA Grapalat"/>
          <w:b/>
          <w:lang w:val="hy-AM"/>
        </w:rPr>
        <w:t>6</w:t>
      </w:r>
      <w:r w:rsidR="00207009" w:rsidRPr="00D73EAB">
        <w:rPr>
          <w:rFonts w:ascii="GHEA Grapalat" w:hAnsi="GHEA Grapalat"/>
          <w:b/>
        </w:rPr>
        <w:t>/</w:t>
      </w:r>
      <w:r w:rsidR="003B32F0">
        <w:rPr>
          <w:rFonts w:ascii="GHEA Grapalat" w:hAnsi="GHEA Grapalat"/>
          <w:b/>
          <w:lang w:val="hy-AM"/>
        </w:rPr>
        <w:t>0</w:t>
      </w:r>
      <w:r w:rsidR="0047240D">
        <w:rPr>
          <w:rFonts w:ascii="GHEA Grapalat" w:hAnsi="GHEA Grapalat"/>
          <w:b/>
          <w:lang w:val="hy-AM"/>
        </w:rPr>
        <w:t>4</w:t>
      </w:r>
      <w:r w:rsidRPr="005744FC">
        <w:rPr>
          <w:rFonts w:ascii="GHEA Grapalat" w:hAnsi="GHEA Grapalat"/>
          <w:spacing w:val="-6"/>
        </w:rPr>
        <w:t>,</w:t>
      </w:r>
      <w:r w:rsidRPr="009044F1">
        <w:rPr>
          <w:rFonts w:ascii="GHEA Grapalat" w:hAnsi="GHEA Grapalat"/>
        </w:rPr>
        <w:t xml:space="preserve"> </w:t>
      </w:r>
    </w:p>
    <w:p w14:paraId="08350782"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756DC53D"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0F34AC26"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72BCF25C"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4A317B" w:rsidRPr="005744FC" w14:paraId="27D75D12" w14:textId="77777777" w:rsidTr="00BC2673">
        <w:trPr>
          <w:trHeight w:val="916"/>
          <w:jc w:val="center"/>
        </w:trPr>
        <w:tc>
          <w:tcPr>
            <w:tcW w:w="1084" w:type="dxa"/>
            <w:tcBorders>
              <w:top w:val="single" w:sz="4" w:space="0" w:color="auto"/>
              <w:left w:val="single" w:sz="4" w:space="0" w:color="auto"/>
              <w:right w:val="single" w:sz="4" w:space="0" w:color="auto"/>
            </w:tcBorders>
            <w:vAlign w:val="center"/>
          </w:tcPr>
          <w:p w14:paraId="55AABB57" w14:textId="77777777" w:rsidR="004A317B" w:rsidRPr="005744FC" w:rsidRDefault="004A317B"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701" w:type="dxa"/>
            <w:tcBorders>
              <w:top w:val="single" w:sz="4" w:space="0" w:color="auto"/>
              <w:left w:val="single" w:sz="4" w:space="0" w:color="auto"/>
              <w:right w:val="single" w:sz="4" w:space="0" w:color="auto"/>
            </w:tcBorders>
            <w:vAlign w:val="center"/>
          </w:tcPr>
          <w:p w14:paraId="11E1E5A1" w14:textId="77777777" w:rsidR="004A317B" w:rsidRPr="00423B3F" w:rsidRDefault="004A317B"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1914" w:type="dxa"/>
            <w:tcBorders>
              <w:top w:val="single" w:sz="4" w:space="0" w:color="auto"/>
              <w:left w:val="single" w:sz="4" w:space="0" w:color="auto"/>
              <w:right w:val="single" w:sz="4" w:space="0" w:color="auto"/>
            </w:tcBorders>
            <w:vAlign w:val="center"/>
          </w:tcPr>
          <w:p w14:paraId="22330FFB" w14:textId="77777777" w:rsidR="004A317B" w:rsidRPr="00BD2C67" w:rsidRDefault="004A317B" w:rsidP="00B46D58">
            <w:pPr>
              <w:widowControl w:val="0"/>
              <w:jc w:val="center"/>
              <w:rPr>
                <w:rFonts w:ascii="GHEA Grapalat" w:hAnsi="GHEA Grapalat"/>
                <w:b/>
                <w:sz w:val="20"/>
                <w:szCs w:val="20"/>
              </w:rPr>
            </w:pPr>
            <w:r w:rsidRPr="00BD2C67">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1BF8D665" w14:textId="77777777" w:rsidR="004A317B" w:rsidRPr="005744FC" w:rsidRDefault="004A317B" w:rsidP="00B46D58">
            <w:pPr>
              <w:widowControl w:val="0"/>
              <w:jc w:val="center"/>
              <w:rPr>
                <w:rFonts w:ascii="GHEA Grapalat" w:hAnsi="GHEA Grapalat"/>
                <w:b/>
                <w:bCs/>
                <w:sz w:val="20"/>
                <w:szCs w:val="20"/>
              </w:rPr>
            </w:pPr>
            <w:r w:rsidRPr="00BC2673">
              <w:rPr>
                <w:rFonts w:ascii="GHEA Grapalat" w:hAnsi="GHEA Grapalat"/>
                <w:sz w:val="16"/>
                <w:szCs w:val="16"/>
              </w:rPr>
              <w:t>(совокупность себестоимости и прогнозируемой прибыли)</w:t>
            </w:r>
            <w:r w:rsidRPr="00BC2673">
              <w:rPr>
                <w:rFonts w:ascii="GHEA Grapalat" w:hAnsi="GHEA Grapalat"/>
              </w:rPr>
              <w:t xml:space="preserve">  </w:t>
            </w:r>
            <w:r w:rsidRPr="00BC2673">
              <w:rPr>
                <w:rFonts w:ascii="GHEA Grapalat" w:hAnsi="GHEA Grapalat"/>
                <w:b/>
                <w:sz w:val="20"/>
                <w:szCs w:val="20"/>
              </w:rPr>
              <w:t xml:space="preserve"> </w:t>
            </w:r>
            <w:r w:rsidRPr="005744FC">
              <w:rPr>
                <w:rFonts w:ascii="GHEA Grapalat" w:hAnsi="GHEA Grapalat"/>
                <w:b/>
                <w:sz w:val="20"/>
                <w:szCs w:val="20"/>
              </w:rPr>
              <w:t>/прописью и цифрами/</w:t>
            </w:r>
          </w:p>
        </w:tc>
        <w:tc>
          <w:tcPr>
            <w:tcW w:w="1904" w:type="dxa"/>
            <w:tcBorders>
              <w:top w:val="single" w:sz="4" w:space="0" w:color="auto"/>
              <w:left w:val="single" w:sz="4" w:space="0" w:color="auto"/>
              <w:right w:val="single" w:sz="4" w:space="0" w:color="auto"/>
            </w:tcBorders>
            <w:vAlign w:val="center"/>
          </w:tcPr>
          <w:p w14:paraId="34459BBC"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10"/>
              <w:t>**</w:t>
            </w:r>
            <w:r w:rsidRPr="005744FC">
              <w:rPr>
                <w:rFonts w:ascii="GHEA Grapalat" w:hAnsi="GHEA Grapalat"/>
                <w:b/>
                <w:sz w:val="20"/>
                <w:szCs w:val="20"/>
              </w:rPr>
              <w:t>/прописью и цифрами/</w:t>
            </w:r>
          </w:p>
        </w:tc>
        <w:tc>
          <w:tcPr>
            <w:tcW w:w="1498" w:type="dxa"/>
            <w:tcBorders>
              <w:top w:val="single" w:sz="4" w:space="0" w:color="auto"/>
              <w:left w:val="single" w:sz="4" w:space="0" w:color="auto"/>
              <w:right w:val="single" w:sz="4" w:space="0" w:color="auto"/>
            </w:tcBorders>
            <w:vAlign w:val="center"/>
          </w:tcPr>
          <w:p w14:paraId="6D745A3B"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23B66898"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4A317B" w:rsidRPr="005744FC" w14:paraId="310B6200" w14:textId="77777777"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0C1A4AD1" w14:textId="77777777"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67B4EE25" w14:textId="77777777" w:rsidR="004A317B" w:rsidRPr="005744FC" w:rsidRDefault="004A317B"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14:paraId="2320E074" w14:textId="77777777" w:rsidR="004A317B" w:rsidRPr="005744FC" w:rsidRDefault="004A317B"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14:paraId="3F4F81E8" w14:textId="77777777" w:rsidR="004A317B" w:rsidRPr="004A317B" w:rsidRDefault="004A317B"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14:paraId="68376ADC" w14:textId="77777777" w:rsidR="004A317B" w:rsidRPr="005744FC" w:rsidRDefault="004A317B" w:rsidP="004A317B">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4A317B" w:rsidRPr="005744FC" w14:paraId="6BB243A2"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1CBB58F1"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5A4FDF34"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4532BCEF"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4686FE02"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43CB5CC1" w14:textId="77777777" w:rsidR="004A317B" w:rsidRPr="005744FC" w:rsidRDefault="004A317B" w:rsidP="00B46D58">
            <w:pPr>
              <w:widowControl w:val="0"/>
              <w:jc w:val="center"/>
              <w:rPr>
                <w:rFonts w:ascii="GHEA Grapalat" w:hAnsi="GHEA Grapalat"/>
                <w:sz w:val="20"/>
                <w:szCs w:val="20"/>
              </w:rPr>
            </w:pPr>
          </w:p>
        </w:tc>
      </w:tr>
      <w:tr w:rsidR="004A317B" w:rsidRPr="005744FC" w14:paraId="60F6FC43" w14:textId="77777777"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14:paraId="30D990CB"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lastRenderedPageBreak/>
              <w:t>2</w:t>
            </w:r>
          </w:p>
        </w:tc>
        <w:tc>
          <w:tcPr>
            <w:tcW w:w="1701" w:type="dxa"/>
            <w:tcBorders>
              <w:top w:val="single" w:sz="4" w:space="0" w:color="auto"/>
              <w:left w:val="single" w:sz="4" w:space="0" w:color="auto"/>
              <w:bottom w:val="single" w:sz="4" w:space="0" w:color="auto"/>
              <w:right w:val="single" w:sz="4" w:space="0" w:color="auto"/>
            </w:tcBorders>
            <w:vAlign w:val="center"/>
          </w:tcPr>
          <w:p w14:paraId="259487CD"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4E2A84F6"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503BA1C4"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1AB9B239" w14:textId="77777777" w:rsidR="004A317B" w:rsidRPr="005744FC" w:rsidRDefault="004A317B" w:rsidP="00B46D58">
            <w:pPr>
              <w:widowControl w:val="0"/>
              <w:rPr>
                <w:rFonts w:ascii="GHEA Grapalat" w:hAnsi="GHEA Grapalat"/>
                <w:sz w:val="20"/>
                <w:szCs w:val="20"/>
              </w:rPr>
            </w:pPr>
          </w:p>
        </w:tc>
      </w:tr>
      <w:tr w:rsidR="004A317B" w:rsidRPr="005744FC" w14:paraId="32065E6F"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7E388215"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14:paraId="58E36779"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270572F0"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17171CD5"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6CB9E155" w14:textId="77777777" w:rsidR="004A317B" w:rsidRPr="005744FC" w:rsidRDefault="004A317B" w:rsidP="00B46D58">
            <w:pPr>
              <w:widowControl w:val="0"/>
              <w:jc w:val="center"/>
              <w:rPr>
                <w:rFonts w:ascii="GHEA Grapalat" w:hAnsi="GHEA Grapalat"/>
                <w:sz w:val="20"/>
                <w:szCs w:val="20"/>
              </w:rPr>
            </w:pPr>
          </w:p>
        </w:tc>
      </w:tr>
      <w:tr w:rsidR="004A317B" w:rsidRPr="005744FC" w14:paraId="10B8FB02"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3961992C"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703E0672"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168A3EF9"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509E9E2A"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70268493" w14:textId="77777777" w:rsidR="004A317B" w:rsidRPr="005744FC" w:rsidRDefault="004A317B" w:rsidP="00B46D58">
            <w:pPr>
              <w:widowControl w:val="0"/>
              <w:jc w:val="center"/>
              <w:rPr>
                <w:rFonts w:ascii="GHEA Grapalat" w:hAnsi="GHEA Grapalat"/>
                <w:sz w:val="20"/>
                <w:szCs w:val="20"/>
              </w:rPr>
            </w:pPr>
          </w:p>
        </w:tc>
      </w:tr>
      <w:tr w:rsidR="004A317B" w:rsidRPr="005744FC" w14:paraId="4598CC0E" w14:textId="77777777"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14:paraId="23823C18" w14:textId="77777777" w:rsidR="004A317B" w:rsidRPr="005744FC" w:rsidRDefault="004A317B"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56481951" w14:textId="77777777" w:rsidR="004A317B" w:rsidRPr="005744FC" w:rsidRDefault="004A317B" w:rsidP="00B46D58">
            <w:pPr>
              <w:widowControl w:val="0"/>
              <w:rPr>
                <w:rFonts w:ascii="GHEA Grapalat" w:hAnsi="GHEA Grapalat"/>
                <w:sz w:val="20"/>
                <w:szCs w:val="20"/>
              </w:rPr>
            </w:pPr>
            <w:r w:rsidRPr="005744FC">
              <w:rPr>
                <w:rFonts w:ascii="GHEA Grapalat" w:hAnsi="GHEA Grapalat"/>
                <w:sz w:val="20"/>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14:paraId="270025E6" w14:textId="77777777" w:rsidR="004A317B" w:rsidRPr="005744FC" w:rsidRDefault="004A317B" w:rsidP="00B46D58">
            <w:pPr>
              <w:widowControl w:val="0"/>
              <w:jc w:val="center"/>
              <w:rPr>
                <w:rFonts w:ascii="GHEA Grapalat" w:hAnsi="GHEA Grapalat"/>
                <w:sz w:val="20"/>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14:paraId="4BBAAA7E" w14:textId="77777777" w:rsidR="004A317B" w:rsidRPr="005744FC" w:rsidRDefault="004A317B" w:rsidP="00B46D58">
            <w:pPr>
              <w:widowControl w:val="0"/>
              <w:jc w:val="center"/>
              <w:rPr>
                <w:rFonts w:ascii="GHEA Grapalat" w:hAnsi="GHEA Grapalat"/>
                <w:sz w:val="20"/>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14:paraId="532B779E" w14:textId="77777777" w:rsidR="004A317B" w:rsidRPr="005744FC" w:rsidRDefault="004A317B" w:rsidP="00B46D58">
            <w:pPr>
              <w:widowControl w:val="0"/>
              <w:jc w:val="center"/>
              <w:rPr>
                <w:rFonts w:ascii="GHEA Grapalat" w:hAnsi="GHEA Grapalat"/>
                <w:sz w:val="20"/>
                <w:szCs w:val="20"/>
              </w:rPr>
            </w:pPr>
          </w:p>
        </w:tc>
      </w:tr>
    </w:tbl>
    <w:p w14:paraId="11D8FEE5"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4CB74772"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2E3CB95B" w14:textId="77777777" w:rsidR="00DC619D" w:rsidRPr="00D3436F" w:rsidRDefault="00DC619D" w:rsidP="00B46D58">
      <w:pPr>
        <w:widowControl w:val="0"/>
        <w:spacing w:after="160"/>
        <w:jc w:val="both"/>
        <w:rPr>
          <w:rFonts w:ascii="GHEA Grapalat" w:hAnsi="GHEA Grapalat"/>
          <w:lang w:val="es-ES"/>
        </w:rPr>
      </w:pPr>
    </w:p>
    <w:p w14:paraId="6A9FA2D6"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0936D03A" w14:textId="77777777" w:rsidR="00B217BB" w:rsidRDefault="00B217BB" w:rsidP="00B46D58">
      <w:pPr>
        <w:rPr>
          <w:rFonts w:ascii="GHEA Grapalat" w:hAnsi="GHEA Grapalat"/>
          <w:b/>
        </w:rPr>
      </w:pPr>
      <w:r>
        <w:rPr>
          <w:rFonts w:ascii="GHEA Grapalat" w:hAnsi="GHEA Grapalat"/>
          <w:b/>
        </w:rPr>
        <w:br w:type="page"/>
      </w:r>
    </w:p>
    <w:p w14:paraId="001E0AF1" w14:textId="771A9B93" w:rsidR="00673870" w:rsidRPr="005C48F7" w:rsidRDefault="00673870" w:rsidP="00800C99">
      <w:pPr>
        <w:jc w:val="right"/>
        <w:rPr>
          <w:rFonts w:ascii="GHEA Grapalat" w:hAnsi="GHEA Grapalat" w:cs="GHEA Grapalat"/>
          <w:b/>
          <w:i/>
        </w:rPr>
      </w:pPr>
      <w:r w:rsidRPr="005C48F7">
        <w:rPr>
          <w:rFonts w:ascii="GHEA Grapalat" w:hAnsi="GHEA Grapalat"/>
          <w:b/>
          <w:i/>
        </w:rPr>
        <w:lastRenderedPageBreak/>
        <w:t>Приложение № 4.2</w:t>
      </w:r>
    </w:p>
    <w:p w14:paraId="1B966491" w14:textId="22EA6F5E" w:rsidR="00673870" w:rsidRPr="005C48F7" w:rsidRDefault="00673870" w:rsidP="00673870">
      <w:pPr>
        <w:widowControl w:val="0"/>
        <w:spacing w:after="160"/>
        <w:jc w:val="right"/>
        <w:rPr>
          <w:rFonts w:ascii="GHEA Grapalat" w:hAnsi="GHEA Grapalat" w:cs="GHEA Grapalat"/>
          <w:b/>
          <w:i/>
        </w:rPr>
      </w:pPr>
      <w:r w:rsidRPr="005C48F7">
        <w:rPr>
          <w:rFonts w:ascii="GHEA Grapalat" w:hAnsi="GHEA Grapalat"/>
          <w:b/>
          <w:i/>
        </w:rPr>
        <w:t xml:space="preserve">к Приглашению </w:t>
      </w:r>
      <w:r w:rsidR="000C70BB" w:rsidRPr="00BF4E90">
        <w:rPr>
          <w:rFonts w:ascii="GHEA Grapalat" w:hAnsi="GHEA Grapalat"/>
          <w:b/>
        </w:rPr>
        <w:t xml:space="preserve">на </w:t>
      </w:r>
      <w:r w:rsidR="000C70BB">
        <w:rPr>
          <w:rFonts w:ascii="GHEA Grapalat" w:hAnsi="GHEA Grapalat"/>
          <w:b/>
        </w:rPr>
        <w:t>запрос котировок</w:t>
      </w:r>
      <w:r w:rsidRPr="005C48F7">
        <w:rPr>
          <w:rFonts w:ascii="GHEA Grapalat" w:hAnsi="GHEA Grapalat" w:cs="GHEA Grapalat"/>
          <w:b/>
          <w:i/>
        </w:rPr>
        <w:br/>
      </w:r>
      <w:r w:rsidRPr="005C48F7">
        <w:rPr>
          <w:rFonts w:ascii="GHEA Grapalat" w:hAnsi="GHEA Grapalat"/>
          <w:b/>
          <w:i/>
        </w:rPr>
        <w:t>под кодом "</w:t>
      </w:r>
      <w:r w:rsidR="002C73BE" w:rsidRPr="00413D43">
        <w:rPr>
          <w:rFonts w:ascii="GHEA Grapalat" w:hAnsi="GHEA Grapalat"/>
          <w:b/>
        </w:rPr>
        <w:t xml:space="preserve"> </w:t>
      </w:r>
      <w:r w:rsidR="002C73BE">
        <w:rPr>
          <w:rFonts w:ascii="GHEA Grapalat" w:hAnsi="GHEA Grapalat"/>
          <w:b/>
          <w:lang w:val="en-US"/>
        </w:rPr>
        <w:t>OBT</w:t>
      </w:r>
      <w:r w:rsidR="002C73BE" w:rsidRPr="00D73EAB">
        <w:rPr>
          <w:rFonts w:ascii="GHEA Grapalat" w:hAnsi="GHEA Grapalat"/>
          <w:b/>
        </w:rPr>
        <w:t>-</w:t>
      </w:r>
      <w:r w:rsidR="002C73BE">
        <w:rPr>
          <w:rFonts w:ascii="GHEA Grapalat" w:hAnsi="GHEA Grapalat"/>
          <w:b/>
          <w:lang w:val="en-US"/>
        </w:rPr>
        <w:t>GHTsDzB</w:t>
      </w:r>
      <w:r w:rsidR="002C73BE" w:rsidRPr="00D73EAB">
        <w:rPr>
          <w:rFonts w:ascii="GHEA Grapalat" w:hAnsi="GHEA Grapalat"/>
          <w:b/>
        </w:rPr>
        <w:t>-2</w:t>
      </w:r>
      <w:r w:rsidR="00C676D9">
        <w:rPr>
          <w:rFonts w:ascii="GHEA Grapalat" w:hAnsi="GHEA Grapalat"/>
          <w:b/>
          <w:lang w:val="hy-AM"/>
        </w:rPr>
        <w:t>6</w:t>
      </w:r>
      <w:r w:rsidR="002C73BE" w:rsidRPr="00D73EAB">
        <w:rPr>
          <w:rFonts w:ascii="GHEA Grapalat" w:hAnsi="GHEA Grapalat"/>
          <w:b/>
        </w:rPr>
        <w:t>/</w:t>
      </w:r>
      <w:r w:rsidR="003B32F0">
        <w:rPr>
          <w:rFonts w:ascii="GHEA Grapalat" w:hAnsi="GHEA Grapalat"/>
          <w:b/>
          <w:lang w:val="hy-AM"/>
        </w:rPr>
        <w:t>0</w:t>
      </w:r>
      <w:r w:rsidR="0047240D">
        <w:rPr>
          <w:rFonts w:ascii="GHEA Grapalat" w:hAnsi="GHEA Grapalat"/>
          <w:b/>
          <w:lang w:val="hy-AM"/>
        </w:rPr>
        <w:t>4</w:t>
      </w:r>
      <w:r w:rsidRPr="005C48F7">
        <w:rPr>
          <w:rFonts w:ascii="GHEA Grapalat" w:hAnsi="GHEA Grapalat"/>
          <w:b/>
          <w:i/>
        </w:rPr>
        <w:t>"</w:t>
      </w:r>
      <w:r w:rsidRPr="005C48F7">
        <w:rPr>
          <w:rStyle w:val="af6"/>
          <w:rFonts w:ascii="GHEA Grapalat" w:hAnsi="GHEA Grapalat"/>
          <w:b/>
          <w:i/>
        </w:rPr>
        <w:footnoteReference w:customMarkFollows="1" w:id="11"/>
        <w:t>*</w:t>
      </w:r>
      <w:r w:rsidR="004B7F14" w:rsidRPr="005C48F7">
        <w:rPr>
          <w:rFonts w:ascii="GHEA Grapalat" w:hAnsi="GHEA Grapalat"/>
          <w:b/>
          <w:i/>
        </w:rPr>
        <w:t>*</w:t>
      </w:r>
    </w:p>
    <w:p w14:paraId="739CDE2C" w14:textId="77777777" w:rsidR="003D2FE2" w:rsidRPr="00B138F3" w:rsidRDefault="003D2FE2" w:rsidP="003D2FE2">
      <w:pPr>
        <w:widowControl w:val="0"/>
        <w:spacing w:after="160"/>
        <w:jc w:val="center"/>
        <w:rPr>
          <w:rFonts w:ascii="GHEA Grapalat" w:hAnsi="GHEA Grapalat"/>
          <w:b/>
          <w:sz w:val="22"/>
          <w:szCs w:val="22"/>
        </w:rPr>
      </w:pPr>
    </w:p>
    <w:p w14:paraId="640441DB"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125F62C7"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14:paraId="1F999D0B" w14:textId="77777777" w:rsidTr="00B932B8">
        <w:tc>
          <w:tcPr>
            <w:tcW w:w="4786" w:type="dxa"/>
          </w:tcPr>
          <w:p w14:paraId="705D1534" w14:textId="77777777"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3E034C79" w14:textId="77777777"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12"/>
              <w:t>**</w:t>
            </w:r>
          </w:p>
        </w:tc>
      </w:tr>
    </w:tbl>
    <w:p w14:paraId="632A75BA" w14:textId="77777777" w:rsidR="003D2FE2" w:rsidRPr="00B138F3" w:rsidRDefault="003D2FE2" w:rsidP="003D2FE2">
      <w:pPr>
        <w:widowControl w:val="0"/>
        <w:spacing w:after="160"/>
        <w:rPr>
          <w:rFonts w:ascii="GHEA Grapalat" w:hAnsi="GHEA Grapalat" w:cs="GHEA Grapalat"/>
          <w:b/>
          <w:sz w:val="22"/>
          <w:szCs w:val="22"/>
        </w:rPr>
      </w:pPr>
    </w:p>
    <w:p w14:paraId="6EF34C64" w14:textId="77777777"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06C680C8" w14:textId="77777777"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14:paraId="0847343A" w14:textId="77777777"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14:paraId="2EAB580F" w14:textId="77777777"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7E5DF9C2" w14:textId="77777777"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6437E29" w14:textId="77777777" w:rsidR="003D2FE2" w:rsidRPr="00B138F3" w:rsidRDefault="003D2FE2" w:rsidP="003D2FE2">
      <w:pPr>
        <w:widowControl w:val="0"/>
        <w:spacing w:after="160"/>
        <w:ind w:firstLine="709"/>
        <w:jc w:val="both"/>
        <w:rPr>
          <w:rFonts w:ascii="GHEA Grapalat" w:hAnsi="GHEA Grapalat" w:cs="GHEA Grapalat"/>
          <w:sz w:val="22"/>
          <w:szCs w:val="22"/>
        </w:rPr>
      </w:pPr>
    </w:p>
    <w:p w14:paraId="164BE04F"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77E90273" w14:textId="3383DD83"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w:t>
      </w:r>
      <w:r w:rsidR="00413D43">
        <w:rPr>
          <w:rFonts w:ascii="GHEA Grapalat" w:hAnsi="GHEA Grapalat"/>
        </w:rPr>
        <w:t>Армянский театр оперы и балета имени А. А. Спендиарова</w:t>
      </w:r>
      <w:r w:rsidR="00413D43" w:rsidRPr="00B138F3">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p>
    <w:p w14:paraId="410FE81E" w14:textId="77777777"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1A48A7EF" w14:textId="41F85B67"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 xml:space="preserve">процедуре закупок под кодом </w:t>
      </w:r>
      <w:r w:rsidR="00413D43">
        <w:rPr>
          <w:rFonts w:ascii="GHEA Grapalat" w:hAnsi="GHEA Grapalat"/>
          <w:b/>
          <w:lang w:val="en-US"/>
        </w:rPr>
        <w:t>OBT</w:t>
      </w:r>
      <w:r w:rsidR="00413D43" w:rsidRPr="00D73EAB">
        <w:rPr>
          <w:rFonts w:ascii="GHEA Grapalat" w:hAnsi="GHEA Grapalat"/>
          <w:b/>
        </w:rPr>
        <w:t>-</w:t>
      </w:r>
      <w:r w:rsidR="00413D43">
        <w:rPr>
          <w:rFonts w:ascii="GHEA Grapalat" w:hAnsi="GHEA Grapalat"/>
          <w:b/>
          <w:lang w:val="en-US"/>
        </w:rPr>
        <w:t>GHTsDzB</w:t>
      </w:r>
      <w:r w:rsidR="00413D43" w:rsidRPr="00D73EAB">
        <w:rPr>
          <w:rFonts w:ascii="GHEA Grapalat" w:hAnsi="GHEA Grapalat"/>
          <w:b/>
        </w:rPr>
        <w:t>-2</w:t>
      </w:r>
      <w:r w:rsidR="00C676D9">
        <w:rPr>
          <w:rFonts w:ascii="GHEA Grapalat" w:hAnsi="GHEA Grapalat"/>
          <w:b/>
          <w:lang w:val="hy-AM"/>
        </w:rPr>
        <w:t>6</w:t>
      </w:r>
      <w:r w:rsidR="00413D43" w:rsidRPr="00D73EAB">
        <w:rPr>
          <w:rFonts w:ascii="GHEA Grapalat" w:hAnsi="GHEA Grapalat"/>
          <w:b/>
        </w:rPr>
        <w:t>/</w:t>
      </w:r>
      <w:r w:rsidR="003B32F0">
        <w:rPr>
          <w:rFonts w:ascii="GHEA Grapalat" w:hAnsi="GHEA Grapalat"/>
          <w:b/>
          <w:lang w:val="hy-AM"/>
        </w:rPr>
        <w:t>0</w:t>
      </w:r>
      <w:r w:rsidR="0047240D">
        <w:rPr>
          <w:rFonts w:ascii="GHEA Grapalat" w:hAnsi="GHEA Grapalat"/>
          <w:b/>
          <w:lang w:val="hy-AM"/>
        </w:rPr>
        <w:t>4</w:t>
      </w:r>
      <w:r w:rsidRPr="00B138F3">
        <w:rPr>
          <w:rFonts w:ascii="GHEA Grapalat" w:hAnsi="GHEA Grapalat"/>
          <w:sz w:val="22"/>
          <w:szCs w:val="22"/>
        </w:rPr>
        <w:t xml:space="preserve"> *.</w:t>
      </w:r>
    </w:p>
    <w:p w14:paraId="705F37EA" w14:textId="77777777"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0FF0FFC6"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lastRenderedPageBreak/>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2B911AD5"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14:paraId="78BF374A"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5AB910E3"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08C9A9D0"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3B843FC5"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5B8F2CAD"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1EB1C6F6"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252A843D"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6B1FECD4"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42CD6498"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5C99047E"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754E377A"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54B33E20"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587756">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14:paraId="7B6346BC"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2A9D96D4"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7AB018A8" w14:textId="77777777" w:rsidR="003D2FE2" w:rsidRPr="00936CA6"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50AED679"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E66BA18" w14:textId="77777777"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25FE1844"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1FF5B19C"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2FAB7D66"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60F66FB8"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6928D27D" w14:textId="77777777"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5E1FEDC9" w14:textId="77777777"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09F212D6" w14:textId="77777777" w:rsidR="003D2FE2" w:rsidRPr="00B138F3" w:rsidRDefault="003D2FE2" w:rsidP="003D2FE2">
      <w:pPr>
        <w:widowControl w:val="0"/>
        <w:spacing w:after="160"/>
        <w:jc w:val="right"/>
        <w:rPr>
          <w:rFonts w:ascii="GHEA Grapalat" w:hAnsi="GHEA Grapalat"/>
          <w:sz w:val="22"/>
          <w:szCs w:val="22"/>
        </w:rPr>
      </w:pPr>
    </w:p>
    <w:p w14:paraId="26C954EA" w14:textId="77777777"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14:paraId="14CB5F31" w14:textId="77777777"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lastRenderedPageBreak/>
        <w:t>День/месяц/год</w:t>
      </w:r>
    </w:p>
    <w:p w14:paraId="590F8788" w14:textId="77777777" w:rsidR="003D2FE2" w:rsidRPr="00B138F3" w:rsidRDefault="003D2FE2" w:rsidP="003D2FE2">
      <w:pPr>
        <w:widowControl w:val="0"/>
        <w:spacing w:after="160"/>
        <w:jc w:val="both"/>
        <w:rPr>
          <w:rFonts w:ascii="GHEA Grapalat" w:hAnsi="GHEA Grapalat"/>
          <w:sz w:val="22"/>
          <w:szCs w:val="22"/>
        </w:rPr>
      </w:pPr>
    </w:p>
    <w:p w14:paraId="43CF571B" w14:textId="77777777" w:rsidR="003D2FE2" w:rsidRPr="00B138F3" w:rsidRDefault="003D2FE2" w:rsidP="003D2FE2">
      <w:pPr>
        <w:widowControl w:val="0"/>
        <w:spacing w:after="160"/>
        <w:jc w:val="both"/>
        <w:rPr>
          <w:rFonts w:ascii="GHEA Grapalat" w:hAnsi="GHEA Grapalat"/>
          <w:sz w:val="22"/>
          <w:szCs w:val="22"/>
        </w:rPr>
      </w:pPr>
    </w:p>
    <w:p w14:paraId="044D7377" w14:textId="77777777" w:rsidR="003D2FE2" w:rsidRPr="00B138F3" w:rsidRDefault="003D2FE2" w:rsidP="003D2FE2">
      <w:pPr>
        <w:rPr>
          <w:sz w:val="22"/>
          <w:szCs w:val="22"/>
        </w:rPr>
      </w:pPr>
    </w:p>
    <w:p w14:paraId="2A5348BD" w14:textId="77777777" w:rsidR="001005B0" w:rsidRPr="00B138F3" w:rsidRDefault="001005B0" w:rsidP="003D2FE2">
      <w:pPr>
        <w:widowControl w:val="0"/>
        <w:spacing w:after="160"/>
        <w:ind w:left="567" w:right="565"/>
        <w:jc w:val="both"/>
        <w:rPr>
          <w:rFonts w:ascii="GHEA Grapalat" w:hAnsi="GHEA Grapalat"/>
          <w:sz w:val="22"/>
          <w:szCs w:val="22"/>
        </w:rPr>
      </w:pPr>
    </w:p>
    <w:p w14:paraId="581A5074" w14:textId="77777777" w:rsidR="001005B0" w:rsidRPr="00B138F3" w:rsidRDefault="001005B0" w:rsidP="00B46D58">
      <w:pPr>
        <w:widowControl w:val="0"/>
        <w:spacing w:after="160"/>
        <w:ind w:left="567" w:right="565"/>
        <w:jc w:val="center"/>
        <w:rPr>
          <w:rFonts w:ascii="GHEA Grapalat" w:hAnsi="GHEA Grapalat"/>
          <w:b/>
          <w:sz w:val="22"/>
          <w:szCs w:val="22"/>
        </w:rPr>
      </w:pPr>
    </w:p>
    <w:p w14:paraId="048D4B29" w14:textId="77777777" w:rsidR="001005B0" w:rsidRPr="00B138F3" w:rsidRDefault="001005B0" w:rsidP="00B46D58">
      <w:pPr>
        <w:widowControl w:val="0"/>
        <w:spacing w:after="160"/>
        <w:ind w:left="567" w:right="565"/>
        <w:jc w:val="center"/>
        <w:rPr>
          <w:rFonts w:ascii="GHEA Grapalat" w:hAnsi="GHEA Grapalat"/>
          <w:b/>
          <w:sz w:val="22"/>
          <w:szCs w:val="22"/>
        </w:rPr>
      </w:pPr>
    </w:p>
    <w:p w14:paraId="3B890F47" w14:textId="77777777" w:rsidR="001005B0" w:rsidRPr="00B138F3" w:rsidRDefault="001005B0" w:rsidP="00B46D58">
      <w:pPr>
        <w:widowControl w:val="0"/>
        <w:spacing w:after="160"/>
        <w:ind w:left="567" w:right="565"/>
        <w:jc w:val="center"/>
        <w:rPr>
          <w:rFonts w:ascii="GHEA Grapalat" w:hAnsi="GHEA Grapalat"/>
          <w:b/>
          <w:sz w:val="22"/>
          <w:szCs w:val="22"/>
        </w:rPr>
      </w:pPr>
    </w:p>
    <w:p w14:paraId="141BF727" w14:textId="77777777" w:rsidR="001005B0" w:rsidRPr="00B138F3" w:rsidRDefault="001005B0" w:rsidP="00B46D58">
      <w:pPr>
        <w:widowControl w:val="0"/>
        <w:spacing w:after="160"/>
        <w:ind w:left="567" w:right="565"/>
        <w:jc w:val="center"/>
        <w:rPr>
          <w:rFonts w:ascii="GHEA Grapalat" w:hAnsi="GHEA Grapalat"/>
          <w:b/>
          <w:sz w:val="22"/>
          <w:szCs w:val="22"/>
        </w:rPr>
      </w:pPr>
    </w:p>
    <w:p w14:paraId="0FE55D46" w14:textId="77777777" w:rsidR="001005B0" w:rsidRPr="00B138F3" w:rsidRDefault="001005B0" w:rsidP="00B46D58">
      <w:pPr>
        <w:widowControl w:val="0"/>
        <w:spacing w:after="160"/>
        <w:ind w:left="567" w:right="565"/>
        <w:jc w:val="center"/>
        <w:rPr>
          <w:rFonts w:ascii="GHEA Grapalat" w:hAnsi="GHEA Grapalat"/>
          <w:b/>
          <w:sz w:val="22"/>
          <w:szCs w:val="22"/>
        </w:rPr>
      </w:pPr>
    </w:p>
    <w:p w14:paraId="6D38128E" w14:textId="77777777" w:rsidR="001005B0" w:rsidRPr="00B138F3" w:rsidRDefault="001005B0" w:rsidP="00B46D58">
      <w:pPr>
        <w:widowControl w:val="0"/>
        <w:spacing w:after="160"/>
        <w:ind w:left="567" w:right="565"/>
        <w:jc w:val="center"/>
        <w:rPr>
          <w:rFonts w:ascii="GHEA Grapalat" w:hAnsi="GHEA Grapalat"/>
          <w:b/>
        </w:rPr>
      </w:pPr>
    </w:p>
    <w:p w14:paraId="1B2CC068" w14:textId="77777777" w:rsidR="001005B0" w:rsidRPr="00B138F3" w:rsidRDefault="001005B0" w:rsidP="00B46D58">
      <w:pPr>
        <w:widowControl w:val="0"/>
        <w:spacing w:after="160"/>
        <w:ind w:left="567" w:right="565"/>
        <w:jc w:val="center"/>
        <w:rPr>
          <w:rFonts w:ascii="GHEA Grapalat" w:hAnsi="GHEA Grapalat"/>
          <w:b/>
        </w:rPr>
      </w:pPr>
    </w:p>
    <w:p w14:paraId="1EDE2223" w14:textId="77777777" w:rsidR="001005B0" w:rsidRPr="00B138F3" w:rsidRDefault="001005B0" w:rsidP="00B46D58">
      <w:pPr>
        <w:widowControl w:val="0"/>
        <w:spacing w:after="160"/>
        <w:ind w:left="567" w:right="565"/>
        <w:jc w:val="center"/>
        <w:rPr>
          <w:rFonts w:ascii="GHEA Grapalat" w:hAnsi="GHEA Grapalat"/>
          <w:b/>
        </w:rPr>
      </w:pPr>
    </w:p>
    <w:p w14:paraId="4AD04FB6" w14:textId="77777777" w:rsidR="001005B0" w:rsidRPr="00B138F3" w:rsidRDefault="001005B0" w:rsidP="00B46D58">
      <w:pPr>
        <w:widowControl w:val="0"/>
        <w:spacing w:after="160"/>
        <w:ind w:left="567" w:right="565"/>
        <w:jc w:val="center"/>
        <w:rPr>
          <w:rFonts w:ascii="GHEA Grapalat" w:hAnsi="GHEA Grapalat"/>
          <w:b/>
        </w:rPr>
      </w:pPr>
    </w:p>
    <w:p w14:paraId="348EDF65" w14:textId="77777777" w:rsidR="001005B0" w:rsidRPr="00B138F3" w:rsidRDefault="001005B0" w:rsidP="00B46D58">
      <w:pPr>
        <w:widowControl w:val="0"/>
        <w:spacing w:after="160"/>
        <w:ind w:left="567" w:right="565"/>
        <w:jc w:val="center"/>
        <w:rPr>
          <w:rFonts w:ascii="GHEA Grapalat" w:hAnsi="GHEA Grapalat"/>
          <w:b/>
        </w:rPr>
      </w:pPr>
    </w:p>
    <w:p w14:paraId="681CFD35" w14:textId="77777777" w:rsidR="001005B0" w:rsidRPr="00B138F3" w:rsidRDefault="001005B0" w:rsidP="00B46D58">
      <w:pPr>
        <w:widowControl w:val="0"/>
        <w:spacing w:after="160"/>
        <w:ind w:left="567" w:right="565"/>
        <w:jc w:val="center"/>
        <w:rPr>
          <w:rFonts w:ascii="GHEA Grapalat" w:hAnsi="GHEA Grapalat"/>
          <w:b/>
        </w:rPr>
      </w:pPr>
    </w:p>
    <w:p w14:paraId="3B2ABA16" w14:textId="77777777" w:rsidR="001005B0" w:rsidRPr="00B138F3" w:rsidRDefault="001005B0" w:rsidP="00B46D58">
      <w:pPr>
        <w:widowControl w:val="0"/>
        <w:spacing w:after="160"/>
        <w:ind w:left="567" w:right="565"/>
        <w:jc w:val="center"/>
        <w:rPr>
          <w:rFonts w:ascii="GHEA Grapalat" w:hAnsi="GHEA Grapalat"/>
          <w:b/>
        </w:rPr>
      </w:pPr>
    </w:p>
    <w:p w14:paraId="7131C40B" w14:textId="77777777" w:rsidR="001005B0" w:rsidRDefault="001005B0" w:rsidP="00B46D58">
      <w:pPr>
        <w:widowControl w:val="0"/>
        <w:spacing w:after="160"/>
        <w:ind w:left="567" w:right="565"/>
        <w:jc w:val="center"/>
        <w:rPr>
          <w:rFonts w:ascii="GHEA Grapalat" w:hAnsi="GHEA Grapalat"/>
          <w:b/>
          <w:lang w:val="hy-AM"/>
        </w:rPr>
      </w:pPr>
    </w:p>
    <w:p w14:paraId="1D3AC2F9" w14:textId="77777777" w:rsidR="00E752B6" w:rsidRDefault="00E752B6" w:rsidP="00B46D58">
      <w:pPr>
        <w:widowControl w:val="0"/>
        <w:spacing w:after="160"/>
        <w:ind w:left="567" w:right="565"/>
        <w:jc w:val="center"/>
        <w:rPr>
          <w:rFonts w:ascii="GHEA Grapalat" w:hAnsi="GHEA Grapalat"/>
          <w:b/>
          <w:lang w:val="hy-AM"/>
        </w:rPr>
      </w:pPr>
    </w:p>
    <w:p w14:paraId="7256905D" w14:textId="77777777" w:rsidR="00E752B6" w:rsidRDefault="00E752B6" w:rsidP="00B46D58">
      <w:pPr>
        <w:widowControl w:val="0"/>
        <w:spacing w:after="160"/>
        <w:ind w:left="567" w:right="565"/>
        <w:jc w:val="center"/>
        <w:rPr>
          <w:rFonts w:ascii="GHEA Grapalat" w:hAnsi="GHEA Grapalat"/>
          <w:b/>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14:paraId="0EB1A1A2"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ED2BAE" w14:textId="77777777"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14:paraId="418E1C76"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927B39" w14:textId="77777777"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E752B6" w:rsidRPr="00B138F3" w14:paraId="46FF7AC9" w14:textId="77777777"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E6C425" w14:textId="77777777"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14:paraId="3B73B4E8" w14:textId="77777777"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164577"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14:paraId="70F6034C"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EFF77B"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14:paraId="1BBE017E"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E95DBE"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14:paraId="72BBFCE1"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34BEC7A"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14:paraId="48B6D73D"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E1278B"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E752B6" w:rsidRPr="00B138F3" w14:paraId="31501A76"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6C0D89" w14:textId="181223B8" w:rsidR="00E752B6" w:rsidRPr="00413D43" w:rsidRDefault="00E752B6" w:rsidP="009216D6">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413D43" w:rsidRPr="00413D43">
              <w:rPr>
                <w:rFonts w:ascii="GHEA Grapalat" w:hAnsi="GHEA Grapalat"/>
              </w:rPr>
              <w:t xml:space="preserve"> </w:t>
            </w:r>
            <w:r w:rsidR="00413D43">
              <w:rPr>
                <w:rFonts w:ascii="GHEA Grapalat" w:hAnsi="GHEA Grapalat"/>
              </w:rPr>
              <w:t xml:space="preserve"> Армянский театр оперы и балета имени А. А. Спендиарова</w:t>
            </w:r>
          </w:p>
        </w:tc>
      </w:tr>
      <w:tr w:rsidR="00E752B6" w:rsidRPr="00B138F3" w14:paraId="3B35C994"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13E49A"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E752B6" w:rsidRPr="00B138F3" w14:paraId="51AD1D52" w14:textId="77777777"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83003F" w14:textId="7F2C8D32" w:rsidR="00E752B6" w:rsidRPr="00413D4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11.</w:t>
            </w:r>
            <w:r w:rsidRPr="00B138F3">
              <w:rPr>
                <w:rFonts w:ascii="GHEA Grapalat" w:hAnsi="GHEA Grapalat"/>
              </w:rPr>
              <w:tab/>
              <w:t>УНН бенефициара:</w:t>
            </w:r>
            <w:r w:rsidR="00413D43">
              <w:rPr>
                <w:rFonts w:ascii="GHEA Grapalat" w:hAnsi="GHEA Grapalat"/>
                <w:lang w:val="en-US"/>
              </w:rPr>
              <w:t xml:space="preserve"> 02510673</w:t>
            </w:r>
          </w:p>
        </w:tc>
      </w:tr>
      <w:tr w:rsidR="00E752B6" w:rsidRPr="00B138F3" w14:paraId="3F26E12C"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4AA19C" w14:textId="2A98419A" w:rsidR="00E752B6" w:rsidRPr="00413D43" w:rsidRDefault="00E752B6" w:rsidP="009216D6">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413D43" w:rsidRPr="00413D43">
              <w:rPr>
                <w:rFonts w:ascii="GHEA Grapalat" w:hAnsi="GHEA Grapalat"/>
              </w:rPr>
              <w:t xml:space="preserve"> </w:t>
            </w:r>
            <w:r w:rsidR="0011298C">
              <w:rPr>
                <w:rFonts w:ascii="GHEA Grapalat" w:hAnsi="GHEA Grapalat"/>
              </w:rPr>
              <w:t>ФМ РА</w:t>
            </w:r>
          </w:p>
        </w:tc>
      </w:tr>
      <w:tr w:rsidR="00E752B6" w:rsidRPr="00B138F3" w14:paraId="7B6434CE"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99266E" w14:textId="2747B505"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sidR="0011298C">
              <w:rPr>
                <w:rFonts w:ascii="GHEA Grapalat" w:hAnsi="GHEA Grapalat"/>
              </w:rPr>
              <w:t xml:space="preserve"> </w:t>
            </w:r>
            <w:r w:rsidR="0011298C">
              <w:rPr>
                <w:rFonts w:ascii="GHEA Grapalat" w:hAnsi="GHEA Grapalat" w:cs="Arial"/>
                <w:sz w:val="18"/>
                <w:szCs w:val="18"/>
              </w:rPr>
              <w:t>900018001306</w:t>
            </w:r>
          </w:p>
        </w:tc>
      </w:tr>
      <w:tr w:rsidR="00E752B6" w:rsidRPr="00B138F3" w14:paraId="2545E717"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4AC3C9"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14:paraId="0E8266B8"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BF1482"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14:paraId="353951B2"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AB49C1"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14:paraId="60F3C49C"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FFF8AC" w14:textId="77777777" w:rsidR="00E752B6" w:rsidRPr="00B138F3" w:rsidRDefault="00E752B6" w:rsidP="00B664D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777183">
              <w:rPr>
                <w:rFonts w:ascii="GHEA Grapalat" w:hAnsi="GHEA Grapalat"/>
              </w:rPr>
              <w:t xml:space="preserve">для обеспечения </w:t>
            </w:r>
            <w:r w:rsidR="00B664D2" w:rsidRPr="00777183">
              <w:rPr>
                <w:rFonts w:ascii="GHEA Grapalat" w:hAnsi="GHEA Grapalat"/>
              </w:rPr>
              <w:t>квалификации</w:t>
            </w:r>
            <w:r w:rsidRPr="00777183">
              <w:rPr>
                <w:rFonts w:ascii="GHEA Grapalat" w:hAnsi="GHEA Grapalat"/>
              </w:rPr>
              <w:t>)</w:t>
            </w:r>
          </w:p>
        </w:tc>
      </w:tr>
      <w:tr w:rsidR="00E752B6" w:rsidRPr="00B138F3" w14:paraId="2E5142FC" w14:textId="77777777" w:rsidTr="009216D6">
        <w:trPr>
          <w:trHeight w:val="424"/>
        </w:trPr>
        <w:tc>
          <w:tcPr>
            <w:tcW w:w="10980" w:type="dxa"/>
            <w:gridSpan w:val="2"/>
            <w:tcBorders>
              <w:top w:val="single" w:sz="4" w:space="0" w:color="auto"/>
              <w:left w:val="single" w:sz="4" w:space="0" w:color="auto"/>
              <w:right w:val="single" w:sz="4" w:space="0" w:color="000000"/>
            </w:tcBorders>
            <w:noWrap/>
            <w:vAlign w:val="bottom"/>
          </w:tcPr>
          <w:p w14:paraId="02CA84B2"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lastRenderedPageBreak/>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B138F3" w14:paraId="14AD8F2F"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83785D"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14:paraId="70A7B0E4"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5ABA3D" w14:textId="77777777"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14:paraId="0F2F6F94"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6C3A08E5" w14:textId="77777777"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097432F4" w14:textId="77777777" w:rsidR="00E752B6" w:rsidRPr="00B138F3" w:rsidRDefault="00E752B6" w:rsidP="009216D6">
            <w:pPr>
              <w:widowControl w:val="0"/>
              <w:spacing w:after="160"/>
              <w:rPr>
                <w:rFonts w:ascii="GHEA Grapalat" w:hAnsi="GHEA Grapalat" w:cs="Sylfaen"/>
              </w:rPr>
            </w:pPr>
          </w:p>
          <w:p w14:paraId="49D3748F" w14:textId="77777777"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14:paraId="502B7B73" w14:textId="77777777" w:rsidR="00E752B6" w:rsidRPr="00B138F3" w:rsidRDefault="00E752B6" w:rsidP="009216D6">
            <w:pPr>
              <w:widowControl w:val="0"/>
              <w:spacing w:after="160"/>
              <w:rPr>
                <w:rFonts w:ascii="GHEA Grapalat" w:hAnsi="GHEA Grapalat" w:cs="Sylfaen"/>
              </w:rPr>
            </w:pPr>
          </w:p>
          <w:p w14:paraId="2F2BBB07"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3BB2C3A0" w14:textId="77777777" w:rsidR="00E752B6" w:rsidRPr="00B138F3" w:rsidRDefault="00E752B6" w:rsidP="009216D6">
            <w:pPr>
              <w:widowControl w:val="0"/>
              <w:spacing w:after="160"/>
              <w:rPr>
                <w:rFonts w:ascii="GHEA Grapalat" w:hAnsi="GHEA Grapalat" w:cs="Sylfaen"/>
              </w:rPr>
            </w:pPr>
          </w:p>
          <w:p w14:paraId="5407A0EC" w14:textId="77777777"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43B568BB" w14:textId="77777777"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217FB676" w14:textId="77777777"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3B878F41" w14:textId="77777777" w:rsidR="00E752B6" w:rsidRPr="00B138F3" w:rsidRDefault="00E752B6" w:rsidP="009216D6">
            <w:pPr>
              <w:widowControl w:val="0"/>
              <w:spacing w:after="160"/>
              <w:rPr>
                <w:rFonts w:ascii="GHEA Grapalat" w:hAnsi="GHEA Grapalat" w:cs="Sylfaen"/>
              </w:rPr>
            </w:pPr>
          </w:p>
          <w:p w14:paraId="5A8F87E7"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4F5D9A35" w14:textId="77777777" w:rsidR="00E752B6" w:rsidRPr="00B138F3" w:rsidRDefault="00E752B6" w:rsidP="009216D6">
            <w:pPr>
              <w:widowControl w:val="0"/>
              <w:spacing w:after="160"/>
              <w:jc w:val="right"/>
              <w:rPr>
                <w:rFonts w:ascii="GHEA Grapalat" w:hAnsi="GHEA Grapalat" w:cs="Tahoma"/>
              </w:rPr>
            </w:pPr>
          </w:p>
          <w:p w14:paraId="54F1D5AB"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5C9EE8F8" w14:textId="77777777" w:rsidR="00E752B6" w:rsidRPr="00B138F3" w:rsidRDefault="00E752B6" w:rsidP="009216D6">
            <w:pPr>
              <w:widowControl w:val="0"/>
              <w:spacing w:after="160"/>
              <w:rPr>
                <w:rFonts w:ascii="GHEA Grapalat" w:hAnsi="GHEA Grapalat" w:cs="Sylfaen"/>
              </w:rPr>
            </w:pPr>
          </w:p>
          <w:p w14:paraId="575C68DB" w14:textId="77777777"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14:paraId="5BBDAA3B" w14:textId="77777777" w:rsidTr="009216D6">
        <w:trPr>
          <w:trHeight w:val="2194"/>
        </w:trPr>
        <w:tc>
          <w:tcPr>
            <w:tcW w:w="5616" w:type="dxa"/>
            <w:tcBorders>
              <w:top w:val="single" w:sz="4" w:space="0" w:color="auto"/>
              <w:left w:val="single" w:sz="4" w:space="0" w:color="auto"/>
              <w:right w:val="single" w:sz="4" w:space="0" w:color="auto"/>
            </w:tcBorders>
            <w:noWrap/>
            <w:vAlign w:val="bottom"/>
          </w:tcPr>
          <w:p w14:paraId="29D84853" w14:textId="77777777"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695B5D89" w14:textId="77777777" w:rsidR="00E752B6" w:rsidRPr="00B138F3" w:rsidRDefault="00E752B6" w:rsidP="009216D6">
            <w:pPr>
              <w:widowControl w:val="0"/>
              <w:spacing w:after="160"/>
              <w:rPr>
                <w:rFonts w:ascii="GHEA Grapalat" w:hAnsi="GHEA Grapalat"/>
              </w:rPr>
            </w:pPr>
          </w:p>
          <w:p w14:paraId="71203240" w14:textId="77777777"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14:paraId="7B34A726" w14:textId="77777777"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2DFD5E35" w14:textId="77777777" w:rsidR="00E752B6" w:rsidRPr="00B138F3" w:rsidRDefault="00E752B6" w:rsidP="009216D6">
            <w:pPr>
              <w:widowControl w:val="0"/>
              <w:spacing w:after="160"/>
              <w:rPr>
                <w:rFonts w:ascii="GHEA Grapalat" w:hAnsi="GHEA Grapalat" w:cs="Tahoma"/>
              </w:rPr>
            </w:pPr>
          </w:p>
          <w:p w14:paraId="6C13E567" w14:textId="77777777"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52548B91" w14:textId="77777777" w:rsidR="00E752B6" w:rsidRPr="00B138F3" w:rsidRDefault="00E752B6" w:rsidP="009216D6">
            <w:pPr>
              <w:widowControl w:val="0"/>
              <w:spacing w:after="160"/>
              <w:rPr>
                <w:rFonts w:ascii="GHEA Grapalat" w:hAnsi="GHEA Grapalat" w:cs="Tahoma"/>
              </w:rPr>
            </w:pPr>
            <w:r w:rsidRPr="00B138F3">
              <w:rPr>
                <w:rFonts w:ascii="GHEA Grapalat" w:hAnsi="GHEA Grapalat"/>
              </w:rPr>
              <w:lastRenderedPageBreak/>
              <w:t>23.а.</w:t>
            </w:r>
            <w:r w:rsidRPr="00B138F3">
              <w:rPr>
                <w:rFonts w:ascii="GHEA Grapalat" w:hAnsi="GHEA Grapalat"/>
              </w:rPr>
              <w:tab/>
              <w:t xml:space="preserve"> Обслуживающая плательщика финансовая организация </w:t>
            </w:r>
          </w:p>
          <w:p w14:paraId="107B09ED" w14:textId="77777777" w:rsidR="00E752B6" w:rsidRPr="00B138F3" w:rsidRDefault="00E752B6" w:rsidP="009216D6">
            <w:pPr>
              <w:widowControl w:val="0"/>
              <w:spacing w:after="160"/>
              <w:rPr>
                <w:rFonts w:ascii="GHEA Grapalat" w:hAnsi="GHEA Grapalat" w:cs="Tahoma"/>
              </w:rPr>
            </w:pPr>
          </w:p>
          <w:p w14:paraId="5B38912D" w14:textId="77777777"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14:paraId="24266183" w14:textId="77777777"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6F77A339" w14:textId="77777777" w:rsidR="00E752B6" w:rsidRPr="00B138F3" w:rsidRDefault="00E752B6" w:rsidP="009216D6">
            <w:pPr>
              <w:widowControl w:val="0"/>
              <w:spacing w:after="160"/>
              <w:rPr>
                <w:rFonts w:ascii="GHEA Grapalat" w:hAnsi="GHEA Grapalat" w:cs="Arial"/>
              </w:rPr>
            </w:pPr>
          </w:p>
        </w:tc>
      </w:tr>
      <w:tr w:rsidR="00E752B6" w:rsidRPr="00B138F3" w14:paraId="089348FA"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16388243" w14:textId="77777777"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10E9FC3D" w14:textId="77777777" w:rsidR="00E752B6" w:rsidRPr="00B138F3" w:rsidRDefault="00E752B6" w:rsidP="009216D6">
            <w:pPr>
              <w:widowControl w:val="0"/>
              <w:spacing w:after="160"/>
              <w:rPr>
                <w:rFonts w:ascii="GHEA Grapalat" w:hAnsi="GHEA Grapalat" w:cs="Sylfaen"/>
              </w:rPr>
            </w:pPr>
          </w:p>
          <w:p w14:paraId="7B7E76F7" w14:textId="77777777"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3DA6D485" w14:textId="77777777"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4433D6A5" w14:textId="77777777" w:rsidR="00E752B6" w:rsidRPr="00B138F3" w:rsidRDefault="00E752B6" w:rsidP="009216D6">
            <w:pPr>
              <w:widowControl w:val="0"/>
              <w:spacing w:after="160"/>
              <w:rPr>
                <w:rFonts w:ascii="GHEA Grapalat" w:hAnsi="GHEA Grapalat"/>
              </w:rPr>
            </w:pPr>
          </w:p>
          <w:p w14:paraId="13BE5A1A"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156354C6" w14:textId="77777777" w:rsidR="00E752B6" w:rsidRPr="00B138F3" w:rsidRDefault="00E752B6" w:rsidP="00E752B6">
      <w:pPr>
        <w:widowControl w:val="0"/>
        <w:spacing w:after="160"/>
        <w:jc w:val="center"/>
        <w:rPr>
          <w:rFonts w:ascii="GHEA Grapalat" w:hAnsi="GHEA Grapalat" w:cs="Sylfaen"/>
        </w:rPr>
      </w:pPr>
    </w:p>
    <w:p w14:paraId="1EB7DB04" w14:textId="77777777" w:rsidR="00E752B6" w:rsidRPr="00E752B6" w:rsidRDefault="00E752B6" w:rsidP="00B46D58">
      <w:pPr>
        <w:widowControl w:val="0"/>
        <w:spacing w:after="160"/>
        <w:ind w:left="567" w:right="565"/>
        <w:jc w:val="center"/>
        <w:rPr>
          <w:rFonts w:ascii="GHEA Grapalat" w:hAnsi="GHEA Grapalat"/>
          <w:b/>
        </w:rPr>
      </w:pPr>
    </w:p>
    <w:p w14:paraId="0E59ECF1" w14:textId="77777777" w:rsidR="001005B0" w:rsidRPr="00B138F3" w:rsidRDefault="001005B0" w:rsidP="00B46D58">
      <w:pPr>
        <w:widowControl w:val="0"/>
        <w:spacing w:after="160"/>
        <w:ind w:left="567" w:right="565"/>
        <w:jc w:val="center"/>
        <w:rPr>
          <w:rFonts w:ascii="GHEA Grapalat" w:hAnsi="GHEA Grapalat"/>
          <w:b/>
        </w:rPr>
      </w:pPr>
    </w:p>
    <w:p w14:paraId="2AE38DC7" w14:textId="77777777" w:rsidR="001005B0" w:rsidRPr="00B138F3" w:rsidRDefault="001005B0" w:rsidP="00B46D58">
      <w:pPr>
        <w:widowControl w:val="0"/>
        <w:spacing w:after="160"/>
        <w:ind w:left="567" w:right="565"/>
        <w:jc w:val="center"/>
        <w:rPr>
          <w:rFonts w:ascii="GHEA Grapalat" w:hAnsi="GHEA Grapalat"/>
          <w:b/>
        </w:rPr>
      </w:pPr>
    </w:p>
    <w:p w14:paraId="76C2D5EB" w14:textId="77777777" w:rsidR="001005B0" w:rsidRPr="00B138F3" w:rsidRDefault="001005B0" w:rsidP="00B46D58">
      <w:pPr>
        <w:widowControl w:val="0"/>
        <w:spacing w:after="160"/>
        <w:ind w:left="567" w:right="565"/>
        <w:jc w:val="center"/>
        <w:rPr>
          <w:rFonts w:ascii="GHEA Grapalat" w:hAnsi="GHEA Grapalat"/>
          <w:b/>
        </w:rPr>
      </w:pPr>
    </w:p>
    <w:p w14:paraId="2B959547" w14:textId="77777777" w:rsidR="00C3421C" w:rsidRPr="00B138F3" w:rsidRDefault="00C3421C" w:rsidP="00C3421C">
      <w:pPr>
        <w:widowControl w:val="0"/>
        <w:spacing w:after="160"/>
        <w:jc w:val="center"/>
        <w:rPr>
          <w:rFonts w:ascii="GHEA Grapalat" w:hAnsi="GHEA Grapalat" w:cs="Sylfaen"/>
        </w:rPr>
      </w:pPr>
    </w:p>
    <w:p w14:paraId="248C96D7" w14:textId="77777777"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40838BF9" w14:textId="77777777" w:rsidR="00C3421C" w:rsidRPr="00B138F3" w:rsidRDefault="00C3421C" w:rsidP="00C3421C">
      <w:pPr>
        <w:rPr>
          <w:rFonts w:ascii="GHEA Grapalat" w:hAnsi="GHEA Grapalat" w:cs="Sylfaen"/>
        </w:rPr>
      </w:pPr>
      <w:r w:rsidRPr="00B138F3">
        <w:rPr>
          <w:rFonts w:ascii="GHEA Grapalat" w:hAnsi="GHEA Grapalat" w:cs="Sylfaen"/>
        </w:rPr>
        <w:br w:type="page"/>
      </w:r>
    </w:p>
    <w:p w14:paraId="119DAF71" w14:textId="77777777"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66BE64A0"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604FA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2EDD8095"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029A9AB7"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002E1602"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030EEEB3"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6EE7F454"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53952A04"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1C79CF5F"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081522EB"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2DE935B6"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0D7357D1"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274257"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A28D2E1"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1B2EE253"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70AD42CC"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41E8723D" w14:textId="77777777" w:rsidR="00C3421C" w:rsidRPr="00B138F3" w:rsidRDefault="00C3421C"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6F160F0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CFCB59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5CFDC7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24A97C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AE7EF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B4AC93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63D8221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4B8DC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398A1C06" w14:textId="77777777"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0261F62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2C5C0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7D3650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65B7CAC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9FDEE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113675D9" w14:textId="77777777"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7153AF1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71EEF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7E91DEB" w14:textId="77777777"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252DB64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0EF7587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EB9C4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27D6EAB2" w14:textId="77777777" w:rsidR="00C3421C" w:rsidRPr="00B138F3" w:rsidRDefault="00C3421C"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7AF66A2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5362E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C06718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w:t>
            </w:r>
            <w:r w:rsidRPr="00B138F3">
              <w:rPr>
                <w:rFonts w:ascii="GHEA Grapalat" w:hAnsi="GHEA Grapalat"/>
                <w:sz w:val="18"/>
                <w:szCs w:val="18"/>
              </w:rPr>
              <w:lastRenderedPageBreak/>
              <w:t>плательщиком</w:t>
            </w:r>
          </w:p>
        </w:tc>
        <w:tc>
          <w:tcPr>
            <w:tcW w:w="2640" w:type="dxa"/>
            <w:tcBorders>
              <w:top w:val="single" w:sz="4" w:space="0" w:color="auto"/>
              <w:left w:val="single" w:sz="4" w:space="0" w:color="auto"/>
              <w:bottom w:val="single" w:sz="4" w:space="0" w:color="auto"/>
              <w:right w:val="single" w:sz="4" w:space="0" w:color="auto"/>
            </w:tcBorders>
          </w:tcPr>
          <w:p w14:paraId="2E3DABD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2A7F495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09878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02A105A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7662E00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39A99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12BDB0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9078A8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2DF46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2E063D8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4072644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7E505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BDCCAD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505E344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3F7BF5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59A8D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27AE42F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634C3D9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E4DD9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D14F79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186B35B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4348D2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741FA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2BEE581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71B5C30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0762C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765E6C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4B5342C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529D15E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17DCF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5185F59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1B2B31F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328AC9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A72113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750B6E8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1AAA8C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5F04E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2B4D048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4B2FEB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E2864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A4521F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1933C21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65FE0AD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19B6C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6484E9A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5A044F7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6A1B2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BA01EC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78C984F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245C8D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F376C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601FCC5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3EEEF39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045E8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2AAECA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A9314E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37AC6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13.</w:t>
            </w:r>
          </w:p>
        </w:tc>
        <w:tc>
          <w:tcPr>
            <w:tcW w:w="1938" w:type="dxa"/>
            <w:tcBorders>
              <w:top w:val="single" w:sz="4" w:space="0" w:color="auto"/>
              <w:left w:val="single" w:sz="4" w:space="0" w:color="auto"/>
              <w:bottom w:val="single" w:sz="4" w:space="0" w:color="auto"/>
              <w:right w:val="single" w:sz="4" w:space="0" w:color="auto"/>
            </w:tcBorders>
          </w:tcPr>
          <w:p w14:paraId="74DE281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09B4BC1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9FBD8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C37C13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51FBF92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5460A56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95CEC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192AF24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1F9E426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6709E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CF355C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0E2FA1D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319DA41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AB704C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7A3F8A1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72A1132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68C2F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60C6B0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573AC1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30593E9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AC762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7E3E46D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363032D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1B5DC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EEACA2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B10E48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C3D2B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7577B3D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0C3AEE2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CF776E" w14:textId="77777777" w:rsidR="00C3421C" w:rsidRPr="00B138F3" w:rsidRDefault="00C3421C" w:rsidP="00A025B6">
            <w:pPr>
              <w:widowControl w:val="0"/>
              <w:spacing w:after="120"/>
              <w:jc w:val="center"/>
              <w:rPr>
                <w:rFonts w:ascii="GHEA Grapalat" w:hAnsi="GHEA Grapalat"/>
                <w:sz w:val="18"/>
                <w:szCs w:val="18"/>
              </w:rPr>
            </w:pPr>
            <w:r w:rsidRPr="009139B1">
              <w:rPr>
                <w:rFonts w:ascii="GHEA Grapalat" w:hAnsi="GHEA Grapalat"/>
                <w:sz w:val="18"/>
                <w:szCs w:val="18"/>
              </w:rPr>
              <w:t xml:space="preserve">В обязательном порядке заполняются слова "для обеспечения </w:t>
            </w:r>
            <w:r w:rsidR="00A025B6" w:rsidRPr="009139B1">
              <w:rPr>
                <w:rFonts w:ascii="GHEA Grapalat" w:hAnsi="GHEA Grapalat"/>
                <w:sz w:val="18"/>
                <w:szCs w:val="18"/>
              </w:rPr>
              <w:t>квалификации</w:t>
            </w:r>
            <w:r w:rsidRPr="009139B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71259D4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20563E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1CAAA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00CB695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1694E99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D1845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5CFF8E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r w:rsidRPr="00B138F3">
              <w:rPr>
                <w:rFonts w:ascii="GHEA Grapalat" w:hAnsi="GHEA Grapalat"/>
                <w:sz w:val="18"/>
                <w:szCs w:val="18"/>
              </w:rPr>
              <w:lastRenderedPageBreak/>
              <w:t>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368D9E7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14:paraId="0230086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3D61D29" w14:textId="77777777" w:rsidR="00C3421C" w:rsidRPr="00B138F3" w:rsidDel="0010680B"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5829872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4C320A0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B69C5C" w14:textId="77777777"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169940A7" w14:textId="77777777" w:rsidR="00C3421C" w:rsidRPr="00B138F3" w:rsidRDefault="00C3421C"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1052083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361296C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6D71171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BDEC7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1C24934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4232EEA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FABF3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C86A63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64A2F11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5A07847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36F484E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902CC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0413346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w:t>
            </w:r>
            <w:r w:rsidRPr="00B138F3">
              <w:rPr>
                <w:rFonts w:ascii="GHEA Grapalat" w:hAnsi="GHEA Grapalat"/>
                <w:sz w:val="18"/>
                <w:szCs w:val="18"/>
              </w:rPr>
              <w:lastRenderedPageBreak/>
              <w:t>плательщика</w:t>
            </w:r>
          </w:p>
        </w:tc>
        <w:tc>
          <w:tcPr>
            <w:tcW w:w="2050" w:type="dxa"/>
            <w:tcBorders>
              <w:top w:val="single" w:sz="4" w:space="0" w:color="auto"/>
              <w:left w:val="single" w:sz="4" w:space="0" w:color="auto"/>
              <w:bottom w:val="single" w:sz="4" w:space="0" w:color="auto"/>
              <w:right w:val="single" w:sz="4" w:space="0" w:color="auto"/>
            </w:tcBorders>
          </w:tcPr>
          <w:p w14:paraId="6FCDFFE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4CDFFCE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7F58FE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329F031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w:t>
            </w:r>
            <w:r w:rsidRPr="00B138F3">
              <w:rPr>
                <w:rFonts w:ascii="GHEA Grapalat" w:hAnsi="GHEA Grapalat"/>
                <w:sz w:val="18"/>
                <w:szCs w:val="18"/>
              </w:rPr>
              <w:lastRenderedPageBreak/>
              <w:t xml:space="preserve">плательщиком или </w:t>
            </w:r>
          </w:p>
          <w:p w14:paraId="19463F3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2E13A46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9BCD9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14:paraId="3D2BDA4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5660976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9D0F34"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6E5D0DF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02EE836C" w14:textId="77777777" w:rsidR="00C3421C" w:rsidRPr="00B138F3" w:rsidRDefault="00C3421C"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33477EA"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5EE90FE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6785068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96BF9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2C40B1D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48F432F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550D9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68F7597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742FC42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77F05CD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58345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53DD02D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60C3AB8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D9852AD"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67A8A19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4B4D2462"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6979925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7E58896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275FC7"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14:paraId="109238E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49CAC3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876E5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BA1719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B90D56C"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6AF2932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9BB69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61B8A30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0353647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42EF8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FEC830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F6CC5F1"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7E2ADBB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05236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1B2B07C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5CD6E291"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BEBD2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26A5668"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0481AF33"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4A12C6C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3BF16B"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0FA96C1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71A570F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ECC605"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075908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w:t>
            </w:r>
            <w:r w:rsidRPr="00B138F3">
              <w:rPr>
                <w:rFonts w:ascii="GHEA Grapalat" w:hAnsi="GHEA Grapalat"/>
                <w:sz w:val="18"/>
                <w:szCs w:val="18"/>
              </w:rPr>
              <w:lastRenderedPageBreak/>
              <w:t>Требование</w:t>
            </w:r>
          </w:p>
        </w:tc>
        <w:tc>
          <w:tcPr>
            <w:tcW w:w="2640" w:type="dxa"/>
            <w:tcBorders>
              <w:top w:val="single" w:sz="4" w:space="0" w:color="auto"/>
              <w:left w:val="single" w:sz="4" w:space="0" w:color="auto"/>
              <w:bottom w:val="single" w:sz="4" w:space="0" w:color="auto"/>
              <w:right w:val="single" w:sz="4" w:space="0" w:color="auto"/>
            </w:tcBorders>
          </w:tcPr>
          <w:p w14:paraId="39353A85" w14:textId="77777777" w:rsidR="00C3421C" w:rsidRPr="00B138F3" w:rsidRDefault="00C3421C" w:rsidP="000745BE">
            <w:pPr>
              <w:widowControl w:val="0"/>
              <w:spacing w:after="120"/>
              <w:jc w:val="center"/>
              <w:rPr>
                <w:rFonts w:ascii="GHEA Grapalat" w:hAnsi="GHEA Grapalat"/>
                <w:sz w:val="18"/>
                <w:szCs w:val="18"/>
              </w:rPr>
            </w:pPr>
          </w:p>
        </w:tc>
      </w:tr>
      <w:tr w:rsidR="00B138F3" w:rsidRPr="00B138F3" w14:paraId="59594F4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5F8F2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660408CF"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3D2E323"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608BD0"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EE052B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2ED26AD6" w14:textId="77777777" w:rsidR="00C3421C" w:rsidRPr="00B138F3" w:rsidRDefault="00C3421C" w:rsidP="000745BE">
            <w:pPr>
              <w:widowControl w:val="0"/>
              <w:spacing w:after="120"/>
              <w:jc w:val="center"/>
              <w:rPr>
                <w:rFonts w:ascii="GHEA Grapalat" w:hAnsi="GHEA Grapalat"/>
                <w:sz w:val="18"/>
                <w:szCs w:val="18"/>
              </w:rPr>
            </w:pPr>
          </w:p>
        </w:tc>
      </w:tr>
      <w:tr w:rsidR="00FF3DE9" w:rsidRPr="00B138F3" w14:paraId="79DA40B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44730C"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26FE7C0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0BE93599"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CB9D746"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0843DBE" w14:textId="77777777" w:rsidR="00C3421C" w:rsidRPr="00B138F3" w:rsidRDefault="00C3421C"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C418D64" w14:textId="77777777" w:rsidR="00C3421C" w:rsidRPr="00B138F3" w:rsidRDefault="00C3421C" w:rsidP="000745BE">
            <w:pPr>
              <w:widowControl w:val="0"/>
              <w:spacing w:after="120"/>
              <w:jc w:val="center"/>
              <w:rPr>
                <w:rFonts w:ascii="GHEA Grapalat" w:hAnsi="GHEA Grapalat"/>
                <w:sz w:val="18"/>
                <w:szCs w:val="18"/>
              </w:rPr>
            </w:pPr>
          </w:p>
        </w:tc>
      </w:tr>
    </w:tbl>
    <w:p w14:paraId="44F0C0CF" w14:textId="77777777" w:rsidR="001005B0" w:rsidRPr="00B138F3" w:rsidRDefault="001005B0" w:rsidP="00B46D58">
      <w:pPr>
        <w:widowControl w:val="0"/>
        <w:spacing w:after="160"/>
        <w:ind w:left="567" w:right="565"/>
        <w:jc w:val="center"/>
        <w:rPr>
          <w:rFonts w:ascii="GHEA Grapalat" w:hAnsi="GHEA Grapalat"/>
          <w:b/>
        </w:rPr>
      </w:pPr>
    </w:p>
    <w:p w14:paraId="63219E70" w14:textId="77777777" w:rsidR="001005B0" w:rsidRPr="00B138F3" w:rsidRDefault="001005B0" w:rsidP="00B46D58">
      <w:pPr>
        <w:widowControl w:val="0"/>
        <w:spacing w:after="160"/>
        <w:ind w:left="567" w:right="565"/>
        <w:jc w:val="center"/>
        <w:rPr>
          <w:rFonts w:ascii="GHEA Grapalat" w:hAnsi="GHEA Grapalat"/>
          <w:b/>
        </w:rPr>
      </w:pPr>
    </w:p>
    <w:p w14:paraId="1BC81557" w14:textId="77777777" w:rsidR="001005B0" w:rsidRPr="00B138F3" w:rsidRDefault="001005B0" w:rsidP="00B46D58">
      <w:pPr>
        <w:widowControl w:val="0"/>
        <w:spacing w:after="160"/>
        <w:ind w:left="567" w:right="565"/>
        <w:jc w:val="center"/>
        <w:rPr>
          <w:rFonts w:ascii="GHEA Grapalat" w:hAnsi="GHEA Grapalat"/>
          <w:b/>
        </w:rPr>
      </w:pPr>
    </w:p>
    <w:p w14:paraId="65E77E99" w14:textId="77777777" w:rsidR="001005B0" w:rsidRPr="00B138F3" w:rsidRDefault="001005B0" w:rsidP="00B46D58">
      <w:pPr>
        <w:widowControl w:val="0"/>
        <w:spacing w:after="160"/>
        <w:ind w:left="567" w:right="565"/>
        <w:jc w:val="center"/>
        <w:rPr>
          <w:rFonts w:ascii="GHEA Grapalat" w:hAnsi="GHEA Grapalat"/>
          <w:b/>
        </w:rPr>
      </w:pPr>
    </w:p>
    <w:p w14:paraId="7CF0A52C" w14:textId="77777777" w:rsidR="001005B0" w:rsidRPr="00B138F3" w:rsidRDefault="001005B0" w:rsidP="00B46D58">
      <w:pPr>
        <w:widowControl w:val="0"/>
        <w:spacing w:after="160"/>
        <w:ind w:left="567" w:right="565"/>
        <w:jc w:val="center"/>
        <w:rPr>
          <w:rFonts w:ascii="GHEA Grapalat" w:hAnsi="GHEA Grapalat"/>
          <w:b/>
        </w:rPr>
      </w:pPr>
    </w:p>
    <w:p w14:paraId="36FD70E9" w14:textId="77777777" w:rsidR="001005B0" w:rsidRPr="00B138F3" w:rsidRDefault="001005B0" w:rsidP="00B46D58">
      <w:pPr>
        <w:widowControl w:val="0"/>
        <w:spacing w:after="160"/>
        <w:ind w:left="567" w:right="565"/>
        <w:jc w:val="center"/>
        <w:rPr>
          <w:rFonts w:ascii="GHEA Grapalat" w:hAnsi="GHEA Grapalat"/>
          <w:b/>
        </w:rPr>
      </w:pPr>
    </w:p>
    <w:p w14:paraId="33E17216" w14:textId="77777777" w:rsidR="001005B0" w:rsidRPr="00B138F3" w:rsidRDefault="001005B0" w:rsidP="00B46D58">
      <w:pPr>
        <w:widowControl w:val="0"/>
        <w:spacing w:after="160"/>
        <w:ind w:left="567" w:right="565"/>
        <w:jc w:val="center"/>
        <w:rPr>
          <w:rFonts w:ascii="GHEA Grapalat" w:hAnsi="GHEA Grapalat"/>
          <w:b/>
        </w:rPr>
      </w:pPr>
    </w:p>
    <w:p w14:paraId="6AE28EDB" w14:textId="77777777" w:rsidR="001005B0" w:rsidRPr="00B138F3" w:rsidRDefault="001005B0" w:rsidP="00B46D58">
      <w:pPr>
        <w:widowControl w:val="0"/>
        <w:spacing w:after="160"/>
        <w:ind w:left="567" w:right="565"/>
        <w:jc w:val="center"/>
        <w:rPr>
          <w:rFonts w:ascii="GHEA Grapalat" w:hAnsi="GHEA Grapalat"/>
          <w:b/>
        </w:rPr>
      </w:pPr>
    </w:p>
    <w:p w14:paraId="108F51BC" w14:textId="77777777" w:rsidR="001005B0" w:rsidRPr="00B138F3" w:rsidRDefault="001005B0" w:rsidP="00B46D58">
      <w:pPr>
        <w:widowControl w:val="0"/>
        <w:spacing w:after="160"/>
        <w:ind w:left="567" w:right="565"/>
        <w:jc w:val="center"/>
        <w:rPr>
          <w:rFonts w:ascii="GHEA Grapalat" w:hAnsi="GHEA Grapalat"/>
          <w:b/>
        </w:rPr>
      </w:pPr>
    </w:p>
    <w:p w14:paraId="653F5B9B" w14:textId="77777777" w:rsidR="001005B0" w:rsidRPr="00B138F3" w:rsidRDefault="001005B0" w:rsidP="00B46D58">
      <w:pPr>
        <w:widowControl w:val="0"/>
        <w:spacing w:after="160"/>
        <w:ind w:left="567" w:right="565"/>
        <w:jc w:val="center"/>
        <w:rPr>
          <w:rFonts w:ascii="GHEA Grapalat" w:hAnsi="GHEA Grapalat"/>
          <w:b/>
        </w:rPr>
      </w:pPr>
    </w:p>
    <w:p w14:paraId="4AAA3FFF" w14:textId="77777777" w:rsidR="001005B0" w:rsidRPr="00B138F3" w:rsidRDefault="001005B0" w:rsidP="00B46D58">
      <w:pPr>
        <w:widowControl w:val="0"/>
        <w:spacing w:after="160"/>
        <w:ind w:left="567" w:right="565"/>
        <w:jc w:val="center"/>
        <w:rPr>
          <w:rFonts w:ascii="GHEA Grapalat" w:hAnsi="GHEA Grapalat"/>
          <w:b/>
        </w:rPr>
      </w:pPr>
    </w:p>
    <w:p w14:paraId="0065E8B1" w14:textId="77777777" w:rsidR="001005B0" w:rsidRPr="00B138F3" w:rsidRDefault="001005B0" w:rsidP="00B46D58">
      <w:pPr>
        <w:widowControl w:val="0"/>
        <w:spacing w:after="160"/>
        <w:ind w:left="567" w:right="565"/>
        <w:jc w:val="center"/>
        <w:rPr>
          <w:rFonts w:ascii="GHEA Grapalat" w:hAnsi="GHEA Grapalat"/>
          <w:b/>
        </w:rPr>
      </w:pPr>
    </w:p>
    <w:p w14:paraId="609C739D" w14:textId="77777777" w:rsidR="001005B0" w:rsidRPr="00B138F3" w:rsidRDefault="001005B0" w:rsidP="00B46D58">
      <w:pPr>
        <w:widowControl w:val="0"/>
        <w:spacing w:after="160"/>
        <w:ind w:left="567" w:right="565"/>
        <w:jc w:val="center"/>
        <w:rPr>
          <w:rFonts w:ascii="GHEA Grapalat" w:hAnsi="GHEA Grapalat"/>
          <w:b/>
        </w:rPr>
      </w:pPr>
    </w:p>
    <w:p w14:paraId="5C8BD007" w14:textId="77777777" w:rsidR="008B455F" w:rsidRDefault="008B455F" w:rsidP="000A214C">
      <w:pPr>
        <w:widowControl w:val="0"/>
        <w:spacing w:after="160"/>
        <w:jc w:val="right"/>
        <w:rPr>
          <w:rFonts w:ascii="GHEA Grapalat" w:hAnsi="GHEA Grapalat"/>
          <w:i/>
        </w:rPr>
      </w:pPr>
    </w:p>
    <w:p w14:paraId="13688AD8" w14:textId="77777777" w:rsidR="008B455F" w:rsidRDefault="008B455F" w:rsidP="000A214C">
      <w:pPr>
        <w:widowControl w:val="0"/>
        <w:spacing w:after="160"/>
        <w:jc w:val="right"/>
        <w:rPr>
          <w:rFonts w:ascii="GHEA Grapalat" w:hAnsi="GHEA Grapalat"/>
          <w:i/>
        </w:rPr>
      </w:pPr>
    </w:p>
    <w:p w14:paraId="0C239B8E" w14:textId="77777777" w:rsidR="008B455F" w:rsidRDefault="008B455F" w:rsidP="000A214C">
      <w:pPr>
        <w:widowControl w:val="0"/>
        <w:spacing w:after="160"/>
        <w:jc w:val="right"/>
        <w:rPr>
          <w:rFonts w:ascii="GHEA Grapalat" w:hAnsi="GHEA Grapalat"/>
          <w:i/>
        </w:rPr>
      </w:pPr>
    </w:p>
    <w:p w14:paraId="78CAD0F2" w14:textId="77777777" w:rsidR="008B455F" w:rsidRDefault="008B455F" w:rsidP="000A214C">
      <w:pPr>
        <w:widowControl w:val="0"/>
        <w:spacing w:after="160"/>
        <w:jc w:val="right"/>
        <w:rPr>
          <w:rFonts w:ascii="GHEA Grapalat" w:hAnsi="GHEA Grapalat"/>
          <w:i/>
        </w:rPr>
      </w:pPr>
    </w:p>
    <w:p w14:paraId="0E46DB60" w14:textId="77777777" w:rsidR="008B455F" w:rsidRDefault="008B455F" w:rsidP="000A214C">
      <w:pPr>
        <w:widowControl w:val="0"/>
        <w:spacing w:after="160"/>
        <w:jc w:val="right"/>
        <w:rPr>
          <w:rFonts w:ascii="GHEA Grapalat" w:hAnsi="GHEA Grapalat"/>
          <w:i/>
        </w:rPr>
      </w:pPr>
    </w:p>
    <w:p w14:paraId="5D86ED8F" w14:textId="77777777" w:rsidR="0047240D" w:rsidRDefault="0047240D" w:rsidP="000A214C">
      <w:pPr>
        <w:widowControl w:val="0"/>
        <w:spacing w:after="160"/>
        <w:jc w:val="right"/>
        <w:rPr>
          <w:rFonts w:ascii="GHEA Grapalat" w:hAnsi="GHEA Grapalat"/>
          <w:i/>
          <w:lang w:val="hy-AM"/>
        </w:rPr>
      </w:pPr>
    </w:p>
    <w:p w14:paraId="6F64D0C6" w14:textId="77777777" w:rsidR="0047240D" w:rsidRDefault="0047240D" w:rsidP="000A214C">
      <w:pPr>
        <w:widowControl w:val="0"/>
        <w:spacing w:after="160"/>
        <w:jc w:val="right"/>
        <w:rPr>
          <w:rFonts w:ascii="GHEA Grapalat" w:hAnsi="GHEA Grapalat"/>
          <w:i/>
          <w:lang w:val="hy-AM"/>
        </w:rPr>
      </w:pPr>
    </w:p>
    <w:p w14:paraId="5E2BABA3" w14:textId="77777777" w:rsidR="0047240D" w:rsidRDefault="0047240D" w:rsidP="000A214C">
      <w:pPr>
        <w:widowControl w:val="0"/>
        <w:spacing w:after="160"/>
        <w:jc w:val="right"/>
        <w:rPr>
          <w:rFonts w:ascii="GHEA Grapalat" w:hAnsi="GHEA Grapalat"/>
          <w:i/>
          <w:lang w:val="hy-AM"/>
        </w:rPr>
      </w:pPr>
    </w:p>
    <w:p w14:paraId="465DAE36" w14:textId="77777777" w:rsidR="0047240D" w:rsidRDefault="0047240D" w:rsidP="000A214C">
      <w:pPr>
        <w:widowControl w:val="0"/>
        <w:spacing w:after="160"/>
        <w:jc w:val="right"/>
        <w:rPr>
          <w:rFonts w:ascii="GHEA Grapalat" w:hAnsi="GHEA Grapalat"/>
          <w:i/>
          <w:lang w:val="hy-AM"/>
        </w:rPr>
      </w:pPr>
    </w:p>
    <w:p w14:paraId="467B3C95" w14:textId="77777777" w:rsidR="0047240D" w:rsidRDefault="0047240D" w:rsidP="000A214C">
      <w:pPr>
        <w:widowControl w:val="0"/>
        <w:spacing w:after="160"/>
        <w:jc w:val="right"/>
        <w:rPr>
          <w:rFonts w:ascii="GHEA Grapalat" w:hAnsi="GHEA Grapalat"/>
          <w:i/>
          <w:lang w:val="hy-AM"/>
        </w:rPr>
      </w:pPr>
    </w:p>
    <w:p w14:paraId="236AEA8C" w14:textId="12F119E6"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14:paraId="57B4C28B" w14:textId="6C9DE24E" w:rsidR="000A214C" w:rsidRPr="000A4ACC" w:rsidRDefault="000A214C" w:rsidP="000A214C">
      <w:pPr>
        <w:widowControl w:val="0"/>
        <w:spacing w:after="160"/>
        <w:jc w:val="right"/>
        <w:rPr>
          <w:rFonts w:ascii="GHEA Grapalat" w:hAnsi="GHEA Grapalat" w:cs="GHEA Grapalat"/>
          <w:i/>
          <w:sz w:val="36"/>
          <w:szCs w:val="36"/>
        </w:rPr>
      </w:pPr>
      <w:r w:rsidRPr="00B138F3">
        <w:rPr>
          <w:rFonts w:ascii="GHEA Grapalat" w:hAnsi="GHEA Grapalat"/>
          <w:i/>
        </w:rPr>
        <w:t xml:space="preserve">к Приглашению на </w:t>
      </w:r>
      <w:r w:rsidR="00C676D9">
        <w:rPr>
          <w:rFonts w:ascii="GHEA Grapalat" w:hAnsi="GHEA Grapalat"/>
          <w:i/>
        </w:rPr>
        <w:t>запрос котировок</w:t>
      </w:r>
      <w:r w:rsidRPr="00B138F3">
        <w:rPr>
          <w:rFonts w:ascii="GHEA Grapalat" w:hAnsi="GHEA Grapalat"/>
          <w:i/>
        </w:rPr>
        <w:br/>
        <w:t>под кодом "</w:t>
      </w:r>
      <w:r w:rsidR="00413D43" w:rsidRPr="00413D43">
        <w:rPr>
          <w:rFonts w:ascii="GHEA Grapalat" w:hAnsi="GHEA Grapalat"/>
          <w:b/>
        </w:rPr>
        <w:t xml:space="preserve"> </w:t>
      </w:r>
      <w:r w:rsidR="00413D43">
        <w:rPr>
          <w:rFonts w:ascii="GHEA Grapalat" w:hAnsi="GHEA Grapalat"/>
          <w:b/>
          <w:lang w:val="en-US"/>
        </w:rPr>
        <w:t>OBT</w:t>
      </w:r>
      <w:r w:rsidR="00413D43" w:rsidRPr="00D73EAB">
        <w:rPr>
          <w:rFonts w:ascii="GHEA Grapalat" w:hAnsi="GHEA Grapalat"/>
          <w:b/>
        </w:rPr>
        <w:t>-</w:t>
      </w:r>
      <w:r w:rsidR="00413D43">
        <w:rPr>
          <w:rFonts w:ascii="GHEA Grapalat" w:hAnsi="GHEA Grapalat"/>
          <w:b/>
          <w:lang w:val="en-US"/>
        </w:rPr>
        <w:t>GHTsDzB</w:t>
      </w:r>
      <w:r w:rsidR="00413D43" w:rsidRPr="00D73EAB">
        <w:rPr>
          <w:rFonts w:ascii="GHEA Grapalat" w:hAnsi="GHEA Grapalat"/>
          <w:b/>
        </w:rPr>
        <w:t>-2</w:t>
      </w:r>
      <w:r w:rsidR="00C676D9">
        <w:rPr>
          <w:rFonts w:ascii="GHEA Grapalat" w:hAnsi="GHEA Grapalat"/>
          <w:b/>
        </w:rPr>
        <w:t>6</w:t>
      </w:r>
      <w:r w:rsidR="00413D43" w:rsidRPr="00D73EAB">
        <w:rPr>
          <w:rFonts w:ascii="GHEA Grapalat" w:hAnsi="GHEA Grapalat"/>
          <w:b/>
        </w:rPr>
        <w:t>/</w:t>
      </w:r>
      <w:r w:rsidR="00AC6123">
        <w:rPr>
          <w:rFonts w:ascii="GHEA Grapalat" w:hAnsi="GHEA Grapalat"/>
          <w:b/>
          <w:lang w:val="hy-AM"/>
        </w:rPr>
        <w:t>0</w:t>
      </w:r>
      <w:r w:rsidR="0047240D">
        <w:rPr>
          <w:rFonts w:ascii="GHEA Grapalat" w:hAnsi="GHEA Grapalat"/>
          <w:b/>
          <w:lang w:val="hy-AM"/>
        </w:rPr>
        <w:t>4</w:t>
      </w:r>
      <w:r w:rsidR="00413D43" w:rsidRPr="00B138F3">
        <w:rPr>
          <w:rFonts w:ascii="GHEA Grapalat" w:hAnsi="GHEA Grapalat"/>
          <w:sz w:val="22"/>
          <w:szCs w:val="22"/>
        </w:rPr>
        <w:t xml:space="preserve"> </w:t>
      </w:r>
      <w:r w:rsidRPr="00B138F3">
        <w:rPr>
          <w:rFonts w:ascii="GHEA Grapalat" w:hAnsi="GHEA Grapalat"/>
          <w:i/>
        </w:rPr>
        <w:t>"</w:t>
      </w:r>
      <w:r w:rsidR="000A4ACC" w:rsidRPr="000A4ACC">
        <w:rPr>
          <w:rFonts w:ascii="GHEA Grapalat" w:hAnsi="GHEA Grapalat"/>
          <w:i/>
        </w:rPr>
        <w:t xml:space="preserve"> </w:t>
      </w:r>
      <w:r w:rsidRPr="000A4ACC">
        <w:rPr>
          <w:rStyle w:val="af6"/>
          <w:rFonts w:ascii="GHEA Grapalat" w:hAnsi="GHEA Grapalat"/>
          <w:i/>
          <w:sz w:val="36"/>
          <w:szCs w:val="36"/>
        </w:rPr>
        <w:footnoteReference w:customMarkFollows="1" w:id="13"/>
        <w:t>*</w:t>
      </w:r>
    </w:p>
    <w:p w14:paraId="4C98257D" w14:textId="77777777" w:rsidR="00AF4211" w:rsidRPr="00B138F3" w:rsidRDefault="00AF4211" w:rsidP="000A214C">
      <w:pPr>
        <w:widowControl w:val="0"/>
        <w:spacing w:after="160"/>
        <w:jc w:val="center"/>
        <w:rPr>
          <w:rFonts w:ascii="GHEA Grapalat" w:hAnsi="GHEA Grapalat"/>
          <w:b/>
        </w:rPr>
      </w:pPr>
    </w:p>
    <w:p w14:paraId="03E301D5"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36C9FE8E"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14:paraId="051E8642" w14:textId="77777777" w:rsidTr="000745BE">
        <w:tc>
          <w:tcPr>
            <w:tcW w:w="4786" w:type="dxa"/>
          </w:tcPr>
          <w:p w14:paraId="7E374D92" w14:textId="77777777" w:rsidR="000A214C" w:rsidRPr="00B138F3" w:rsidRDefault="000A214C" w:rsidP="000745BE">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14:paraId="2AA7DEE3" w14:textId="77777777" w:rsidR="000A214C" w:rsidRPr="00B138F3" w:rsidRDefault="000A214C" w:rsidP="000745BE">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14"/>
              <w:t>**</w:t>
            </w:r>
          </w:p>
        </w:tc>
      </w:tr>
    </w:tbl>
    <w:p w14:paraId="7F1132A4" w14:textId="77777777" w:rsidR="000A214C" w:rsidRPr="00B138F3" w:rsidRDefault="000A214C" w:rsidP="000A214C">
      <w:pPr>
        <w:widowControl w:val="0"/>
        <w:spacing w:after="160"/>
        <w:rPr>
          <w:rFonts w:ascii="GHEA Grapalat" w:hAnsi="GHEA Grapalat" w:cs="GHEA Grapalat"/>
          <w:b/>
        </w:rPr>
      </w:pPr>
    </w:p>
    <w:p w14:paraId="51D0C546" w14:textId="77777777"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512CE678" w14:textId="77777777"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429273D8" w14:textId="77777777"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0772EEAD" w14:textId="77777777"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5F3B2814" w14:textId="77777777"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B7D812C"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14:paraId="18D16322" w14:textId="6AA0317A"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413D43">
        <w:rPr>
          <w:rFonts w:ascii="GHEA Grapalat" w:hAnsi="GHEA Grapalat"/>
        </w:rPr>
        <w:t>Армянский театр оперы и балета имени А. А. Спендиарова</w:t>
      </w:r>
      <w:r w:rsidR="00413D43" w:rsidRPr="00B138F3">
        <w:rPr>
          <w:rFonts w:ascii="GHEA Grapalat" w:hAnsi="GHEA Grapalat"/>
          <w:spacing w:val="-6"/>
        </w:rPr>
        <w:t xml:space="preserve"> </w:t>
      </w:r>
      <w:r w:rsidRPr="00B138F3">
        <w:rPr>
          <w:rFonts w:ascii="GHEA Grapalat" w:hAnsi="GHEA Grapalat"/>
          <w:spacing w:val="-6"/>
        </w:rPr>
        <w:t xml:space="preserve">*(далее — Заказчик) </w:t>
      </w:r>
    </w:p>
    <w:p w14:paraId="33D4C36E" w14:textId="77777777"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045A0FA8" w14:textId="1257A9E7" w:rsidR="000A214C" w:rsidRPr="00B138F3" w:rsidRDefault="000A214C" w:rsidP="000A214C">
      <w:pPr>
        <w:widowControl w:val="0"/>
        <w:jc w:val="both"/>
        <w:rPr>
          <w:rFonts w:ascii="GHEA Grapalat" w:hAnsi="GHEA Grapalat" w:cs="GHEA Grapalat"/>
        </w:rPr>
      </w:pPr>
      <w:r w:rsidRPr="00B138F3">
        <w:rPr>
          <w:rFonts w:ascii="GHEA Grapalat" w:hAnsi="GHEA Grapalat"/>
        </w:rPr>
        <w:t xml:space="preserve">процедуре закупок под кодом </w:t>
      </w:r>
      <w:r w:rsidR="00413D43">
        <w:rPr>
          <w:rFonts w:ascii="GHEA Grapalat" w:hAnsi="GHEA Grapalat"/>
          <w:b/>
          <w:lang w:val="en-US"/>
        </w:rPr>
        <w:t>OBT</w:t>
      </w:r>
      <w:r w:rsidR="00413D43" w:rsidRPr="00D73EAB">
        <w:rPr>
          <w:rFonts w:ascii="GHEA Grapalat" w:hAnsi="GHEA Grapalat"/>
          <w:b/>
        </w:rPr>
        <w:t>-</w:t>
      </w:r>
      <w:r w:rsidR="00413D43">
        <w:rPr>
          <w:rFonts w:ascii="GHEA Grapalat" w:hAnsi="GHEA Grapalat"/>
          <w:b/>
          <w:lang w:val="en-US"/>
        </w:rPr>
        <w:t>GHTsDzB</w:t>
      </w:r>
      <w:r w:rsidR="00413D43" w:rsidRPr="00D73EAB">
        <w:rPr>
          <w:rFonts w:ascii="GHEA Grapalat" w:hAnsi="GHEA Grapalat"/>
          <w:b/>
        </w:rPr>
        <w:t>-2</w:t>
      </w:r>
      <w:r w:rsidR="00C676D9">
        <w:rPr>
          <w:rFonts w:ascii="GHEA Grapalat" w:hAnsi="GHEA Grapalat"/>
          <w:b/>
        </w:rPr>
        <w:t>6</w:t>
      </w:r>
      <w:r w:rsidR="00413D43" w:rsidRPr="00D73EAB">
        <w:rPr>
          <w:rFonts w:ascii="GHEA Grapalat" w:hAnsi="GHEA Grapalat"/>
          <w:b/>
        </w:rPr>
        <w:t>/</w:t>
      </w:r>
      <w:r w:rsidR="00AC6123">
        <w:rPr>
          <w:rFonts w:ascii="GHEA Grapalat" w:hAnsi="GHEA Grapalat"/>
          <w:b/>
          <w:lang w:val="hy-AM"/>
        </w:rPr>
        <w:t>0</w:t>
      </w:r>
      <w:r w:rsidR="0047240D">
        <w:rPr>
          <w:rFonts w:ascii="GHEA Grapalat" w:hAnsi="GHEA Grapalat"/>
          <w:b/>
          <w:lang w:val="hy-AM"/>
        </w:rPr>
        <w:t>4</w:t>
      </w:r>
      <w:r w:rsidRPr="00B138F3">
        <w:rPr>
          <w:rFonts w:ascii="GHEA Grapalat" w:hAnsi="GHEA Grapalat"/>
        </w:rPr>
        <w:t xml:space="preserve"> *.</w:t>
      </w:r>
    </w:p>
    <w:p w14:paraId="0E175875" w14:textId="77777777"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lastRenderedPageBreak/>
        <w:t>код процедуры</w:t>
      </w:r>
    </w:p>
    <w:p w14:paraId="30A92B5D" w14:textId="77777777" w:rsidR="000A214C" w:rsidRPr="00B138F3" w:rsidRDefault="000A214C" w:rsidP="000A214C">
      <w:pPr>
        <w:rPr>
          <w:rFonts w:ascii="GHEA Grapalat" w:hAnsi="GHEA Grapalat"/>
        </w:rPr>
      </w:pPr>
      <w:r w:rsidRPr="00B138F3">
        <w:rPr>
          <w:rFonts w:ascii="GHEA Grapalat" w:hAnsi="GHEA Grapalat"/>
        </w:rPr>
        <w:br w:type="page"/>
      </w:r>
    </w:p>
    <w:p w14:paraId="64F164BA"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1BB21A86"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14:paraId="1AB05030"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7900FC2E"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35D75A23"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21A9BA12"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075417B7"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401E6C6C"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1553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6A3233C3"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15531">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22F8B973"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 xml:space="preserve">Компанией убытки) и негативные последствия, </w:t>
      </w:r>
      <w:r w:rsidRPr="00B138F3">
        <w:rPr>
          <w:rFonts w:ascii="GHEA Grapalat" w:hAnsi="GHEA Grapalat"/>
        </w:rPr>
        <w:lastRenderedPageBreak/>
        <w:t>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3AEF430D"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07EC0E23"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9F3736">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05E701FA" w14:textId="77777777"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14:paraId="0A437C36" w14:textId="77777777" w:rsidR="001D4AC7" w:rsidRPr="005A7DFF" w:rsidRDefault="000A214C" w:rsidP="00684FF3">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1D4AC7"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1D4AC7" w:rsidRPr="000E352A">
        <w:rPr>
          <w:rFonts w:ascii="GHEA Grapalat" w:hAnsi="GHEA Grapalat"/>
        </w:rPr>
        <w:t>К</w:t>
      </w:r>
      <w:r w:rsidR="001D4AC7" w:rsidRPr="00CF4C91">
        <w:rPr>
          <w:rFonts w:ascii="GHEA Grapalat" w:hAnsi="GHEA Grapalat"/>
        </w:rPr>
        <w:t>омпанией по заключаемому договору обязательств, включительно.</w:t>
      </w:r>
    </w:p>
    <w:p w14:paraId="5A00D36C" w14:textId="77777777" w:rsidR="000A214C" w:rsidRPr="00B138F3" w:rsidRDefault="000A214C" w:rsidP="00684FF3">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6CBBABBA"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76B7E212" w14:textId="77777777"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0768D523" w14:textId="77777777"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BC55849" w14:textId="77777777"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14:paraId="3CD8C7AE"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63712BE9"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07AE7159"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4A3F25CB"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7399BB01" w14:textId="77777777" w:rsidR="000A214C" w:rsidRPr="00B138F3" w:rsidRDefault="000A214C" w:rsidP="000A214C">
      <w:pPr>
        <w:widowControl w:val="0"/>
        <w:jc w:val="both"/>
        <w:rPr>
          <w:rFonts w:ascii="GHEA Grapalat" w:hAnsi="GHEA Grapalat"/>
        </w:rPr>
      </w:pPr>
      <w:r w:rsidRPr="00B138F3">
        <w:rPr>
          <w:rFonts w:ascii="GHEA Grapalat" w:hAnsi="GHEA Grapalat"/>
        </w:rPr>
        <w:lastRenderedPageBreak/>
        <w:t>_______________________________________</w:t>
      </w:r>
    </w:p>
    <w:p w14:paraId="6BA80288"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27760E46"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770E5870"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7C63A5B0"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15D84B73" w14:textId="77777777"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25D32DA8" w14:textId="77777777"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14:paraId="318B4652" w14:textId="77777777" w:rsidR="000A214C" w:rsidRPr="006F1605" w:rsidRDefault="000A214C" w:rsidP="00632AC2">
      <w:pPr>
        <w:widowControl w:val="0"/>
        <w:spacing w:after="16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14:paraId="47158BC9" w14:textId="77777777"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14:paraId="20A06940" w14:textId="77777777" w:rsidR="00BE2572" w:rsidRPr="00B138F3" w:rsidRDefault="00BE2572" w:rsidP="00BE2572">
      <w:pPr>
        <w:widowControl w:val="0"/>
        <w:spacing w:after="160"/>
        <w:jc w:val="center"/>
        <w:rPr>
          <w:rFonts w:ascii="GHEA Grapalat" w:hAnsi="GHEA Grapalat" w:cs="Sylfaen"/>
        </w:rPr>
      </w:pPr>
    </w:p>
    <w:p w14:paraId="44F27DD0" w14:textId="77777777" w:rsidR="00E752B6" w:rsidRPr="00E752B6" w:rsidRDefault="00E752B6" w:rsidP="00BE2572">
      <w:pPr>
        <w:rPr>
          <w:rFonts w:ascii="GHEA Grapalat" w:hAnsi="GHEA Grapalat" w:cs="Sylfaen"/>
        </w:rPr>
      </w:pPr>
    </w:p>
    <w:p w14:paraId="25D16BEE" w14:textId="77777777" w:rsidR="00E752B6" w:rsidRDefault="00E752B6" w:rsidP="00BE2572">
      <w:pPr>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B138F3" w14:paraId="508BA05A"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E265B5B" w14:textId="77777777" w:rsidR="00E752B6" w:rsidRPr="00B138F3" w:rsidRDefault="00E752B6" w:rsidP="009216D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E752B6" w:rsidRPr="00B138F3" w14:paraId="115F1E9D"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9384EC" w14:textId="77777777" w:rsidR="00E752B6" w:rsidRPr="00B138F3" w:rsidRDefault="00E752B6" w:rsidP="009216D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E752B6" w:rsidRPr="00B138F3" w14:paraId="18D0BB36" w14:textId="77777777"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9262E74" w14:textId="77777777" w:rsidR="00E752B6" w:rsidRPr="00B138F3" w:rsidRDefault="00E752B6" w:rsidP="009216D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E752B6" w:rsidRPr="00B138F3" w14:paraId="22BD7BE0" w14:textId="77777777"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AABA65"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E752B6" w:rsidRPr="00B138F3" w14:paraId="4BDEDEE1"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460947"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E752B6" w:rsidRPr="00B138F3" w14:paraId="23FCE8DA"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1941C5"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E752B6" w:rsidRPr="00B138F3" w14:paraId="499D8D11"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7DB535"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E752B6" w:rsidRPr="00B138F3" w14:paraId="0A70A44D"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39A4B6"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11298C" w:rsidRPr="00B138F3" w14:paraId="427C4617"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5BCAB5" w14:textId="37FDC99C" w:rsidR="0011298C" w:rsidRPr="00B138F3" w:rsidRDefault="0011298C" w:rsidP="0011298C">
            <w:pPr>
              <w:widowControl w:val="0"/>
              <w:tabs>
                <w:tab w:val="left" w:pos="855"/>
              </w:tabs>
              <w:spacing w:after="1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Pr="00413D43">
              <w:rPr>
                <w:rFonts w:ascii="GHEA Grapalat" w:hAnsi="GHEA Grapalat"/>
              </w:rPr>
              <w:t xml:space="preserve"> </w:t>
            </w:r>
            <w:r>
              <w:rPr>
                <w:rFonts w:ascii="GHEA Grapalat" w:hAnsi="GHEA Grapalat"/>
              </w:rPr>
              <w:t xml:space="preserve"> Армянский театр оперы и балета имени А. А. Спендиарова</w:t>
            </w:r>
          </w:p>
        </w:tc>
      </w:tr>
      <w:tr w:rsidR="0011298C" w:rsidRPr="00B138F3" w14:paraId="068EF89A"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99AD02" w14:textId="1E2C2E81" w:rsidR="0011298C" w:rsidRPr="00B138F3" w:rsidRDefault="0011298C" w:rsidP="0011298C">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11298C" w:rsidRPr="00B138F3" w14:paraId="0163CAE5" w14:textId="77777777"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3DB60" w14:textId="2000D39F" w:rsidR="0011298C" w:rsidRPr="00B138F3" w:rsidRDefault="0011298C" w:rsidP="0011298C">
            <w:pPr>
              <w:widowControl w:val="0"/>
              <w:tabs>
                <w:tab w:val="left" w:pos="855"/>
              </w:tabs>
              <w:spacing w:after="160"/>
              <w:ind w:left="360"/>
              <w:rPr>
                <w:rFonts w:ascii="GHEA Grapalat" w:hAnsi="GHEA Grapalat"/>
              </w:rPr>
            </w:pPr>
            <w:r w:rsidRPr="00B138F3">
              <w:rPr>
                <w:rFonts w:ascii="GHEA Grapalat" w:hAnsi="GHEA Grapalat"/>
              </w:rPr>
              <w:t>11.</w:t>
            </w:r>
            <w:r w:rsidRPr="00B138F3">
              <w:rPr>
                <w:rFonts w:ascii="GHEA Grapalat" w:hAnsi="GHEA Grapalat"/>
              </w:rPr>
              <w:tab/>
              <w:t>УНН бенефициара:</w:t>
            </w:r>
            <w:r>
              <w:rPr>
                <w:rFonts w:ascii="GHEA Grapalat" w:hAnsi="GHEA Grapalat"/>
                <w:lang w:val="en-US"/>
              </w:rPr>
              <w:t xml:space="preserve"> 02510673</w:t>
            </w:r>
          </w:p>
        </w:tc>
      </w:tr>
      <w:tr w:rsidR="0011298C" w:rsidRPr="00B138F3" w14:paraId="6E180DC2"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6B5E93" w14:textId="5AC33C8C" w:rsidR="0011298C" w:rsidRPr="00B138F3" w:rsidRDefault="0011298C" w:rsidP="0011298C">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Pr="00413D43">
              <w:rPr>
                <w:rFonts w:ascii="GHEA Grapalat" w:hAnsi="GHEA Grapalat"/>
              </w:rPr>
              <w:t xml:space="preserve"> </w:t>
            </w:r>
            <w:r>
              <w:rPr>
                <w:rFonts w:ascii="GHEA Grapalat" w:hAnsi="GHEA Grapalat"/>
              </w:rPr>
              <w:t>ФМ РА</w:t>
            </w:r>
          </w:p>
        </w:tc>
      </w:tr>
      <w:tr w:rsidR="0011298C" w:rsidRPr="00B138F3" w14:paraId="1CF5AB34"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D4C77C" w14:textId="0EF6B322" w:rsidR="0011298C" w:rsidRPr="00B138F3" w:rsidRDefault="0011298C" w:rsidP="0011298C">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(сч.№)</w:t>
            </w:r>
            <w:r>
              <w:rPr>
                <w:rFonts w:ascii="GHEA Grapalat" w:hAnsi="GHEA Grapalat"/>
              </w:rPr>
              <w:t xml:space="preserve"> </w:t>
            </w:r>
            <w:r>
              <w:rPr>
                <w:rFonts w:ascii="GHEA Grapalat" w:hAnsi="GHEA Grapalat" w:cs="Arial"/>
                <w:sz w:val="18"/>
                <w:szCs w:val="18"/>
              </w:rPr>
              <w:t>900018001306</w:t>
            </w:r>
          </w:p>
        </w:tc>
      </w:tr>
      <w:tr w:rsidR="00E752B6" w:rsidRPr="00B138F3" w14:paraId="2E740489"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B5A47D"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E752B6" w:rsidRPr="00B138F3" w14:paraId="057681B4"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DECD4B"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E752B6" w:rsidRPr="00B138F3" w14:paraId="61E68123"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5A867F"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E752B6" w:rsidRPr="00B138F3" w14:paraId="6F3743CF"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F51519"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E752B6" w:rsidRPr="00B138F3" w14:paraId="1D56DCE4" w14:textId="77777777" w:rsidTr="009216D6">
        <w:trPr>
          <w:trHeight w:val="424"/>
        </w:trPr>
        <w:tc>
          <w:tcPr>
            <w:tcW w:w="10980" w:type="dxa"/>
            <w:gridSpan w:val="2"/>
            <w:tcBorders>
              <w:top w:val="single" w:sz="4" w:space="0" w:color="auto"/>
              <w:left w:val="single" w:sz="4" w:space="0" w:color="auto"/>
              <w:right w:val="single" w:sz="4" w:space="0" w:color="000000"/>
            </w:tcBorders>
            <w:noWrap/>
            <w:vAlign w:val="bottom"/>
          </w:tcPr>
          <w:p w14:paraId="36315356"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 xml:space="preserve">Основания для совершения платежа: (Наименование документов, в том числе соглашение </w:t>
            </w:r>
            <w:r w:rsidRPr="00B138F3">
              <w:rPr>
                <w:rFonts w:ascii="GHEA Grapalat" w:hAnsi="GHEA Grapalat"/>
              </w:rPr>
              <w:lastRenderedPageBreak/>
              <w:t>о неустойке, их номера, код договора, по которому производится взыскание):</w:t>
            </w:r>
          </w:p>
        </w:tc>
      </w:tr>
      <w:tr w:rsidR="00E752B6" w:rsidRPr="00B138F3" w14:paraId="3FB46CDC"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64D7B8" w14:textId="77777777" w:rsidR="00E752B6" w:rsidRPr="00B138F3" w:rsidRDefault="00E752B6" w:rsidP="009216D6">
            <w:pPr>
              <w:widowControl w:val="0"/>
              <w:tabs>
                <w:tab w:val="left" w:pos="855"/>
              </w:tabs>
              <w:spacing w:after="160"/>
              <w:ind w:left="360"/>
              <w:rPr>
                <w:rFonts w:ascii="GHEA Grapalat" w:hAnsi="GHEA Grapalat"/>
              </w:rPr>
            </w:pPr>
            <w:r w:rsidRPr="00B138F3">
              <w:rPr>
                <w:rFonts w:ascii="GHEA Grapalat" w:hAnsi="GHEA Grapalat"/>
              </w:rPr>
              <w:lastRenderedPageBreak/>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E752B6" w:rsidRPr="00B138F3" w14:paraId="12D8336C"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C1048C" w14:textId="77777777" w:rsidR="00E752B6" w:rsidRPr="00B138F3" w:rsidRDefault="00E752B6" w:rsidP="009216D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E752B6" w:rsidRPr="00B138F3" w14:paraId="270E05B6"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0B39716E" w14:textId="77777777" w:rsidR="00E752B6" w:rsidRPr="00B138F3" w:rsidRDefault="00E752B6" w:rsidP="009216D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35C14F78" w14:textId="77777777" w:rsidR="00E752B6" w:rsidRPr="00B138F3" w:rsidRDefault="00E752B6" w:rsidP="009216D6">
            <w:pPr>
              <w:widowControl w:val="0"/>
              <w:spacing w:after="160"/>
              <w:rPr>
                <w:rFonts w:ascii="GHEA Grapalat" w:hAnsi="GHEA Grapalat" w:cs="Sylfaen"/>
              </w:rPr>
            </w:pPr>
          </w:p>
          <w:p w14:paraId="54128582" w14:textId="77777777" w:rsidR="00E752B6" w:rsidRPr="00B138F3" w:rsidRDefault="00E752B6" w:rsidP="009216D6">
            <w:pPr>
              <w:widowControl w:val="0"/>
              <w:spacing w:after="160"/>
              <w:jc w:val="right"/>
              <w:rPr>
                <w:rFonts w:ascii="GHEA Grapalat" w:hAnsi="GHEA Grapalat" w:cs="Tahoma"/>
              </w:rPr>
            </w:pPr>
            <w:r w:rsidRPr="00B138F3">
              <w:rPr>
                <w:rFonts w:ascii="GHEA Grapalat" w:hAnsi="GHEA Grapalat"/>
              </w:rPr>
              <w:t>/____________________/</w:t>
            </w:r>
          </w:p>
          <w:p w14:paraId="6598C10A" w14:textId="77777777" w:rsidR="00E752B6" w:rsidRPr="00B138F3" w:rsidRDefault="00E752B6" w:rsidP="009216D6">
            <w:pPr>
              <w:widowControl w:val="0"/>
              <w:spacing w:after="160"/>
              <w:rPr>
                <w:rFonts w:ascii="GHEA Grapalat" w:hAnsi="GHEA Grapalat" w:cs="Sylfaen"/>
              </w:rPr>
            </w:pPr>
          </w:p>
          <w:p w14:paraId="30327D4B"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1BFD65DD" w14:textId="77777777" w:rsidR="00E752B6" w:rsidRPr="00B138F3" w:rsidRDefault="00E752B6" w:rsidP="009216D6">
            <w:pPr>
              <w:widowControl w:val="0"/>
              <w:spacing w:after="160"/>
              <w:rPr>
                <w:rFonts w:ascii="GHEA Grapalat" w:hAnsi="GHEA Grapalat" w:cs="Sylfaen"/>
              </w:rPr>
            </w:pPr>
          </w:p>
          <w:p w14:paraId="63398AED" w14:textId="77777777" w:rsidR="00E752B6" w:rsidRPr="00B138F3" w:rsidRDefault="00E752B6" w:rsidP="009216D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3193966B" w14:textId="77777777" w:rsidR="00E752B6" w:rsidRPr="00B138F3" w:rsidRDefault="00E752B6" w:rsidP="009216D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05FE4511" w14:textId="77777777" w:rsidR="00E752B6" w:rsidRPr="00B138F3" w:rsidRDefault="00E752B6" w:rsidP="009216D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06AC4784" w14:textId="77777777" w:rsidR="00E752B6" w:rsidRPr="00B138F3" w:rsidRDefault="00E752B6" w:rsidP="009216D6">
            <w:pPr>
              <w:widowControl w:val="0"/>
              <w:spacing w:after="160"/>
              <w:rPr>
                <w:rFonts w:ascii="GHEA Grapalat" w:hAnsi="GHEA Grapalat" w:cs="Sylfaen"/>
              </w:rPr>
            </w:pPr>
          </w:p>
          <w:p w14:paraId="1A40381F"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2CB5B456" w14:textId="77777777" w:rsidR="00E752B6" w:rsidRPr="00B138F3" w:rsidRDefault="00E752B6" w:rsidP="009216D6">
            <w:pPr>
              <w:widowControl w:val="0"/>
              <w:spacing w:after="160"/>
              <w:jc w:val="right"/>
              <w:rPr>
                <w:rFonts w:ascii="GHEA Grapalat" w:hAnsi="GHEA Grapalat" w:cs="Tahoma"/>
              </w:rPr>
            </w:pPr>
          </w:p>
          <w:p w14:paraId="51D40E20"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/____________________/</w:t>
            </w:r>
          </w:p>
          <w:p w14:paraId="4F2EB505" w14:textId="77777777" w:rsidR="00E752B6" w:rsidRPr="00B138F3" w:rsidRDefault="00E752B6" w:rsidP="009216D6">
            <w:pPr>
              <w:widowControl w:val="0"/>
              <w:spacing w:after="160"/>
              <w:rPr>
                <w:rFonts w:ascii="GHEA Grapalat" w:hAnsi="GHEA Grapalat" w:cs="Sylfaen"/>
              </w:rPr>
            </w:pPr>
          </w:p>
          <w:p w14:paraId="4DE36106" w14:textId="77777777" w:rsidR="00E752B6" w:rsidRPr="00B138F3" w:rsidRDefault="00E752B6" w:rsidP="009216D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E752B6" w:rsidRPr="00B138F3" w14:paraId="062D159B" w14:textId="77777777" w:rsidTr="009216D6">
        <w:trPr>
          <w:trHeight w:val="2194"/>
        </w:trPr>
        <w:tc>
          <w:tcPr>
            <w:tcW w:w="5616" w:type="dxa"/>
            <w:tcBorders>
              <w:top w:val="single" w:sz="4" w:space="0" w:color="auto"/>
              <w:left w:val="single" w:sz="4" w:space="0" w:color="auto"/>
              <w:right w:val="single" w:sz="4" w:space="0" w:color="auto"/>
            </w:tcBorders>
            <w:noWrap/>
            <w:vAlign w:val="bottom"/>
          </w:tcPr>
          <w:p w14:paraId="5FFDEB7C" w14:textId="77777777" w:rsidR="00E752B6" w:rsidRPr="00B138F3" w:rsidRDefault="00E752B6" w:rsidP="009216D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2B3FE21E" w14:textId="77777777" w:rsidR="00E752B6" w:rsidRPr="00B138F3" w:rsidRDefault="00E752B6" w:rsidP="009216D6">
            <w:pPr>
              <w:widowControl w:val="0"/>
              <w:spacing w:after="160"/>
              <w:rPr>
                <w:rFonts w:ascii="GHEA Grapalat" w:hAnsi="GHEA Grapalat"/>
              </w:rPr>
            </w:pPr>
          </w:p>
          <w:p w14:paraId="4CD26C38" w14:textId="77777777"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14:paraId="3F8E7995" w14:textId="77777777" w:rsidR="00E752B6" w:rsidRPr="00B138F3" w:rsidRDefault="00E752B6" w:rsidP="009216D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57DB2FC8" w14:textId="77777777" w:rsidR="00E752B6" w:rsidRPr="00B138F3" w:rsidRDefault="00E752B6" w:rsidP="009216D6">
            <w:pPr>
              <w:widowControl w:val="0"/>
              <w:spacing w:after="160"/>
              <w:rPr>
                <w:rFonts w:ascii="GHEA Grapalat" w:hAnsi="GHEA Grapalat" w:cs="Tahoma"/>
              </w:rPr>
            </w:pPr>
          </w:p>
          <w:p w14:paraId="0EC4DFA7" w14:textId="77777777" w:rsidR="00E752B6" w:rsidRPr="00B138F3" w:rsidRDefault="00E752B6" w:rsidP="009216D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31C4D4E6" w14:textId="77777777" w:rsidR="00E752B6" w:rsidRPr="00B138F3" w:rsidRDefault="00E752B6" w:rsidP="009216D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67283D1D" w14:textId="77777777" w:rsidR="00E752B6" w:rsidRPr="00B138F3" w:rsidRDefault="00E752B6" w:rsidP="009216D6">
            <w:pPr>
              <w:widowControl w:val="0"/>
              <w:spacing w:after="160"/>
              <w:rPr>
                <w:rFonts w:ascii="GHEA Grapalat" w:hAnsi="GHEA Grapalat" w:cs="Tahoma"/>
              </w:rPr>
            </w:pPr>
          </w:p>
          <w:p w14:paraId="0DBD7F45" w14:textId="77777777" w:rsidR="00E752B6" w:rsidRPr="00B138F3" w:rsidRDefault="00E752B6" w:rsidP="009216D6">
            <w:pPr>
              <w:widowControl w:val="0"/>
              <w:jc w:val="right"/>
              <w:rPr>
                <w:rFonts w:ascii="GHEA Grapalat" w:hAnsi="GHEA Grapalat" w:cs="Tahoma"/>
              </w:rPr>
            </w:pPr>
            <w:r w:rsidRPr="00B138F3">
              <w:rPr>
                <w:rFonts w:ascii="GHEA Grapalat" w:hAnsi="GHEA Grapalat"/>
              </w:rPr>
              <w:t>/____________________/</w:t>
            </w:r>
          </w:p>
          <w:p w14:paraId="39C8259A" w14:textId="77777777" w:rsidR="00E752B6" w:rsidRPr="00B138F3" w:rsidRDefault="00E752B6" w:rsidP="009216D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4E574CE0" w14:textId="77777777" w:rsidR="00E752B6" w:rsidRPr="00B138F3" w:rsidRDefault="00E752B6" w:rsidP="009216D6">
            <w:pPr>
              <w:widowControl w:val="0"/>
              <w:spacing w:after="160"/>
              <w:rPr>
                <w:rFonts w:ascii="GHEA Grapalat" w:hAnsi="GHEA Grapalat" w:cs="Arial"/>
              </w:rPr>
            </w:pPr>
          </w:p>
        </w:tc>
      </w:tr>
      <w:tr w:rsidR="00E752B6" w:rsidRPr="00B138F3" w14:paraId="77232EE4"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0AA281D3" w14:textId="77777777" w:rsidR="00E752B6" w:rsidRPr="00B138F3" w:rsidRDefault="00E752B6" w:rsidP="009216D6">
            <w:pPr>
              <w:widowControl w:val="0"/>
              <w:tabs>
                <w:tab w:val="left" w:pos="4678"/>
              </w:tabs>
              <w:spacing w:after="160"/>
              <w:rPr>
                <w:rFonts w:ascii="GHEA Grapalat" w:hAnsi="GHEA Grapalat" w:cs="Sylfaen"/>
              </w:rPr>
            </w:pPr>
            <w:r w:rsidRPr="00B138F3">
              <w:rPr>
                <w:rFonts w:ascii="GHEA Grapalat" w:hAnsi="GHEA Grapalat"/>
              </w:rPr>
              <w:lastRenderedPageBreak/>
              <w:t>24.б.</w:t>
            </w:r>
            <w:r w:rsidRPr="00B138F3">
              <w:rPr>
                <w:rFonts w:ascii="GHEA Grapalat" w:hAnsi="GHEA Grapalat"/>
              </w:rPr>
              <w:tab/>
              <w:t>М. П.</w:t>
            </w:r>
          </w:p>
          <w:p w14:paraId="175B3D11" w14:textId="77777777" w:rsidR="00E752B6" w:rsidRPr="00B138F3" w:rsidRDefault="00E752B6" w:rsidP="009216D6">
            <w:pPr>
              <w:widowControl w:val="0"/>
              <w:spacing w:after="160"/>
              <w:rPr>
                <w:rFonts w:ascii="GHEA Grapalat" w:hAnsi="GHEA Grapalat" w:cs="Sylfaen"/>
              </w:rPr>
            </w:pPr>
          </w:p>
          <w:p w14:paraId="22427E9C" w14:textId="77777777" w:rsidR="00E752B6" w:rsidRPr="00B138F3" w:rsidRDefault="00E752B6" w:rsidP="009216D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6BFFDA72" w14:textId="77777777" w:rsidR="00E752B6" w:rsidRPr="00B138F3" w:rsidRDefault="00E752B6" w:rsidP="009216D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516C34F5" w14:textId="77777777" w:rsidR="00E752B6" w:rsidRPr="00B138F3" w:rsidRDefault="00E752B6" w:rsidP="009216D6">
            <w:pPr>
              <w:widowControl w:val="0"/>
              <w:spacing w:after="160"/>
              <w:rPr>
                <w:rFonts w:ascii="GHEA Grapalat" w:hAnsi="GHEA Grapalat"/>
              </w:rPr>
            </w:pPr>
          </w:p>
          <w:p w14:paraId="3F388A6C" w14:textId="77777777" w:rsidR="00E752B6" w:rsidRPr="00B138F3" w:rsidRDefault="00E752B6" w:rsidP="009216D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1BCAE2FB" w14:textId="77777777" w:rsidR="00E752B6" w:rsidRPr="00B138F3" w:rsidRDefault="00E752B6" w:rsidP="00E752B6">
      <w:pPr>
        <w:widowControl w:val="0"/>
        <w:spacing w:after="160"/>
        <w:jc w:val="center"/>
        <w:rPr>
          <w:rFonts w:ascii="GHEA Grapalat" w:hAnsi="GHEA Grapalat" w:cs="Sylfaen"/>
        </w:rPr>
      </w:pPr>
    </w:p>
    <w:p w14:paraId="51727E4A" w14:textId="77777777" w:rsidR="00E752B6" w:rsidRPr="00E752B6" w:rsidRDefault="00E752B6" w:rsidP="00BE2572">
      <w:pPr>
        <w:rPr>
          <w:rFonts w:ascii="GHEA Grapalat" w:hAnsi="GHEA Grapalat" w:cs="Sylfaen"/>
        </w:rPr>
      </w:pPr>
    </w:p>
    <w:p w14:paraId="3063C52F" w14:textId="77777777" w:rsidR="00E752B6" w:rsidRDefault="00E752B6" w:rsidP="00BE2572">
      <w:pPr>
        <w:rPr>
          <w:rFonts w:ascii="GHEA Grapalat" w:hAnsi="GHEA Grapalat" w:cs="Sylfaen"/>
          <w:lang w:val="hy-AM"/>
        </w:rPr>
      </w:pPr>
    </w:p>
    <w:p w14:paraId="7E906FEA" w14:textId="77777777" w:rsidR="00E752B6" w:rsidRDefault="00E752B6" w:rsidP="00BE2572">
      <w:pPr>
        <w:rPr>
          <w:rFonts w:ascii="GHEA Grapalat" w:hAnsi="GHEA Grapalat" w:cs="Sylfaen"/>
          <w:lang w:val="hy-AM"/>
        </w:rPr>
      </w:pPr>
    </w:p>
    <w:p w14:paraId="06226E08" w14:textId="77777777" w:rsidR="00E752B6" w:rsidRDefault="00E752B6" w:rsidP="00BE2572">
      <w:pPr>
        <w:rPr>
          <w:rFonts w:ascii="GHEA Grapalat" w:hAnsi="GHEA Grapalat" w:cs="Sylfaen"/>
          <w:lang w:val="hy-AM"/>
        </w:rPr>
      </w:pPr>
    </w:p>
    <w:p w14:paraId="71E3CC7F" w14:textId="77777777" w:rsidR="00E752B6" w:rsidRDefault="00E752B6" w:rsidP="00BE2572">
      <w:pPr>
        <w:rPr>
          <w:rFonts w:ascii="GHEA Grapalat" w:hAnsi="GHEA Grapalat" w:cs="Sylfaen"/>
          <w:lang w:val="hy-AM"/>
        </w:rPr>
      </w:pPr>
    </w:p>
    <w:p w14:paraId="4B2908B1" w14:textId="77777777" w:rsidR="00E752B6" w:rsidRDefault="00E752B6" w:rsidP="00BE2572">
      <w:pPr>
        <w:rPr>
          <w:rFonts w:ascii="GHEA Grapalat" w:hAnsi="GHEA Grapalat" w:cs="Sylfaen"/>
          <w:lang w:val="hy-AM"/>
        </w:rPr>
      </w:pPr>
    </w:p>
    <w:p w14:paraId="003F3F27" w14:textId="77777777" w:rsidR="00E752B6" w:rsidRDefault="00E752B6" w:rsidP="00BE2572">
      <w:pPr>
        <w:rPr>
          <w:rFonts w:ascii="GHEA Grapalat" w:hAnsi="GHEA Grapalat" w:cs="Sylfaen"/>
          <w:lang w:val="hy-AM"/>
        </w:rPr>
      </w:pPr>
    </w:p>
    <w:p w14:paraId="15666E46" w14:textId="77777777" w:rsidR="00E752B6" w:rsidRDefault="00E752B6" w:rsidP="00BE2572">
      <w:pPr>
        <w:rPr>
          <w:rFonts w:ascii="GHEA Grapalat" w:hAnsi="GHEA Grapalat" w:cs="Sylfaen"/>
          <w:lang w:val="hy-AM"/>
        </w:rPr>
      </w:pPr>
    </w:p>
    <w:p w14:paraId="15A12244" w14:textId="77777777" w:rsidR="00E752B6" w:rsidRDefault="00E752B6" w:rsidP="00BE2572">
      <w:pPr>
        <w:rPr>
          <w:rFonts w:ascii="GHEA Grapalat" w:hAnsi="GHEA Grapalat" w:cs="Sylfaen"/>
          <w:lang w:val="hy-AM"/>
        </w:rPr>
      </w:pPr>
    </w:p>
    <w:p w14:paraId="61AC3A56" w14:textId="77777777" w:rsidR="00E752B6" w:rsidRDefault="00E752B6" w:rsidP="00BE2572">
      <w:pPr>
        <w:rPr>
          <w:rFonts w:ascii="GHEA Grapalat" w:hAnsi="GHEA Grapalat" w:cs="Sylfaen"/>
          <w:lang w:val="hy-AM"/>
        </w:rPr>
      </w:pPr>
    </w:p>
    <w:p w14:paraId="2746EB03" w14:textId="77777777" w:rsidR="00E752B6" w:rsidRDefault="00E752B6" w:rsidP="00BE2572">
      <w:pPr>
        <w:rPr>
          <w:rFonts w:ascii="GHEA Grapalat" w:hAnsi="GHEA Grapalat" w:cs="Sylfaen"/>
          <w:lang w:val="hy-AM"/>
        </w:rPr>
      </w:pPr>
    </w:p>
    <w:p w14:paraId="66B2A21C" w14:textId="77777777"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6E020C12" w14:textId="77777777" w:rsidR="00BE2572" w:rsidRPr="00B138F3" w:rsidRDefault="00BE2572" w:rsidP="00BE2572">
      <w:pPr>
        <w:rPr>
          <w:rFonts w:ascii="GHEA Grapalat" w:hAnsi="GHEA Grapalat" w:cs="Sylfaen"/>
        </w:rPr>
      </w:pPr>
      <w:r w:rsidRPr="00B138F3">
        <w:rPr>
          <w:rFonts w:ascii="GHEA Grapalat" w:hAnsi="GHEA Grapalat" w:cs="Sylfaen"/>
        </w:rPr>
        <w:br w:type="page"/>
      </w:r>
    </w:p>
    <w:p w14:paraId="5F961110" w14:textId="77777777"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16FAC9F1"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197CD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3BD6F868"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41047F61"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64977EA8"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22E2EBBE"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767AA366"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59DB75EA"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53478792"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7A28C5A6"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09337ACD"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64DC1DB0"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21D042"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23F462C"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3073E9CA"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69DCC21F"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55101400" w14:textId="77777777" w:rsidR="00BE2572" w:rsidRPr="00B138F3" w:rsidRDefault="00BE2572" w:rsidP="000745BE">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3F6C31E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6BD30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28BE1E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6B66287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2B5D5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FA95D4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737FA34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C24A5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1CAB085C"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686C649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5C1DB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5EDEBE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0AD85C8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A7DB0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C893A61"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791A1F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FF3B8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29C5A41" w14:textId="77777777"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633F34C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0FFE162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961B32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2421D2E7" w14:textId="77777777" w:rsidR="00BE2572" w:rsidRPr="00B138F3" w:rsidRDefault="00BE2572" w:rsidP="000745BE">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40A4C08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7C033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F9449F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w:t>
            </w:r>
            <w:r w:rsidRPr="00B138F3">
              <w:rPr>
                <w:rFonts w:ascii="GHEA Grapalat" w:hAnsi="GHEA Grapalat"/>
                <w:sz w:val="18"/>
                <w:szCs w:val="18"/>
              </w:rPr>
              <w:lastRenderedPageBreak/>
              <w:t>плательщиком</w:t>
            </w:r>
          </w:p>
        </w:tc>
        <w:tc>
          <w:tcPr>
            <w:tcW w:w="2640" w:type="dxa"/>
            <w:tcBorders>
              <w:top w:val="single" w:sz="4" w:space="0" w:color="auto"/>
              <w:left w:val="single" w:sz="4" w:space="0" w:color="auto"/>
              <w:bottom w:val="single" w:sz="4" w:space="0" w:color="auto"/>
              <w:right w:val="single" w:sz="4" w:space="0" w:color="auto"/>
            </w:tcBorders>
          </w:tcPr>
          <w:p w14:paraId="66E5912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0A1C597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A59F1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69D591B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4144218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C7F2A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AB558C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FAD835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A0C50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3EB484F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2E5E2B0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A5C54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B8EC3F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7F0075A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FF0FE8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E94A98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383767D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40989DB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9E76F2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EA0777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6D1529C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8F366F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615A4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20D162C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1BC8733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F8106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E99B44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39A4F90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4EAE0ED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C1627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21EABE6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4596589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3D1926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9E9D1A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6A1BFC6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AF25D8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7C6D1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6E72693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363B5CF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6A3E7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CEBCAD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CD1E2B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566A8F7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FA7A2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3A2D04E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6C2210D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1ED232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169A22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3C7E5AB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23BD02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0FC86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6587623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15CFD98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D9126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FA46EC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F9BD53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BADDAB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13.</w:t>
            </w:r>
          </w:p>
        </w:tc>
        <w:tc>
          <w:tcPr>
            <w:tcW w:w="1938" w:type="dxa"/>
            <w:tcBorders>
              <w:top w:val="single" w:sz="4" w:space="0" w:color="auto"/>
              <w:left w:val="single" w:sz="4" w:space="0" w:color="auto"/>
              <w:bottom w:val="single" w:sz="4" w:space="0" w:color="auto"/>
              <w:right w:val="single" w:sz="4" w:space="0" w:color="auto"/>
            </w:tcBorders>
          </w:tcPr>
          <w:p w14:paraId="27AC50D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18A5D79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D4D92E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4088A5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26B02C2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106EEE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4FD6D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19F25FA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024C908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51D62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492403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69B71E0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78464E1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079B8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28E7AB0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5A98B23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F9A1D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9C1FE2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241257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0D11791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2FCE9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1115035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6E2F13C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F17737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1B58DE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C53D8D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5F143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44983A6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F0678E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5857A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1627B4E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1419A4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B2583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5FEE307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FC5DE7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F4F6B0"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4A8AE4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r w:rsidRPr="00B138F3">
              <w:rPr>
                <w:rFonts w:ascii="GHEA Grapalat" w:hAnsi="GHEA Grapalat"/>
                <w:sz w:val="18"/>
                <w:szCs w:val="18"/>
              </w:rPr>
              <w:lastRenderedPageBreak/>
              <w:t>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0631D83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14:paraId="496B507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C7F115" w14:textId="77777777" w:rsidR="00BE2572" w:rsidRPr="00B138F3" w:rsidDel="0010680B"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6D7865F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3EEC2BB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56D34C" w14:textId="77777777"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6EF4B1B8" w14:textId="77777777" w:rsidR="00BE2572" w:rsidRPr="00B138F3" w:rsidRDefault="00BE2572" w:rsidP="000745BE">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3C52D90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515BCA4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260E890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F9F2AB"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73DF480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57DA764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F85DE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D3663A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6A9981C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1E14FBD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5653A65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AB992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50201FB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w:t>
            </w:r>
            <w:r w:rsidRPr="00B138F3">
              <w:rPr>
                <w:rFonts w:ascii="GHEA Grapalat" w:hAnsi="GHEA Grapalat"/>
                <w:sz w:val="18"/>
                <w:szCs w:val="18"/>
              </w:rPr>
              <w:lastRenderedPageBreak/>
              <w:t>плательщика</w:t>
            </w:r>
          </w:p>
        </w:tc>
        <w:tc>
          <w:tcPr>
            <w:tcW w:w="2050" w:type="dxa"/>
            <w:tcBorders>
              <w:top w:val="single" w:sz="4" w:space="0" w:color="auto"/>
              <w:left w:val="single" w:sz="4" w:space="0" w:color="auto"/>
              <w:bottom w:val="single" w:sz="4" w:space="0" w:color="auto"/>
              <w:right w:val="single" w:sz="4" w:space="0" w:color="auto"/>
            </w:tcBorders>
          </w:tcPr>
          <w:p w14:paraId="7B6CF36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DC2033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703391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1B2F45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w:t>
            </w:r>
            <w:r w:rsidRPr="00B138F3">
              <w:rPr>
                <w:rFonts w:ascii="GHEA Grapalat" w:hAnsi="GHEA Grapalat"/>
                <w:sz w:val="18"/>
                <w:szCs w:val="18"/>
              </w:rPr>
              <w:lastRenderedPageBreak/>
              <w:t xml:space="preserve">плательщиком или </w:t>
            </w:r>
          </w:p>
          <w:p w14:paraId="1954692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0987981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20F38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14:paraId="252C5EE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3241DFB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2F7B5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4C9BA3F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09EE92D4" w14:textId="77777777" w:rsidR="00BE2572" w:rsidRPr="00B138F3" w:rsidRDefault="00BE2572" w:rsidP="000745BE">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20837CC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6F57774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04DA386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1E368B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7C35796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2A7ED8A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4A6B1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44FB24D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71C099D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77ECC23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B3825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7B9C2E26"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31A3733F"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89131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3AD9BE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6433BF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7C5F87E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152935E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E2AA9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lastRenderedPageBreak/>
              <w:t>23.а.</w:t>
            </w:r>
          </w:p>
        </w:tc>
        <w:tc>
          <w:tcPr>
            <w:tcW w:w="1938" w:type="dxa"/>
            <w:tcBorders>
              <w:top w:val="single" w:sz="4" w:space="0" w:color="auto"/>
              <w:left w:val="single" w:sz="4" w:space="0" w:color="auto"/>
              <w:bottom w:val="single" w:sz="4" w:space="0" w:color="auto"/>
              <w:right w:val="single" w:sz="4" w:space="0" w:color="auto"/>
            </w:tcBorders>
          </w:tcPr>
          <w:p w14:paraId="22B7462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C0A7A0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F8BCD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971F4B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3C55A63"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6EA1F05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05794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120B09B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4C7F7DC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0A0BA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66DA18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6DB1ADB"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7C31A6A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8F117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6C9D57B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6B3C1499"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EF261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39551F1"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527561B1"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34AD398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D34F5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20970A5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5D7416EC"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A056D7"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73060A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w:t>
            </w:r>
            <w:r w:rsidRPr="00B138F3">
              <w:rPr>
                <w:rFonts w:ascii="GHEA Grapalat" w:hAnsi="GHEA Grapalat"/>
                <w:sz w:val="18"/>
                <w:szCs w:val="18"/>
              </w:rPr>
              <w:lastRenderedPageBreak/>
              <w:t>Требование</w:t>
            </w:r>
          </w:p>
        </w:tc>
        <w:tc>
          <w:tcPr>
            <w:tcW w:w="2640" w:type="dxa"/>
            <w:tcBorders>
              <w:top w:val="single" w:sz="4" w:space="0" w:color="auto"/>
              <w:left w:val="single" w:sz="4" w:space="0" w:color="auto"/>
              <w:bottom w:val="single" w:sz="4" w:space="0" w:color="auto"/>
              <w:right w:val="single" w:sz="4" w:space="0" w:color="auto"/>
            </w:tcBorders>
          </w:tcPr>
          <w:p w14:paraId="05F8CBC0" w14:textId="77777777" w:rsidR="00BE2572" w:rsidRPr="00B138F3" w:rsidRDefault="00BE2572" w:rsidP="000745BE">
            <w:pPr>
              <w:widowControl w:val="0"/>
              <w:spacing w:after="120"/>
              <w:jc w:val="center"/>
              <w:rPr>
                <w:rFonts w:ascii="GHEA Grapalat" w:hAnsi="GHEA Grapalat"/>
                <w:sz w:val="18"/>
                <w:szCs w:val="18"/>
              </w:rPr>
            </w:pPr>
          </w:p>
        </w:tc>
      </w:tr>
      <w:tr w:rsidR="00B138F3" w:rsidRPr="00B138F3" w14:paraId="025E94D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83B88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C4B8C8D"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95BF854"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529923"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3C9BFD5"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DD152B4" w14:textId="77777777" w:rsidR="00BE2572" w:rsidRPr="00B138F3" w:rsidRDefault="00BE2572" w:rsidP="000745BE">
            <w:pPr>
              <w:widowControl w:val="0"/>
              <w:spacing w:after="120"/>
              <w:jc w:val="center"/>
              <w:rPr>
                <w:rFonts w:ascii="GHEA Grapalat" w:hAnsi="GHEA Grapalat"/>
                <w:sz w:val="18"/>
                <w:szCs w:val="18"/>
              </w:rPr>
            </w:pPr>
          </w:p>
        </w:tc>
      </w:tr>
      <w:tr w:rsidR="00FF3DE9" w:rsidRPr="00B138F3" w14:paraId="091A9BB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80C098"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43693B72"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371A660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AC96E5E"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C9BD2BA" w14:textId="77777777" w:rsidR="00BE2572" w:rsidRPr="00B138F3" w:rsidRDefault="00BE2572" w:rsidP="000745BE">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0F02DD2" w14:textId="77777777" w:rsidR="00BE2572" w:rsidRPr="00B138F3" w:rsidRDefault="00BE2572" w:rsidP="000745BE">
            <w:pPr>
              <w:widowControl w:val="0"/>
              <w:spacing w:after="120"/>
              <w:jc w:val="center"/>
              <w:rPr>
                <w:rFonts w:ascii="GHEA Grapalat" w:hAnsi="GHEA Grapalat"/>
                <w:sz w:val="18"/>
                <w:szCs w:val="18"/>
              </w:rPr>
            </w:pPr>
          </w:p>
        </w:tc>
      </w:tr>
    </w:tbl>
    <w:p w14:paraId="5CD3BD4D" w14:textId="77777777" w:rsidR="00BE2572" w:rsidRPr="00B138F3" w:rsidRDefault="00BE2572" w:rsidP="00BE2572">
      <w:pPr>
        <w:widowControl w:val="0"/>
        <w:spacing w:after="160"/>
        <w:ind w:left="567" w:right="565"/>
        <w:jc w:val="center"/>
        <w:rPr>
          <w:rFonts w:ascii="GHEA Grapalat" w:hAnsi="GHEA Grapalat"/>
          <w:b/>
        </w:rPr>
      </w:pPr>
    </w:p>
    <w:p w14:paraId="4212114F" w14:textId="77777777" w:rsidR="00BE2572" w:rsidRPr="00B138F3" w:rsidRDefault="00BE2572" w:rsidP="00BE2572">
      <w:pPr>
        <w:widowControl w:val="0"/>
        <w:spacing w:after="160"/>
        <w:ind w:left="567" w:right="565"/>
        <w:jc w:val="center"/>
        <w:rPr>
          <w:rFonts w:ascii="GHEA Grapalat" w:hAnsi="GHEA Grapalat"/>
          <w:b/>
        </w:rPr>
      </w:pPr>
    </w:p>
    <w:p w14:paraId="4A2ED179" w14:textId="77777777" w:rsidR="00BE2572" w:rsidRPr="00B138F3" w:rsidRDefault="00BE2572" w:rsidP="00BE2572">
      <w:pPr>
        <w:widowControl w:val="0"/>
        <w:spacing w:after="160"/>
        <w:ind w:left="567" w:right="565"/>
        <w:jc w:val="center"/>
        <w:rPr>
          <w:rFonts w:ascii="GHEA Grapalat" w:hAnsi="GHEA Grapalat"/>
          <w:b/>
        </w:rPr>
      </w:pPr>
    </w:p>
    <w:p w14:paraId="0126FDA1" w14:textId="77777777" w:rsidR="00BE2572" w:rsidRPr="00B138F3" w:rsidRDefault="00BE2572" w:rsidP="00BE2572">
      <w:pPr>
        <w:widowControl w:val="0"/>
        <w:spacing w:after="160"/>
        <w:ind w:left="567" w:right="565"/>
        <w:jc w:val="center"/>
        <w:rPr>
          <w:rFonts w:ascii="GHEA Grapalat" w:hAnsi="GHEA Grapalat"/>
          <w:b/>
        </w:rPr>
      </w:pPr>
    </w:p>
    <w:p w14:paraId="4FDCC7D4" w14:textId="77777777" w:rsidR="00BE2572" w:rsidRPr="00B138F3" w:rsidRDefault="00BE2572" w:rsidP="00BE2572">
      <w:pPr>
        <w:widowControl w:val="0"/>
        <w:spacing w:after="160"/>
        <w:ind w:left="567" w:right="565"/>
        <w:jc w:val="center"/>
        <w:rPr>
          <w:rFonts w:ascii="GHEA Grapalat" w:hAnsi="GHEA Grapalat"/>
          <w:b/>
        </w:rPr>
      </w:pPr>
    </w:p>
    <w:p w14:paraId="63EAEEA6" w14:textId="77777777" w:rsidR="00BE2572" w:rsidRPr="00B138F3" w:rsidRDefault="00BE2572" w:rsidP="00BE2572">
      <w:pPr>
        <w:widowControl w:val="0"/>
        <w:spacing w:after="160"/>
        <w:ind w:left="567" w:right="565"/>
        <w:jc w:val="center"/>
        <w:rPr>
          <w:rFonts w:ascii="GHEA Grapalat" w:hAnsi="GHEA Grapalat"/>
          <w:b/>
        </w:rPr>
      </w:pPr>
    </w:p>
    <w:p w14:paraId="46D24B6B" w14:textId="77777777" w:rsidR="00BE2572" w:rsidRPr="00B138F3" w:rsidRDefault="00BE2572" w:rsidP="00BE2572">
      <w:pPr>
        <w:widowControl w:val="0"/>
        <w:spacing w:after="160"/>
        <w:ind w:left="567" w:right="565"/>
        <w:jc w:val="center"/>
        <w:rPr>
          <w:rFonts w:ascii="GHEA Grapalat" w:hAnsi="GHEA Grapalat"/>
          <w:b/>
        </w:rPr>
      </w:pPr>
    </w:p>
    <w:p w14:paraId="0CA41E0B" w14:textId="77777777" w:rsidR="00BE2572" w:rsidRPr="00B138F3" w:rsidRDefault="00BE2572" w:rsidP="00BE2572">
      <w:pPr>
        <w:widowControl w:val="0"/>
        <w:spacing w:after="160"/>
        <w:ind w:left="567" w:right="565"/>
        <w:jc w:val="center"/>
        <w:rPr>
          <w:rFonts w:ascii="GHEA Grapalat" w:hAnsi="GHEA Grapalat"/>
          <w:b/>
        </w:rPr>
      </w:pPr>
    </w:p>
    <w:p w14:paraId="0F213B21" w14:textId="77777777" w:rsidR="00BE2572" w:rsidRPr="00B138F3" w:rsidRDefault="00BE2572" w:rsidP="00BE2572">
      <w:pPr>
        <w:widowControl w:val="0"/>
        <w:spacing w:after="160"/>
        <w:ind w:left="567" w:right="565"/>
        <w:jc w:val="center"/>
        <w:rPr>
          <w:rFonts w:ascii="GHEA Grapalat" w:hAnsi="GHEA Grapalat"/>
          <w:b/>
        </w:rPr>
      </w:pPr>
    </w:p>
    <w:p w14:paraId="08E61E22" w14:textId="77777777" w:rsidR="00BE2572" w:rsidRPr="00B138F3" w:rsidRDefault="00BE2572" w:rsidP="00BE2572">
      <w:pPr>
        <w:widowControl w:val="0"/>
        <w:spacing w:after="160"/>
        <w:ind w:left="567" w:right="565"/>
        <w:jc w:val="center"/>
        <w:rPr>
          <w:rFonts w:ascii="GHEA Grapalat" w:hAnsi="GHEA Grapalat"/>
          <w:b/>
        </w:rPr>
      </w:pPr>
    </w:p>
    <w:p w14:paraId="7F1EBA37" w14:textId="77777777"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14:paraId="7AAC8919" w14:textId="77777777" w:rsidR="003B2F27" w:rsidRPr="006F1605" w:rsidRDefault="003B2F27" w:rsidP="003B2F27">
      <w:pPr>
        <w:pStyle w:val="norm"/>
        <w:widowControl w:val="0"/>
        <w:spacing w:after="160" w:line="360" w:lineRule="auto"/>
        <w:ind w:firstLine="284"/>
        <w:jc w:val="right"/>
        <w:rPr>
          <w:rFonts w:ascii="GHEA Grapalat" w:hAnsi="GHEA Grapalat" w:cs="Sylfaen"/>
          <w:b/>
          <w:sz w:val="24"/>
          <w:szCs w:val="24"/>
        </w:rPr>
      </w:pPr>
      <w:r w:rsidRPr="00AD29CE">
        <w:rPr>
          <w:rFonts w:ascii="GHEA Grapalat" w:hAnsi="GHEA Grapalat"/>
          <w:b/>
          <w:sz w:val="24"/>
          <w:szCs w:val="24"/>
        </w:rPr>
        <w:lastRenderedPageBreak/>
        <w:t xml:space="preserve">Приложение № </w:t>
      </w:r>
      <w:r w:rsidR="00B337B0" w:rsidRPr="006F1605">
        <w:rPr>
          <w:rFonts w:ascii="GHEA Grapalat" w:hAnsi="GHEA Grapalat"/>
          <w:b/>
          <w:sz w:val="24"/>
          <w:szCs w:val="24"/>
        </w:rPr>
        <w:t>6</w:t>
      </w:r>
    </w:p>
    <w:p w14:paraId="48148ACE" w14:textId="35F3DD7C" w:rsidR="003B2F27" w:rsidRPr="00C95D0C" w:rsidRDefault="003B2F27" w:rsidP="003B2F27">
      <w:pPr>
        <w:pStyle w:val="31"/>
        <w:widowControl w:val="0"/>
        <w:spacing w:after="160"/>
        <w:jc w:val="right"/>
        <w:rPr>
          <w:rFonts w:ascii="GHEA Grapalat" w:hAnsi="GHEA Grapalat" w:cs="Sylfaen"/>
          <w:b/>
          <w:sz w:val="24"/>
          <w:szCs w:val="24"/>
        </w:rPr>
      </w:pPr>
      <w:r w:rsidRPr="00AD29CE">
        <w:rPr>
          <w:rFonts w:ascii="GHEA Grapalat" w:hAnsi="GHEA Grapalat"/>
          <w:b/>
          <w:sz w:val="24"/>
          <w:szCs w:val="24"/>
        </w:rPr>
        <w:t xml:space="preserve">к Приглашению </w:t>
      </w:r>
      <w:r w:rsidR="000C70BB" w:rsidRPr="00BF4E90">
        <w:rPr>
          <w:rFonts w:ascii="GHEA Grapalat" w:hAnsi="GHEA Grapalat"/>
          <w:b/>
          <w:sz w:val="24"/>
          <w:szCs w:val="24"/>
        </w:rPr>
        <w:t xml:space="preserve">на </w:t>
      </w:r>
      <w:r w:rsidR="000C70BB">
        <w:rPr>
          <w:rFonts w:ascii="GHEA Grapalat" w:hAnsi="GHEA Grapalat"/>
          <w:b/>
          <w:sz w:val="24"/>
          <w:szCs w:val="24"/>
        </w:rPr>
        <w:t>запрос котировок</w:t>
      </w:r>
      <w:r w:rsidRPr="00C95D0C">
        <w:rPr>
          <w:rFonts w:ascii="GHEA Grapalat" w:hAnsi="GHEA Grapalat" w:cs="Sylfaen"/>
          <w:b/>
          <w:sz w:val="24"/>
          <w:szCs w:val="24"/>
        </w:rPr>
        <w:br/>
      </w:r>
      <w:r>
        <w:rPr>
          <w:rFonts w:ascii="GHEA Grapalat" w:hAnsi="GHEA Grapalat"/>
          <w:b/>
          <w:sz w:val="24"/>
          <w:szCs w:val="24"/>
        </w:rPr>
        <w:t>под кодом "</w:t>
      </w:r>
      <w:r w:rsidR="00413D43" w:rsidRPr="00413D43">
        <w:rPr>
          <w:rFonts w:ascii="GHEA Grapalat" w:hAnsi="GHEA Grapalat"/>
          <w:b/>
          <w:sz w:val="24"/>
          <w:szCs w:val="24"/>
        </w:rPr>
        <w:t xml:space="preserve"> </w:t>
      </w:r>
      <w:r w:rsidR="00413D43">
        <w:rPr>
          <w:rFonts w:ascii="GHEA Grapalat" w:hAnsi="GHEA Grapalat"/>
          <w:b/>
          <w:sz w:val="24"/>
          <w:szCs w:val="24"/>
          <w:lang w:val="en-US"/>
        </w:rPr>
        <w:t>OBT</w:t>
      </w:r>
      <w:r w:rsidR="00413D43" w:rsidRPr="00D73EAB">
        <w:rPr>
          <w:rFonts w:ascii="GHEA Grapalat" w:hAnsi="GHEA Grapalat"/>
          <w:b/>
          <w:sz w:val="24"/>
          <w:szCs w:val="24"/>
        </w:rPr>
        <w:t>-</w:t>
      </w:r>
      <w:r w:rsidR="00413D43">
        <w:rPr>
          <w:rFonts w:ascii="GHEA Grapalat" w:hAnsi="GHEA Grapalat"/>
          <w:b/>
          <w:sz w:val="24"/>
          <w:szCs w:val="24"/>
          <w:lang w:val="en-US"/>
        </w:rPr>
        <w:t>GHTsDzB</w:t>
      </w:r>
      <w:r w:rsidR="00413D43" w:rsidRPr="00D73EAB">
        <w:rPr>
          <w:rFonts w:ascii="GHEA Grapalat" w:hAnsi="GHEA Grapalat"/>
          <w:b/>
          <w:sz w:val="24"/>
          <w:szCs w:val="24"/>
        </w:rPr>
        <w:t>-2</w:t>
      </w:r>
      <w:r w:rsidR="00C676D9">
        <w:rPr>
          <w:rFonts w:ascii="GHEA Grapalat" w:hAnsi="GHEA Grapalat"/>
          <w:b/>
          <w:sz w:val="24"/>
          <w:szCs w:val="24"/>
          <w:lang w:val="hy-AM"/>
        </w:rPr>
        <w:t>6</w:t>
      </w:r>
      <w:r w:rsidR="00413D43" w:rsidRPr="00D73EAB">
        <w:rPr>
          <w:rFonts w:ascii="GHEA Grapalat" w:hAnsi="GHEA Grapalat"/>
          <w:b/>
          <w:sz w:val="24"/>
          <w:szCs w:val="24"/>
        </w:rPr>
        <w:t>/</w:t>
      </w:r>
      <w:r w:rsidR="00AC6123">
        <w:rPr>
          <w:rFonts w:ascii="GHEA Grapalat" w:hAnsi="GHEA Grapalat"/>
          <w:b/>
          <w:sz w:val="24"/>
          <w:szCs w:val="24"/>
          <w:lang w:val="hy-AM"/>
        </w:rPr>
        <w:t>0</w:t>
      </w:r>
      <w:r w:rsidR="0047240D">
        <w:rPr>
          <w:rFonts w:ascii="GHEA Grapalat" w:hAnsi="GHEA Grapalat"/>
          <w:b/>
          <w:sz w:val="24"/>
          <w:szCs w:val="24"/>
          <w:lang w:val="hy-AM"/>
        </w:rPr>
        <w:t>4</w:t>
      </w:r>
      <w:r>
        <w:rPr>
          <w:rFonts w:ascii="GHEA Grapalat" w:hAnsi="GHEA Grapalat"/>
          <w:b/>
          <w:sz w:val="24"/>
          <w:szCs w:val="24"/>
        </w:rPr>
        <w:t>"</w:t>
      </w:r>
      <w:r>
        <w:rPr>
          <w:rStyle w:val="af6"/>
          <w:rFonts w:ascii="GHEA Grapalat" w:hAnsi="GHEA Grapalat"/>
          <w:b/>
          <w:sz w:val="24"/>
          <w:szCs w:val="24"/>
        </w:rPr>
        <w:footnoteReference w:customMarkFollows="1" w:id="15"/>
        <w:t>*</w:t>
      </w:r>
    </w:p>
    <w:p w14:paraId="571DCB17" w14:textId="77777777" w:rsidR="003B2F27" w:rsidRPr="00AD29CE" w:rsidRDefault="003B2F27" w:rsidP="003B2F27">
      <w:pPr>
        <w:widowControl w:val="0"/>
        <w:spacing w:after="160" w:line="360" w:lineRule="auto"/>
        <w:jc w:val="right"/>
        <w:rPr>
          <w:rFonts w:ascii="GHEA Grapalat" w:hAnsi="GHEA Grapalat"/>
          <w:i/>
        </w:rPr>
      </w:pPr>
    </w:p>
    <w:p w14:paraId="241B9583" w14:textId="1946E534" w:rsidR="0047240D" w:rsidRPr="0047240D" w:rsidRDefault="003B2F27" w:rsidP="0047240D">
      <w:pPr>
        <w:widowControl w:val="0"/>
        <w:spacing w:after="160" w:line="360" w:lineRule="auto"/>
        <w:ind w:firstLine="142"/>
        <w:jc w:val="center"/>
        <w:rPr>
          <w:rFonts w:ascii="GHEA Grapalat" w:hAnsi="GHEA Grapalat"/>
          <w:b/>
          <w:bCs/>
        </w:rPr>
      </w:pPr>
      <w:r w:rsidRPr="00936B04">
        <w:rPr>
          <w:rFonts w:ascii="GHEA Grapalat" w:hAnsi="GHEA Grapalat"/>
          <w:b/>
        </w:rPr>
        <w:t xml:space="preserve">ДОГОВОР ГОСУДАРСТВЕННОЙ ЗАКУПКИ </w:t>
      </w:r>
      <w:r w:rsidRPr="00936B04">
        <w:rPr>
          <w:rFonts w:ascii="GHEA Grapalat" w:hAnsi="GHEA Grapalat"/>
          <w:b/>
        </w:rPr>
        <w:br/>
        <w:t xml:space="preserve">НА ПРЕДОСТАВЛЕНИЕ </w:t>
      </w:r>
      <w:r w:rsidR="0047240D" w:rsidRPr="0047240D">
        <w:rPr>
          <w:rFonts w:ascii="GHEA Grapalat" w:hAnsi="GHEA Grapalat"/>
          <w:b/>
          <w:bCs/>
        </w:rPr>
        <w:t>УСЛУГИ ТЕХНИЧЕСКОГО ОСМОТРА</w:t>
      </w:r>
    </w:p>
    <w:p w14:paraId="2D050B6C" w14:textId="51437D2F" w:rsidR="003B2F27" w:rsidRPr="00936B04" w:rsidRDefault="00DD237E" w:rsidP="003B2F27">
      <w:pPr>
        <w:widowControl w:val="0"/>
        <w:spacing w:after="160" w:line="360" w:lineRule="auto"/>
        <w:ind w:firstLine="142"/>
        <w:jc w:val="center"/>
        <w:rPr>
          <w:rFonts w:ascii="GHEA Grapalat" w:hAnsi="GHEA Grapalat" w:cs="Times Armenian"/>
          <w:b/>
        </w:rPr>
      </w:pPr>
      <w:r w:rsidRPr="00936B04">
        <w:rPr>
          <w:rFonts w:ascii="GHEA Grapalat" w:hAnsi="GHEA Grapalat"/>
          <w:b/>
        </w:rPr>
        <w:t xml:space="preserve">ДЛЯ </w:t>
      </w:r>
      <w:r w:rsidR="003B2F27" w:rsidRPr="00936B04">
        <w:rPr>
          <w:rFonts w:ascii="GHEA Grapalat" w:hAnsi="GHEA Grapalat"/>
          <w:b/>
        </w:rPr>
        <w:t xml:space="preserve">НУЖД ГОСУДАРСТВА </w:t>
      </w:r>
    </w:p>
    <w:p w14:paraId="3593EE73" w14:textId="77777777" w:rsidR="003B2F27" w:rsidRDefault="003B2F27" w:rsidP="003B2F27">
      <w:pPr>
        <w:widowControl w:val="0"/>
        <w:spacing w:after="160" w:line="360" w:lineRule="auto"/>
        <w:jc w:val="center"/>
        <w:rPr>
          <w:rFonts w:ascii="GHEA Grapalat" w:hAnsi="GHEA Grapalat"/>
          <w:b/>
          <w:lang w:val="en-US"/>
        </w:rPr>
      </w:pPr>
      <w:r w:rsidRPr="00936B04">
        <w:rPr>
          <w:rFonts w:ascii="GHEA Grapalat" w:hAnsi="GHEA Grapalat"/>
          <w:b/>
        </w:rPr>
        <w:t>№ ___________________</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14:paraId="2C1616A0" w14:textId="77777777" w:rsidTr="005B7138">
        <w:tc>
          <w:tcPr>
            <w:tcW w:w="4643" w:type="dxa"/>
          </w:tcPr>
          <w:p w14:paraId="072F7ECF" w14:textId="77777777" w:rsidR="003B2F27" w:rsidRPr="00D04EA3" w:rsidRDefault="003B2F27" w:rsidP="005B7138">
            <w:pPr>
              <w:widowControl w:val="0"/>
              <w:spacing w:after="160" w:line="360" w:lineRule="auto"/>
              <w:ind w:left="567"/>
              <w:rPr>
                <w:rFonts w:ascii="GHEA Grapalat" w:hAnsi="GHEA Grapalat"/>
                <w:b/>
                <w:u w:val="single"/>
                <w:lang w:val="en-US"/>
              </w:rPr>
            </w:pPr>
            <w:r w:rsidRPr="00AD29CE">
              <w:rPr>
                <w:rFonts w:ascii="GHEA Grapalat" w:hAnsi="GHEA Grapalat"/>
              </w:rPr>
              <w:t>г</w:t>
            </w:r>
            <w:r>
              <w:rPr>
                <w:rFonts w:ascii="GHEA Grapalat" w:hAnsi="GHEA Grapalat"/>
                <w:lang w:val="en-US"/>
              </w:rPr>
              <w:t>.</w:t>
            </w:r>
          </w:p>
        </w:tc>
        <w:tc>
          <w:tcPr>
            <w:tcW w:w="4644" w:type="dxa"/>
          </w:tcPr>
          <w:p w14:paraId="4420742F" w14:textId="77777777" w:rsidR="003B2F27" w:rsidRPr="00D04EA3" w:rsidRDefault="003B2F27" w:rsidP="005B7138">
            <w:pPr>
              <w:widowControl w:val="0"/>
              <w:tabs>
                <w:tab w:val="left" w:pos="1701"/>
                <w:tab w:val="left" w:pos="2552"/>
                <w:tab w:val="left" w:pos="8865"/>
              </w:tabs>
              <w:spacing w:after="160" w:line="360" w:lineRule="auto"/>
              <w:ind w:firstLine="567"/>
              <w:jc w:val="right"/>
              <w:rPr>
                <w:rFonts w:ascii="GHEA Grapalat" w:hAnsi="GHEA Grapalat" w:cs="Sylfaen"/>
                <w:lang w:val="en-US"/>
              </w:rPr>
            </w:pPr>
            <w:r w:rsidRPr="00AD29CE">
              <w:rPr>
                <w:rFonts w:ascii="GHEA Grapalat" w:hAnsi="GHEA Grapalat"/>
              </w:rPr>
              <w:t>"</w:t>
            </w:r>
            <w:r w:rsidRPr="006F5F33">
              <w:rPr>
                <w:rFonts w:ascii="GHEA Grapalat" w:hAnsi="GHEA Grapalat"/>
              </w:rPr>
              <w:tab/>
            </w:r>
            <w:r w:rsidRPr="00AD29CE">
              <w:rPr>
                <w:rFonts w:ascii="GHEA Grapalat" w:hAnsi="GHEA Grapalat"/>
              </w:rPr>
              <w:t>"</w:t>
            </w:r>
            <w:r>
              <w:rPr>
                <w:rFonts w:ascii="GHEA Grapalat" w:hAnsi="GHEA Grapalat"/>
              </w:rPr>
              <w:t xml:space="preserve"> </w:t>
            </w:r>
            <w:r w:rsidRPr="00AD29CE">
              <w:rPr>
                <w:rFonts w:ascii="GHEA Grapalat" w:hAnsi="GHEA Grapalat"/>
              </w:rPr>
              <w:t>2</w:t>
            </w:r>
            <w:r>
              <w:rPr>
                <w:rFonts w:ascii="GHEA Grapalat" w:hAnsi="GHEA Grapalat"/>
              </w:rPr>
              <w:t>0.</w:t>
            </w:r>
            <w:r>
              <w:rPr>
                <w:rFonts w:ascii="GHEA Grapalat" w:hAnsi="GHEA Grapalat"/>
              </w:rPr>
              <w:tab/>
            </w:r>
            <w:r w:rsidRPr="00AD29CE">
              <w:rPr>
                <w:rFonts w:ascii="GHEA Grapalat" w:hAnsi="GHEA Grapalat"/>
              </w:rPr>
              <w:t>г.</w:t>
            </w:r>
          </w:p>
        </w:tc>
      </w:tr>
    </w:tbl>
    <w:p w14:paraId="666ED303" w14:textId="77777777" w:rsidR="003B2F27" w:rsidRPr="00D04EA3" w:rsidRDefault="003B2F27" w:rsidP="003B2F27">
      <w:pPr>
        <w:widowControl w:val="0"/>
        <w:spacing w:after="160" w:line="336" w:lineRule="auto"/>
        <w:jc w:val="center"/>
        <w:rPr>
          <w:rFonts w:ascii="GHEA Grapalat" w:hAnsi="GHEA Grapalat"/>
          <w:b/>
          <w:u w:val="single"/>
          <w:lang w:val="en-US"/>
        </w:rPr>
      </w:pPr>
    </w:p>
    <w:p w14:paraId="44A20097" w14:textId="77777777" w:rsidR="003B2F27" w:rsidRPr="00AD29CE" w:rsidRDefault="003B2F27" w:rsidP="003B2F27">
      <w:pPr>
        <w:widowControl w:val="0"/>
        <w:spacing w:after="160" w:line="336" w:lineRule="auto"/>
        <w:jc w:val="both"/>
        <w:rPr>
          <w:rFonts w:ascii="GHEA Grapalat" w:hAnsi="GHEA Grapalat"/>
        </w:rPr>
      </w:pPr>
      <w:r w:rsidRPr="00D04EA3">
        <w:rPr>
          <w:rFonts w:ascii="GHEA Grapalat" w:hAnsi="GHEA Grapalat"/>
        </w:rPr>
        <w:t>____________________, в лице _______________________, действующего на основании устава _________________, (далее — "Заказчик), с одной стороны, и</w:t>
      </w:r>
      <w:r w:rsidRPr="00D04EA3">
        <w:rPr>
          <w:rFonts w:ascii="Courier New" w:hAnsi="Courier New" w:cs="Courier New"/>
          <w:lang w:val="en-US"/>
        </w:rPr>
        <w:t> </w:t>
      </w:r>
      <w:r w:rsidRPr="00D04EA3">
        <w:rPr>
          <w:rFonts w:ascii="GHEA Grapalat" w:hAnsi="GHEA Grapalat"/>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15FD8D48" w14:textId="77777777" w:rsidR="003B2F27" w:rsidRPr="00D04EA3" w:rsidRDefault="003B2F27" w:rsidP="003B2F27">
      <w:pPr>
        <w:spacing w:after="160" w:line="336" w:lineRule="auto"/>
        <w:jc w:val="center"/>
        <w:rPr>
          <w:rFonts w:ascii="GHEA Grapalat" w:hAnsi="GHEA Grapalat"/>
          <w:b/>
        </w:rPr>
      </w:pPr>
      <w:r w:rsidRPr="00D04EA3">
        <w:rPr>
          <w:rFonts w:ascii="GHEA Grapalat" w:hAnsi="GHEA Grapalat"/>
          <w:b/>
        </w:rPr>
        <w:lastRenderedPageBreak/>
        <w:t>1. ПРЕДМЕТ ДОГОВОРА</w:t>
      </w:r>
    </w:p>
    <w:p w14:paraId="3B21B044" w14:textId="7785EDBD" w:rsidR="003B2F27" w:rsidRPr="0047240D" w:rsidRDefault="003B2F27" w:rsidP="0047240D">
      <w:pPr>
        <w:widowControl w:val="0"/>
        <w:spacing w:after="160" w:line="360" w:lineRule="auto"/>
        <w:ind w:firstLine="142"/>
        <w:jc w:val="both"/>
        <w:rPr>
          <w:rFonts w:ascii="GHEA Grapalat" w:hAnsi="GHEA Grapalat"/>
          <w:b/>
          <w:bCs/>
        </w:rPr>
      </w:pPr>
      <w:r w:rsidRPr="00AD29CE">
        <w:rPr>
          <w:rFonts w:ascii="GHEA Grapalat" w:hAnsi="GHEA Grapalat"/>
        </w:rPr>
        <w:t>1.</w:t>
      </w:r>
      <w:r>
        <w:rPr>
          <w:rFonts w:ascii="GHEA Grapalat" w:hAnsi="GHEA Grapalat"/>
        </w:rPr>
        <w:t>1.</w:t>
      </w:r>
      <w:r>
        <w:rPr>
          <w:rFonts w:ascii="GHEA Grapalat" w:hAnsi="GHEA Grapalat"/>
        </w:rPr>
        <w:tab/>
      </w:r>
      <w:r w:rsidRPr="00AD29CE">
        <w:rPr>
          <w:rFonts w:ascii="GHEA Grapalat" w:hAnsi="GHEA Grapalat"/>
        </w:rPr>
        <w:t xml:space="preserve">Заказчик поручает, а Исполнитель принимает обязательство по предоставлению </w:t>
      </w:r>
      <w:r w:rsidR="0047240D" w:rsidRPr="0047240D">
        <w:rPr>
          <w:rFonts w:ascii="GHEA Grapalat" w:hAnsi="GHEA Grapalat"/>
          <w:b/>
          <w:bCs/>
        </w:rPr>
        <w:t>УСЛУГИ ТЕХНИЧЕСКОГО ОСМОТРА</w:t>
      </w:r>
      <w:r w:rsidR="00AC6123" w:rsidRPr="00AD29CE">
        <w:rPr>
          <w:rFonts w:ascii="GHEA Grapalat" w:hAnsi="GHEA Grapalat"/>
        </w:rPr>
        <w:t xml:space="preserve"> </w:t>
      </w:r>
      <w:r w:rsidRPr="00AD29CE">
        <w:rPr>
          <w:rFonts w:ascii="GHEA Grapalat" w:hAnsi="GHEA Grapalat"/>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1673E185"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1.</w:t>
      </w:r>
      <w:r>
        <w:rPr>
          <w:rFonts w:ascii="GHEA Grapalat" w:hAnsi="GHEA Grapalat"/>
        </w:rPr>
        <w:t>2.</w:t>
      </w:r>
      <w:r>
        <w:rPr>
          <w:rFonts w:ascii="GHEA Grapalat" w:hAnsi="GHEA Grapalat"/>
        </w:rPr>
        <w:tab/>
      </w:r>
      <w:r w:rsidRPr="00AD29CE">
        <w:rPr>
          <w:rFonts w:ascii="GHEA Grapalat" w:hAnsi="GHEA Grapalat"/>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r w:rsidR="000608F6" w:rsidRPr="000608F6">
        <w:rPr>
          <w:rFonts w:ascii="GHEA Grapalat" w:hAnsi="GHEA Grapalat"/>
          <w:vertAlign w:val="superscript"/>
        </w:rPr>
        <w:t>15.</w:t>
      </w:r>
      <w:r w:rsidR="00DA3C30">
        <w:rPr>
          <w:rFonts w:ascii="GHEA Grapalat" w:hAnsi="GHEA Grapalat"/>
          <w:vertAlign w:val="superscript"/>
        </w:rPr>
        <w:t>1</w:t>
      </w:r>
    </w:p>
    <w:p w14:paraId="769F635C" w14:textId="77777777" w:rsidR="003B2F27" w:rsidRPr="00AD29CE" w:rsidRDefault="003B2F27" w:rsidP="00DA3C30">
      <w:pPr>
        <w:rPr>
          <w:rFonts w:ascii="GHEA Grapalat" w:hAnsi="GHEA Grapalat" w:cs="Sylfaen"/>
          <w:b/>
          <w:smallCaps/>
        </w:rPr>
      </w:pPr>
      <w:r>
        <w:rPr>
          <w:rFonts w:ascii="GHEA Grapalat" w:hAnsi="GHEA Grapalat" w:cs="Sylfaen"/>
        </w:rPr>
        <w:br w:type="page"/>
      </w:r>
      <w:r w:rsidRPr="00AD29CE">
        <w:rPr>
          <w:rFonts w:ascii="GHEA Grapalat" w:hAnsi="GHEA Grapalat"/>
          <w:b/>
          <w:smallCaps/>
        </w:rPr>
        <w:lastRenderedPageBreak/>
        <w:t>2. ПРАВА И ОБЯЗАННОСТИ СТОРОН</w:t>
      </w:r>
    </w:p>
    <w:p w14:paraId="5BB3BB87"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2.</w:t>
      </w:r>
      <w:r>
        <w:rPr>
          <w:rFonts w:ascii="GHEA Grapalat" w:hAnsi="GHEA Grapalat"/>
        </w:rPr>
        <w:t>1.</w:t>
      </w:r>
      <w:r>
        <w:rPr>
          <w:rFonts w:ascii="GHEA Grapalat" w:hAnsi="GHEA Grapalat"/>
        </w:rPr>
        <w:tab/>
      </w:r>
      <w:r w:rsidRPr="00AD29CE">
        <w:rPr>
          <w:rFonts w:ascii="GHEA Grapalat" w:hAnsi="GHEA Grapalat"/>
        </w:rPr>
        <w:t>Заказчик имеет право:</w:t>
      </w:r>
    </w:p>
    <w:p w14:paraId="192E14AB"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2.1.</w:t>
      </w:r>
      <w:r>
        <w:rPr>
          <w:rFonts w:ascii="GHEA Grapalat" w:hAnsi="GHEA Grapalat"/>
        </w:rPr>
        <w:t>1.</w:t>
      </w:r>
      <w:r>
        <w:rPr>
          <w:rFonts w:ascii="GHEA Grapalat" w:hAnsi="GHEA Grapalat"/>
        </w:rPr>
        <w:tab/>
      </w:r>
      <w:r w:rsidRPr="00AD29CE">
        <w:rPr>
          <w:rFonts w:ascii="GHEA Grapalat" w:hAnsi="GHEA Grapalat"/>
        </w:rPr>
        <w:t>В любое время проверять ход и качество предоставляемой Исполнителем услуги, без вмешательства в деятельность Исполнителя.</w:t>
      </w:r>
    </w:p>
    <w:p w14:paraId="17DBA9CF"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2.</w:t>
      </w:r>
      <w:r>
        <w:rPr>
          <w:rFonts w:ascii="GHEA Grapalat" w:hAnsi="GHEA Grapalat"/>
        </w:rPr>
        <w:tab/>
      </w:r>
      <w:r w:rsidRPr="00AD29CE">
        <w:rPr>
          <w:rFonts w:ascii="GHEA Grapalat" w:hAnsi="GHEA Grapalat"/>
        </w:rPr>
        <w:t xml:space="preserve">Если предоставлена услуга, не соответствующая Технической характеристике-графику закупки, указанной в Приложении № 1 к договору: </w:t>
      </w:r>
    </w:p>
    <w:p w14:paraId="610E1AD3" w14:textId="77777777" w:rsidR="003B2F27" w:rsidRPr="00BC61E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BC61E7">
        <w:rPr>
          <w:rFonts w:ascii="GHEA Grapalat" w:hAnsi="GHEA Grapalat"/>
        </w:rPr>
        <w:tab/>
      </w:r>
      <w:r w:rsidRPr="00AD29CE">
        <w:rPr>
          <w:rFonts w:ascii="GHEA Grapalat" w:hAnsi="GHEA Grapalat"/>
        </w:rPr>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w:t>
      </w:r>
      <w:r>
        <w:rPr>
          <w:rFonts w:ascii="GHEA Grapalat" w:hAnsi="GHEA Grapalat"/>
        </w:rPr>
        <w:t>мотренной пунктом 5.3 договора;</w:t>
      </w:r>
      <w:r w:rsidR="00DA3C30" w:rsidRPr="00DA3C30">
        <w:rPr>
          <w:rFonts w:ascii="GHEA Grapalat" w:hAnsi="GHEA Grapalat"/>
          <w:vertAlign w:val="superscript"/>
        </w:rPr>
        <w:t>15.2</w:t>
      </w:r>
    </w:p>
    <w:p w14:paraId="75280C6E" w14:textId="77777777" w:rsidR="003B2F27" w:rsidRPr="00BC61E7" w:rsidRDefault="003B2F27" w:rsidP="003B2F27">
      <w:pPr>
        <w:widowControl w:val="0"/>
        <w:tabs>
          <w:tab w:val="left" w:pos="1080"/>
          <w:tab w:val="left" w:pos="1134"/>
        </w:tabs>
        <w:spacing w:after="160" w:line="360" w:lineRule="auto"/>
        <w:ind w:firstLine="567"/>
        <w:jc w:val="both"/>
        <w:rPr>
          <w:rFonts w:ascii="GHEA Grapalat" w:hAnsi="GHEA Grapalat"/>
        </w:rPr>
      </w:pPr>
      <w:r w:rsidRPr="00AD29CE">
        <w:rPr>
          <w:rFonts w:ascii="GHEA Grapalat" w:hAnsi="GHEA Grapalat"/>
        </w:rPr>
        <w:t>б)</w:t>
      </w:r>
      <w:r w:rsidRPr="00BC61E7">
        <w:rPr>
          <w:rFonts w:ascii="GHEA Grapalat" w:hAnsi="GHEA Grapalat"/>
        </w:rPr>
        <w:tab/>
      </w:r>
      <w:r w:rsidRPr="00AD29CE">
        <w:rPr>
          <w:rFonts w:ascii="GHEA Grapalat" w:hAnsi="GHEA Grapalat"/>
        </w:rPr>
        <w:t>Отказываться от исполнения договора и требовать возврата уплаченной за услугу суммы, а также требовать от Исполнителя уплаты предусмотренно</w:t>
      </w:r>
      <w:r>
        <w:rPr>
          <w:rFonts w:ascii="GHEA Grapalat" w:hAnsi="GHEA Grapalat"/>
        </w:rPr>
        <w:t>го пунктом 5.2 договора штрафа.</w:t>
      </w:r>
    </w:p>
    <w:p w14:paraId="1C71DADD"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2.1.</w:t>
      </w:r>
      <w:r>
        <w:rPr>
          <w:rFonts w:ascii="GHEA Grapalat" w:hAnsi="GHEA Grapalat"/>
        </w:rPr>
        <w:t>3.</w:t>
      </w:r>
      <w:r>
        <w:rPr>
          <w:rFonts w:ascii="GHEA Grapalat" w:hAnsi="GHEA Grapalat"/>
        </w:rPr>
        <w:tab/>
      </w:r>
      <w:r w:rsidRPr="00AD29CE">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56E61059"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а)</w:t>
      </w:r>
      <w:r w:rsidRPr="00561745">
        <w:rPr>
          <w:rFonts w:ascii="GHEA Grapalat" w:hAnsi="GHEA Grapalat"/>
        </w:rPr>
        <w:tab/>
      </w:r>
      <w:r w:rsidRPr="00AD29CE">
        <w:rPr>
          <w:rFonts w:ascii="GHEA Grapalat" w:hAnsi="GHEA Grapalat"/>
        </w:rPr>
        <w:t>предоставленная услуга не соответствует требованиям, установленным Приложением № 1 к договору;</w:t>
      </w:r>
    </w:p>
    <w:p w14:paraId="530E0BC9"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б)</w:t>
      </w:r>
      <w:r w:rsidRPr="00561745">
        <w:rPr>
          <w:rFonts w:ascii="GHEA Grapalat" w:hAnsi="GHEA Grapalat"/>
        </w:rPr>
        <w:tab/>
      </w:r>
      <w:r w:rsidRPr="00AD29CE">
        <w:rPr>
          <w:rFonts w:ascii="GHEA Grapalat" w:hAnsi="GHEA Grapalat"/>
        </w:rPr>
        <w:t>нарушен срок предоставления услуги.</w:t>
      </w:r>
    </w:p>
    <w:p w14:paraId="5CE6F59C"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2.</w:t>
      </w:r>
      <w:r>
        <w:rPr>
          <w:rFonts w:ascii="GHEA Grapalat" w:hAnsi="GHEA Grapalat"/>
          <w:b/>
        </w:rPr>
        <w:tab/>
      </w:r>
      <w:r w:rsidRPr="00AD29CE">
        <w:rPr>
          <w:rFonts w:ascii="GHEA Grapalat" w:hAnsi="GHEA Grapalat"/>
          <w:b/>
        </w:rPr>
        <w:t>Заказчик обязан:</w:t>
      </w:r>
    </w:p>
    <w:p w14:paraId="2369487A" w14:textId="77777777" w:rsidR="00830C72" w:rsidRDefault="003B2F27" w:rsidP="003B2F27">
      <w:pPr>
        <w:widowControl w:val="0"/>
        <w:pBdr>
          <w:bottom w:val="single" w:sz="6" w:space="1" w:color="auto"/>
        </w:pBdr>
        <w:tabs>
          <w:tab w:val="left" w:pos="1276"/>
        </w:tabs>
        <w:spacing w:after="160" w:line="360" w:lineRule="auto"/>
        <w:ind w:firstLine="567"/>
        <w:jc w:val="both"/>
        <w:rPr>
          <w:rFonts w:ascii="GHEA Grapalat" w:hAnsi="GHEA Grapalat"/>
        </w:rPr>
      </w:pPr>
      <w:r w:rsidRPr="00AD29CE">
        <w:rPr>
          <w:rFonts w:ascii="GHEA Grapalat" w:hAnsi="GHEA Grapalat"/>
        </w:rPr>
        <w:lastRenderedPageBreak/>
        <w:t>2.2.</w:t>
      </w:r>
      <w:r>
        <w:rPr>
          <w:rFonts w:ascii="GHEA Grapalat" w:hAnsi="GHEA Grapalat"/>
        </w:rPr>
        <w:t>1.</w:t>
      </w:r>
      <w:r>
        <w:rPr>
          <w:rFonts w:ascii="GHEA Grapalat" w:hAnsi="GHEA Grapalat"/>
        </w:rPr>
        <w:tab/>
      </w:r>
      <w:r w:rsidRPr="00AD29CE">
        <w:rPr>
          <w:rFonts w:ascii="GHEA Grapalat" w:hAnsi="GHEA Grapalat"/>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14:paraId="190E2BE4" w14:textId="77777777" w:rsidR="00830C72" w:rsidRPr="00830C72" w:rsidRDefault="00D55A31" w:rsidP="00830C72">
      <w:pPr>
        <w:jc w:val="both"/>
        <w:rPr>
          <w:rFonts w:ascii="GHEA Grapalat" w:hAnsi="GHEA Grapalat"/>
          <w:lang w:val="hy-AM"/>
        </w:rPr>
      </w:pPr>
      <w:r>
        <w:rPr>
          <w:rFonts w:ascii="GHEA Grapalat" w:hAnsi="GHEA Grapalat"/>
          <w:b/>
          <w:vertAlign w:val="superscript"/>
          <w:lang w:val="hy-AM"/>
        </w:rPr>
        <w:t>15.</w:t>
      </w:r>
      <w:r w:rsidR="00830C72" w:rsidRPr="00830C72">
        <w:rPr>
          <w:rFonts w:ascii="GHEA Grapalat" w:hAnsi="GHEA Grapalat"/>
          <w:b/>
          <w:vertAlign w:val="superscript"/>
        </w:rPr>
        <w:t>2</w:t>
      </w:r>
      <w:r w:rsidR="00830C72" w:rsidRPr="00830C72">
        <w:rPr>
          <w:rFonts w:ascii="GHEA Grapalat" w:hAnsi="GHEA Grapalat"/>
          <w:b/>
        </w:rPr>
        <w:t xml:space="preserve"> </w:t>
      </w:r>
      <w:r w:rsidR="00830C72" w:rsidRPr="00830C72">
        <w:rPr>
          <w:rFonts w:ascii="GHEA Grapalat" w:hAnsi="GHEA Grapalat"/>
          <w:i/>
          <w:sz w:val="20"/>
          <w:szCs w:val="20"/>
        </w:rPr>
        <w:t>Если предметом закупки является оказание услуг технического надзора за выполнением строительных проектов, то пункт «а» пункта 2.1.2 излагается в следующей редакции: «Не принимать услугу и установить разумный срок для надлежащего оказания услуги в соответствии с требованиями, предусмотренными договором (безвозмездно), и требовать от исполнителя уплаты штрафа, предусмотренного пунктом 5.2 и пени, предусмотренней пунктом 5.3 договора»</w:t>
      </w:r>
    </w:p>
    <w:p w14:paraId="4FB68CD0" w14:textId="77777777" w:rsidR="00830C72" w:rsidRDefault="00830C72">
      <w:pPr>
        <w:rPr>
          <w:rFonts w:ascii="GHEA Grapalat" w:hAnsi="GHEA Grapalat"/>
          <w:lang w:val="hy-AM"/>
        </w:rPr>
      </w:pPr>
    </w:p>
    <w:p w14:paraId="2944F03D"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p>
    <w:p w14:paraId="54C1247B" w14:textId="77777777" w:rsidR="003B2F27" w:rsidRPr="00780EB7"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2.2.</w:t>
      </w:r>
      <w:r>
        <w:rPr>
          <w:rFonts w:ascii="GHEA Grapalat" w:hAnsi="GHEA Grapalat"/>
        </w:rPr>
        <w:t>2.</w:t>
      </w:r>
      <w:r>
        <w:rPr>
          <w:rFonts w:ascii="GHEA Grapalat" w:hAnsi="GHEA Grapalat"/>
        </w:rPr>
        <w:tab/>
      </w:r>
      <w:r w:rsidRPr="00780EB7">
        <w:rPr>
          <w:rFonts w:ascii="GHEA Grapalat" w:hAnsi="GHEA Grapalat"/>
        </w:rPr>
        <w:t>В случае приема результата услуги, уплатить Исполнителю суммы, подлежащие уплате последнему</w:t>
      </w:r>
      <w:r w:rsidR="00780EB7" w:rsidRPr="00780EB7">
        <w:rPr>
          <w:rFonts w:ascii="GHEA Grapalat" w:hAnsi="GHEA Grapalat"/>
          <w:lang w:val="hy-AM"/>
        </w:rPr>
        <w:t xml:space="preserve"> </w:t>
      </w:r>
      <w:r w:rsidR="00780EB7" w:rsidRPr="00780EB7">
        <w:rPr>
          <w:rFonts w:ascii="GHEA Grapalat" w:hAnsi="GHEA Grapalat"/>
        </w:rPr>
        <w:t>за должным образом оказанные услуги</w:t>
      </w:r>
      <w:r w:rsidRPr="00780EB7">
        <w:rPr>
          <w:rFonts w:ascii="GHEA Grapalat" w:hAnsi="GHEA Grapalat"/>
        </w:rPr>
        <w:t>, а в случае нарушения срока — также предусмотренную пунктом 5.5 договора пеню.</w:t>
      </w:r>
    </w:p>
    <w:p w14:paraId="10A17819"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3.</w:t>
      </w:r>
      <w:r>
        <w:rPr>
          <w:rFonts w:ascii="GHEA Grapalat" w:hAnsi="GHEA Grapalat"/>
          <w:b/>
        </w:rPr>
        <w:tab/>
      </w:r>
      <w:r w:rsidRPr="00AD29CE">
        <w:rPr>
          <w:rFonts w:ascii="GHEA Grapalat" w:hAnsi="GHEA Grapalat"/>
          <w:b/>
        </w:rPr>
        <w:t>Исполнитель имеет право:</w:t>
      </w:r>
    </w:p>
    <w:p w14:paraId="1D8922C3"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2.3.</w:t>
      </w:r>
      <w:r>
        <w:rPr>
          <w:rFonts w:ascii="GHEA Grapalat" w:hAnsi="GHEA Grapalat"/>
        </w:rPr>
        <w:t>1.</w:t>
      </w:r>
      <w:r>
        <w:rPr>
          <w:rFonts w:ascii="GHEA Grapalat" w:hAnsi="GHEA Grapalat"/>
        </w:rPr>
        <w:tab/>
      </w:r>
      <w:r w:rsidRPr="00AD29CE">
        <w:rPr>
          <w:rFonts w:ascii="GHEA Grapalat" w:hAnsi="GHEA Grapalat"/>
        </w:rPr>
        <w:t>Требовать от Заказчика подлежащие уплате ему суммы</w:t>
      </w:r>
      <w:r w:rsidR="001B2164">
        <w:rPr>
          <w:rFonts w:ascii="GHEA Grapalat" w:hAnsi="GHEA Grapalat"/>
          <w:lang w:val="hy-AM"/>
        </w:rPr>
        <w:t xml:space="preserve"> </w:t>
      </w:r>
      <w:r w:rsidR="001B2164" w:rsidRPr="00B5317A">
        <w:rPr>
          <w:rFonts w:ascii="GHEA Grapalat" w:hAnsi="GHEA Grapalat"/>
        </w:rPr>
        <w:t>за должным образом оказанные услуги</w:t>
      </w:r>
      <w:r w:rsidRPr="00B5317A">
        <w:rPr>
          <w:rFonts w:ascii="GHEA Grapalat" w:hAnsi="GHEA Grapalat"/>
        </w:rPr>
        <w:t>, а в случае нарушения Заказчиком срока</w:t>
      </w:r>
      <w:r w:rsidR="00C3165D">
        <w:rPr>
          <w:rFonts w:ascii="GHEA Grapalat" w:hAnsi="GHEA Grapalat"/>
          <w:lang w:val="hy-AM"/>
        </w:rPr>
        <w:t xml:space="preserve"> </w:t>
      </w:r>
      <w:r w:rsidR="00C3165D">
        <w:rPr>
          <w:rFonts w:ascii="GHEA Grapalat" w:hAnsi="GHEA Grapalat"/>
        </w:rPr>
        <w:t>уплаты</w:t>
      </w:r>
      <w:r w:rsidRPr="00B5317A">
        <w:rPr>
          <w:rFonts w:ascii="GHEA Grapalat" w:hAnsi="GHEA Grapalat"/>
        </w:rPr>
        <w:t xml:space="preserve">, указанного в </w:t>
      </w:r>
      <w:r w:rsidRPr="00AD29CE">
        <w:rPr>
          <w:rFonts w:ascii="GHEA Grapalat" w:hAnsi="GHEA Grapalat"/>
        </w:rPr>
        <w:t>пункте 4.2 договора — также предусмотренную пунктом 5.5 договора пеню.</w:t>
      </w:r>
    </w:p>
    <w:p w14:paraId="310757DA"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b/>
        </w:rPr>
      </w:pPr>
      <w:r w:rsidRPr="00AD29CE">
        <w:rPr>
          <w:rFonts w:ascii="GHEA Grapalat" w:hAnsi="GHEA Grapalat"/>
          <w:b/>
        </w:rPr>
        <w:t>2.</w:t>
      </w:r>
      <w:r>
        <w:rPr>
          <w:rFonts w:ascii="GHEA Grapalat" w:hAnsi="GHEA Grapalat"/>
          <w:b/>
        </w:rPr>
        <w:t>4.</w:t>
      </w:r>
      <w:r>
        <w:rPr>
          <w:rFonts w:ascii="GHEA Grapalat" w:hAnsi="GHEA Grapalat"/>
          <w:b/>
        </w:rPr>
        <w:tab/>
      </w:r>
      <w:r w:rsidRPr="00AD29CE">
        <w:rPr>
          <w:rFonts w:ascii="GHEA Grapalat" w:hAnsi="GHEA Grapalat"/>
          <w:b/>
        </w:rPr>
        <w:t>Исполнитель обязан:</w:t>
      </w:r>
    </w:p>
    <w:p w14:paraId="01C204D7"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w:t>
      </w:r>
      <w:r>
        <w:rPr>
          <w:rFonts w:ascii="GHEA Grapalat" w:hAnsi="GHEA Grapalat"/>
        </w:rPr>
        <w:t>1.</w:t>
      </w:r>
      <w:r>
        <w:rPr>
          <w:rFonts w:ascii="GHEA Grapalat" w:hAnsi="GHEA Grapalat"/>
        </w:rPr>
        <w:tab/>
      </w:r>
      <w:r w:rsidRPr="00AD29CE">
        <w:rPr>
          <w:rFonts w:ascii="GHEA Grapalat" w:hAnsi="GHEA Grapalat"/>
        </w:rPr>
        <w:t>Обеспечивать</w:t>
      </w:r>
      <w:r w:rsidR="008A7A94">
        <w:rPr>
          <w:rFonts w:ascii="GHEA Grapalat" w:hAnsi="GHEA Grapalat"/>
        </w:rPr>
        <w:t xml:space="preserve"> надлежащее</w:t>
      </w:r>
      <w:r w:rsidRPr="00AD29CE">
        <w:rPr>
          <w:rFonts w:ascii="GHEA Grapalat" w:hAnsi="GHEA Grapalat"/>
        </w:rPr>
        <w:t xml:space="preserve"> предоставление услуги по условиям, установленным Приложением № 1 к договору, руководствуясь действующим законодательством.</w:t>
      </w:r>
    </w:p>
    <w:p w14:paraId="0B4059E4" w14:textId="77777777" w:rsidR="003B2F27" w:rsidRPr="00AD29CE" w:rsidRDefault="003B2F27" w:rsidP="003B2F27">
      <w:pPr>
        <w:widowControl w:val="0"/>
        <w:tabs>
          <w:tab w:val="left" w:pos="1276"/>
        </w:tabs>
        <w:spacing w:after="160" w:line="360" w:lineRule="auto"/>
        <w:ind w:firstLine="567"/>
        <w:jc w:val="both"/>
        <w:rPr>
          <w:rFonts w:ascii="GHEA Grapalat" w:hAnsi="GHEA Grapalat" w:cs="Sylfaen"/>
        </w:rPr>
      </w:pPr>
      <w:r w:rsidRPr="00AD29CE">
        <w:rPr>
          <w:rFonts w:ascii="GHEA Grapalat" w:hAnsi="GHEA Grapalat"/>
        </w:rPr>
        <w:t>2.4.2</w:t>
      </w:r>
      <w:r w:rsidRPr="00C95D0C">
        <w:rPr>
          <w:rFonts w:ascii="GHEA Grapalat" w:hAnsi="GHEA Grapalat"/>
        </w:rPr>
        <w:t>.</w:t>
      </w:r>
      <w:r w:rsidRPr="00561745">
        <w:rPr>
          <w:rFonts w:ascii="GHEA Grapalat" w:hAnsi="GHEA Grapalat"/>
        </w:rPr>
        <w:tab/>
      </w:r>
      <w:r w:rsidRPr="00AD29CE">
        <w:rPr>
          <w:rFonts w:ascii="GHEA Grapalat" w:hAnsi="GHEA Grapalat"/>
        </w:rPr>
        <w:t>В предусмотренных договором случаях уплачивать предусмотренные пунктами 5.2 и 5.3 договора пеню и штраф.</w:t>
      </w:r>
    </w:p>
    <w:p w14:paraId="3EC532A2"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lastRenderedPageBreak/>
        <w:t>2.4.</w:t>
      </w:r>
      <w:r>
        <w:rPr>
          <w:rFonts w:ascii="GHEA Grapalat" w:hAnsi="GHEA Grapalat"/>
        </w:rPr>
        <w:t>3.</w:t>
      </w:r>
      <w:r>
        <w:rPr>
          <w:rFonts w:ascii="GHEA Grapalat" w:hAnsi="GHEA Grapalat"/>
        </w:rPr>
        <w:tab/>
      </w:r>
      <w:r w:rsidRPr="00AD29CE">
        <w:rPr>
          <w:rFonts w:ascii="GHEA Grapalat" w:hAnsi="GHEA Grapalat"/>
        </w:rPr>
        <w:t>В течение срока действия обеспечени</w:t>
      </w:r>
      <w:r w:rsidR="00E15A1C">
        <w:rPr>
          <w:rFonts w:ascii="GHEA Grapalat" w:hAnsi="GHEA Grapalat"/>
        </w:rPr>
        <w:t>й квалиф</w:t>
      </w:r>
      <w:r w:rsidR="005E21D8">
        <w:rPr>
          <w:rFonts w:ascii="GHEA Grapalat" w:hAnsi="GHEA Grapalat"/>
        </w:rPr>
        <w:t>икации и</w:t>
      </w:r>
      <w:r w:rsidRPr="00AD29CE">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14:paraId="2E34412B" w14:textId="77777777" w:rsidR="00BF30C1" w:rsidRPr="00675CA2" w:rsidRDefault="00BF30C1" w:rsidP="00442D0D">
      <w:pPr>
        <w:widowControl w:val="0"/>
        <w:spacing w:after="160" w:line="360" w:lineRule="auto"/>
        <w:ind w:firstLine="567"/>
        <w:jc w:val="both"/>
        <w:rPr>
          <w:rFonts w:ascii="GHEA Grapalat" w:hAnsi="GHEA Grapalat"/>
        </w:rPr>
      </w:pPr>
      <w:r w:rsidRPr="001A081D">
        <w:rPr>
          <w:rFonts w:ascii="GHEA Grapalat" w:hAnsi="GHEA Grapalat"/>
        </w:rPr>
        <w:t>2.4.</w:t>
      </w:r>
      <w:r w:rsidR="00626428" w:rsidRPr="00BD2C67">
        <w:rPr>
          <w:rFonts w:ascii="GHEA Grapalat" w:hAnsi="GHEA Grapalat"/>
        </w:rPr>
        <w:t>4</w:t>
      </w:r>
      <w:r w:rsidRPr="001A081D">
        <w:rPr>
          <w:rFonts w:ascii="GHEA Grapalat" w:hAnsi="GHEA Grapalat"/>
        </w:rPr>
        <w:t xml:space="preserve">. </w:t>
      </w:r>
      <w:r w:rsidR="00C054A7" w:rsidRPr="001A081D">
        <w:rPr>
          <w:rFonts w:ascii="GHEA Grapalat" w:hAnsi="GHEA Grapalat"/>
        </w:rPr>
        <w:t>П</w:t>
      </w:r>
      <w:r w:rsidRPr="001A081D">
        <w:rPr>
          <w:rFonts w:ascii="GHEA Grapalat" w:hAnsi="GHEA Grapalat"/>
        </w:rPr>
        <w:t xml:space="preserve">ри возникновении проектных отклонений в ходе выполнения строительных работ </w:t>
      </w:r>
      <w:r w:rsidR="00C054A7" w:rsidRPr="001A081D">
        <w:rPr>
          <w:rFonts w:ascii="GHEA Grapalat" w:hAnsi="GHEA Grapalat"/>
        </w:rPr>
        <w:t>И</w:t>
      </w:r>
      <w:r w:rsidRPr="001A081D">
        <w:rPr>
          <w:rFonts w:ascii="GHEA Grapalat" w:hAnsi="GHEA Grapalat"/>
        </w:rPr>
        <w:t xml:space="preserve">сполнитель выплачивает </w:t>
      </w:r>
      <w:r w:rsidR="00E21B4C" w:rsidRPr="001A081D">
        <w:rPr>
          <w:rFonts w:ascii="GHEA Grapalat" w:hAnsi="GHEA Grapalat"/>
        </w:rPr>
        <w:t>З</w:t>
      </w:r>
      <w:r w:rsidRPr="001A081D">
        <w:rPr>
          <w:rFonts w:ascii="GHEA Grapalat" w:hAnsi="GHEA Grapalat"/>
        </w:rPr>
        <w:t>аказчику штраф в размере потер</w:t>
      </w:r>
      <w:r w:rsidR="00D0407B" w:rsidRPr="001A081D">
        <w:rPr>
          <w:rFonts w:ascii="GHEA Grapalat" w:hAnsi="GHEA Grapalat"/>
        </w:rPr>
        <w:t>ь</w:t>
      </w:r>
      <w:r w:rsidRPr="001A081D">
        <w:rPr>
          <w:rFonts w:ascii="GHEA Grapalat" w:hAnsi="GHEA Grapalat"/>
        </w:rPr>
        <w:t>, возникш</w:t>
      </w:r>
      <w:r w:rsidR="00D0407B" w:rsidRPr="001A081D">
        <w:rPr>
          <w:rFonts w:ascii="GHEA Grapalat" w:hAnsi="GHEA Grapalat"/>
        </w:rPr>
        <w:t>их</w:t>
      </w:r>
      <w:r w:rsidRPr="001A081D">
        <w:rPr>
          <w:rFonts w:ascii="GHEA Grapalat" w:hAnsi="GHEA Grapalat"/>
        </w:rPr>
        <w:t xml:space="preserve"> в </w:t>
      </w:r>
      <w:r w:rsidR="00D0407B" w:rsidRPr="001A081D">
        <w:rPr>
          <w:rFonts w:ascii="GHEA Grapalat" w:hAnsi="GHEA Grapalat"/>
        </w:rPr>
        <w:t>вследствие</w:t>
      </w:r>
      <w:r w:rsidRPr="001A081D">
        <w:rPr>
          <w:rFonts w:ascii="GHEA Grapalat" w:hAnsi="GHEA Grapalat"/>
        </w:rPr>
        <w:t xml:space="preserve"> кажд</w:t>
      </w:r>
      <w:r w:rsidR="00C054A7" w:rsidRPr="001A081D">
        <w:rPr>
          <w:rFonts w:ascii="GHEA Grapalat" w:hAnsi="GHEA Grapalat"/>
        </w:rPr>
        <w:t xml:space="preserve">ого зафиксированного отклонения. При </w:t>
      </w:r>
      <w:r w:rsidR="00C054A7" w:rsidRPr="00675CA2">
        <w:rPr>
          <w:rFonts w:ascii="GHEA Grapalat" w:hAnsi="GHEA Grapalat"/>
        </w:rPr>
        <w:t>этом:</w:t>
      </w:r>
    </w:p>
    <w:p w14:paraId="25B4CE63" w14:textId="77777777"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а. отклонением считается </w:t>
      </w:r>
      <w:r w:rsidR="00CE3C86" w:rsidRPr="00675CA2">
        <w:rPr>
          <w:rFonts w:ascii="GHEA Grapalat" w:hAnsi="GHEA Grapalat"/>
        </w:rPr>
        <w:t>вы</w:t>
      </w:r>
      <w:r w:rsidRPr="00675CA2">
        <w:rPr>
          <w:rFonts w:ascii="GHEA Grapalat" w:hAnsi="GHEA Grapalat"/>
        </w:rPr>
        <w:t>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14:paraId="245E758C" w14:textId="77777777" w:rsidR="00BF30C1" w:rsidRPr="00675CA2" w:rsidRDefault="00BF30C1" w:rsidP="00C054A7">
      <w:pPr>
        <w:widowControl w:val="0"/>
        <w:spacing w:after="160" w:line="360" w:lineRule="auto"/>
        <w:ind w:firstLine="708"/>
        <w:jc w:val="both"/>
        <w:rPr>
          <w:rFonts w:ascii="GHEA Grapalat" w:hAnsi="GHEA Grapalat"/>
        </w:rPr>
      </w:pPr>
      <w:r w:rsidRPr="00675CA2">
        <w:rPr>
          <w:rFonts w:ascii="GHEA Grapalat" w:hAnsi="GHEA Grapalat"/>
        </w:rPr>
        <w:t xml:space="preserve">б. </w:t>
      </w:r>
      <w:r w:rsidR="00097FDB" w:rsidRPr="00675CA2">
        <w:rPr>
          <w:rFonts w:ascii="GHEA Grapalat" w:hAnsi="GHEA Grapalat"/>
        </w:rPr>
        <w:t>потер</w:t>
      </w:r>
      <w:r w:rsidR="00CE3C86" w:rsidRPr="00675CA2">
        <w:rPr>
          <w:rFonts w:ascii="GHEA Grapalat" w:hAnsi="GHEA Grapalat"/>
        </w:rPr>
        <w:t>ями</w:t>
      </w:r>
      <w:r w:rsidRPr="00675CA2">
        <w:rPr>
          <w:rFonts w:ascii="GHEA Grapalat" w:hAnsi="GHEA Grapalat"/>
        </w:rPr>
        <w:t xml:space="preserve"> считаются такие проектные отклонения, которые приводят к изменению фактически выполненных работ (</w:t>
      </w:r>
      <w:r w:rsidR="00CE3C86" w:rsidRPr="00675CA2">
        <w:rPr>
          <w:rFonts w:ascii="GHEA Grapalat" w:hAnsi="GHEA Grapalat"/>
        </w:rPr>
        <w:t>разрушению</w:t>
      </w:r>
      <w:r w:rsidRPr="00675CA2">
        <w:rPr>
          <w:rFonts w:ascii="GHEA Grapalat" w:hAnsi="GHEA Grapalat"/>
        </w:rPr>
        <w:t xml:space="preserve">, реконструкции и т.д.) и </w:t>
      </w:r>
      <w:r w:rsidR="00157ECC" w:rsidRPr="00675CA2">
        <w:rPr>
          <w:rFonts w:ascii="GHEA Grapalat" w:hAnsi="GHEA Grapalat"/>
        </w:rPr>
        <w:t xml:space="preserve">к </w:t>
      </w:r>
      <w:r w:rsidRPr="00675CA2">
        <w:rPr>
          <w:rFonts w:ascii="GHEA Grapalat" w:hAnsi="GHEA Grapalat"/>
        </w:rPr>
        <w:t>выполнению дополнительных работ, а размер штрафа равен пятидесяти процентам стоимости фактически выполненных работ, приведшим к потере</w:t>
      </w:r>
      <w:r w:rsidR="00CF6889">
        <w:rPr>
          <w:rStyle w:val="af6"/>
          <w:rFonts w:ascii="GHEA Grapalat" w:hAnsi="GHEA Grapalat"/>
        </w:rPr>
        <w:footnoteReference w:customMarkFollows="1" w:id="16"/>
        <w:t>16</w:t>
      </w:r>
      <w:r w:rsidRPr="00675CA2">
        <w:rPr>
          <w:rFonts w:ascii="GHEA Grapalat" w:hAnsi="GHEA Grapalat"/>
        </w:rPr>
        <w:t>.</w:t>
      </w:r>
      <w:r w:rsidR="003F1048" w:rsidRPr="00675CA2">
        <w:rPr>
          <w:rFonts w:ascii="GHEA Grapalat" w:hAnsi="GHEA Grapalat"/>
          <w:lang w:val="hy-AM"/>
        </w:rPr>
        <w:t xml:space="preserve"> </w:t>
      </w:r>
      <w:r w:rsidRPr="00675CA2">
        <w:rPr>
          <w:rFonts w:ascii="GHEA Grapalat" w:hAnsi="GHEA Grapalat"/>
        </w:rPr>
        <w:t xml:space="preserve"> </w:t>
      </w:r>
    </w:p>
    <w:p w14:paraId="56D03D92" w14:textId="77777777"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3. ПОРЯДОК СДАЧИ И ПРИЕМКИ УСЛУГИ</w:t>
      </w:r>
    </w:p>
    <w:p w14:paraId="0DD6EF58"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lastRenderedPageBreak/>
        <w:t>3.1.</w:t>
      </w:r>
      <w:r>
        <w:rPr>
          <w:rFonts w:ascii="GHEA Grapalat" w:hAnsi="GHEA Grapalat"/>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r w:rsidR="009962D6" w:rsidRPr="009962D6">
        <w:rPr>
          <w:rFonts w:ascii="GHEA Grapalat" w:hAnsi="GHEA Grapalat"/>
          <w:vertAlign w:val="superscript"/>
        </w:rPr>
        <w:t>16.1</w:t>
      </w:r>
    </w:p>
    <w:p w14:paraId="09A8CCA0"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_______ экземпляр акта сдачи-приемки (Приложение № 3). </w:t>
      </w:r>
    </w:p>
    <w:p w14:paraId="2BBEDECF"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54766604"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14:paraId="5D3497D8"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14:paraId="45B224FE" w14:textId="77777777" w:rsidR="00184C37" w:rsidRDefault="00184C37" w:rsidP="00184C37">
      <w:pPr>
        <w:widowControl w:val="0"/>
        <w:tabs>
          <w:tab w:val="left" w:pos="1134"/>
        </w:tabs>
        <w:spacing w:after="160" w:line="360" w:lineRule="auto"/>
        <w:ind w:firstLine="567"/>
        <w:jc w:val="both"/>
        <w:rPr>
          <w:rFonts w:ascii="GHEA Grapalat" w:hAnsi="GHEA Grapalat" w:cs="Sylfaen"/>
        </w:rPr>
      </w:pPr>
      <w:r>
        <w:rPr>
          <w:rFonts w:ascii="GHEA Grapalat" w:hAnsi="GHEA Grapalat"/>
        </w:rPr>
        <w:t>3.3.</w:t>
      </w:r>
      <w:r>
        <w:rPr>
          <w:rFonts w:ascii="GHEA Grapalat" w:hAnsi="GHEA Grapalat"/>
        </w:rPr>
        <w:tab/>
        <w:t>Заказчик в течение _____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14:paraId="5E41F0D9" w14:textId="77777777" w:rsidR="00184C37" w:rsidRPr="008F582C" w:rsidRDefault="00184C37" w:rsidP="00184C37">
      <w:pPr>
        <w:widowControl w:val="0"/>
        <w:spacing w:after="160" w:line="336" w:lineRule="auto"/>
        <w:ind w:firstLine="720"/>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14:paraId="22C1A71A" w14:textId="77777777" w:rsidR="0034272D" w:rsidRDefault="0034272D" w:rsidP="003B2F27">
      <w:pPr>
        <w:widowControl w:val="0"/>
        <w:spacing w:after="160" w:line="336" w:lineRule="auto"/>
        <w:jc w:val="center"/>
        <w:rPr>
          <w:rFonts w:ascii="GHEA Grapalat" w:hAnsi="GHEA Grapalat"/>
          <w:b/>
        </w:rPr>
      </w:pPr>
    </w:p>
    <w:p w14:paraId="7A3443FE" w14:textId="77777777" w:rsidR="003B2F27" w:rsidRPr="00AD29CE" w:rsidRDefault="003B2F27" w:rsidP="003B2F27">
      <w:pPr>
        <w:widowControl w:val="0"/>
        <w:spacing w:after="160" w:line="336" w:lineRule="auto"/>
        <w:jc w:val="center"/>
        <w:rPr>
          <w:rFonts w:ascii="GHEA Grapalat" w:hAnsi="GHEA Grapalat" w:cs="Sylfaen"/>
          <w:b/>
        </w:rPr>
      </w:pPr>
      <w:r w:rsidRPr="00AD29CE">
        <w:rPr>
          <w:rFonts w:ascii="GHEA Grapalat" w:hAnsi="GHEA Grapalat"/>
          <w:b/>
        </w:rPr>
        <w:lastRenderedPageBreak/>
        <w:t>4. ЦЕНА ДОГОВОРА</w:t>
      </w:r>
    </w:p>
    <w:p w14:paraId="42216647" w14:textId="77777777" w:rsidR="003B2F27" w:rsidRPr="00D04EA3" w:rsidRDefault="003B2F27" w:rsidP="003B2F27">
      <w:pPr>
        <w:widowControl w:val="0"/>
        <w:tabs>
          <w:tab w:val="left" w:pos="1134"/>
        </w:tabs>
        <w:spacing w:after="160" w:line="336" w:lineRule="auto"/>
        <w:ind w:firstLine="567"/>
        <w:jc w:val="both"/>
        <w:rPr>
          <w:rFonts w:ascii="GHEA Grapalat" w:hAnsi="GHEA Grapalat" w:cs="Sylfaen"/>
        </w:rPr>
      </w:pPr>
      <w:r w:rsidRPr="00AD29CE">
        <w:rPr>
          <w:rFonts w:ascii="GHEA Grapalat" w:hAnsi="GHEA Grapalat"/>
        </w:rPr>
        <w:t>4.1.</w:t>
      </w:r>
      <w:r w:rsidRPr="00D04EA3">
        <w:rPr>
          <w:rFonts w:ascii="GHEA Grapalat" w:hAnsi="GHEA Grapalat"/>
        </w:rPr>
        <w:tab/>
      </w:r>
      <w:r w:rsidRPr="00AD29CE">
        <w:rPr>
          <w:rFonts w:ascii="GHEA Grapalat" w:hAnsi="GHEA Grapalat"/>
        </w:rPr>
        <w:t>Цена подлежащей предоставлению Исполнителем услуги по настоящем</w:t>
      </w:r>
      <w:r>
        <w:rPr>
          <w:rFonts w:ascii="GHEA Grapalat" w:hAnsi="GHEA Grapalat"/>
        </w:rPr>
        <w:t>у договору составляет __</w:t>
      </w:r>
      <w:r w:rsidRPr="00AD29CE">
        <w:rPr>
          <w:rFonts w:ascii="GHEA Grapalat" w:hAnsi="GHEA Grapalat"/>
        </w:rPr>
        <w:t>__ (____п</w:t>
      </w:r>
      <w:r>
        <w:rPr>
          <w:rFonts w:ascii="GHEA Grapalat" w:hAnsi="GHEA Grapalat"/>
        </w:rPr>
        <w:t>рописью_________________________</w:t>
      </w:r>
      <w:r w:rsidRPr="00AD29CE">
        <w:rPr>
          <w:rFonts w:ascii="GHEA Grapalat" w:hAnsi="GHEA Grapalat"/>
        </w:rPr>
        <w:t>) драмов РА, включая НДС</w:t>
      </w:r>
      <w:r w:rsidR="00AD2CE2">
        <w:rPr>
          <w:rStyle w:val="af6"/>
          <w:rFonts w:ascii="GHEA Grapalat" w:hAnsi="GHEA Grapalat"/>
        </w:rPr>
        <w:footnoteReference w:customMarkFollows="1" w:id="17"/>
        <w:t>17</w:t>
      </w:r>
      <w:r>
        <w:rPr>
          <w:rFonts w:ascii="GHEA Grapalat" w:hAnsi="GHEA Grapalat"/>
        </w:rPr>
        <w:t>.</w:t>
      </w:r>
    </w:p>
    <w:p w14:paraId="165D8724" w14:textId="77777777" w:rsidR="003B2F27" w:rsidRPr="00AD29CE" w:rsidRDefault="003B2F27" w:rsidP="003B2F27">
      <w:pPr>
        <w:widowControl w:val="0"/>
        <w:spacing w:after="160" w:line="336" w:lineRule="auto"/>
        <w:ind w:firstLine="567"/>
        <w:jc w:val="both"/>
        <w:rPr>
          <w:rFonts w:ascii="GHEA Grapalat" w:hAnsi="GHEA Grapalat" w:cs="Sylfaen"/>
        </w:rPr>
      </w:pPr>
      <w:r w:rsidRPr="00AD29CE">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43BAB999" w14:textId="77777777" w:rsidR="003B2F27"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4.</w:t>
      </w:r>
      <w:r>
        <w:rPr>
          <w:rFonts w:ascii="GHEA Grapalat" w:hAnsi="GHEA Grapalat"/>
        </w:rPr>
        <w:t>2.</w:t>
      </w:r>
      <w:r>
        <w:rPr>
          <w:rFonts w:ascii="GHEA Grapalat" w:hAnsi="GHEA Grapalat"/>
        </w:rPr>
        <w:tab/>
      </w:r>
      <w:r w:rsidRPr="00A93A45">
        <w:rPr>
          <w:rFonts w:ascii="GHEA Grapalat" w:hAnsi="GHEA Grapalat"/>
        </w:rPr>
        <w:t>Заказчик платит за предоставленную ему услугу</w:t>
      </w:r>
      <w:r w:rsidR="00874744" w:rsidRPr="00A93A45">
        <w:rPr>
          <w:rFonts w:ascii="GHEA Grapalat" w:hAnsi="GHEA Grapalat"/>
        </w:rPr>
        <w:t>, в случае принятия в порядке, предусмотренном разделом 3 договора</w:t>
      </w:r>
      <w:r w:rsidR="00874744">
        <w:rPr>
          <w:rFonts w:ascii="GHEA Grapalat" w:hAnsi="GHEA Grapalat"/>
        </w:rPr>
        <w:t>,</w:t>
      </w:r>
      <w:r w:rsidRPr="00AD29CE">
        <w:rPr>
          <w:rFonts w:ascii="GHEA Grapalat" w:hAnsi="GHEA Grapalat"/>
        </w:rPr>
        <w:t xml:space="preserve">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1515B8">
        <w:rPr>
          <w:rFonts w:ascii="GHEA Grapalat" w:hAnsi="GHEA Grapalat"/>
        </w:rPr>
        <w:t>в течение месяцев</w:t>
      </w:r>
      <w:r w:rsidR="004E4B40" w:rsidRPr="009F3DC7">
        <w:rPr>
          <w:rFonts w:ascii="GHEA Grapalat" w:hAnsi="GHEA Grapalat"/>
        </w:rPr>
        <w:t>, предусмотренны</w:t>
      </w:r>
      <w:r w:rsidR="004E4B40">
        <w:rPr>
          <w:rFonts w:ascii="GHEA Grapalat" w:hAnsi="GHEA Grapalat"/>
        </w:rPr>
        <w:t>х</w:t>
      </w:r>
      <w:r w:rsidR="004E4B40" w:rsidRPr="009F3DC7">
        <w:rPr>
          <w:rFonts w:ascii="GHEA Grapalat" w:hAnsi="GHEA Grapalat"/>
        </w:rPr>
        <w:t xml:space="preserve"> графиком </w:t>
      </w:r>
      <w:r w:rsidRPr="00AD29CE">
        <w:rPr>
          <w:rFonts w:ascii="GHEA Grapalat" w:hAnsi="GHEA Grapalat"/>
        </w:rPr>
        <w:t>оплаты договора (Приложе</w:t>
      </w:r>
      <w:r w:rsidR="00603F00">
        <w:rPr>
          <w:rFonts w:ascii="GHEA Grapalat" w:hAnsi="GHEA Grapalat"/>
        </w:rPr>
        <w:t>ние № 2)</w:t>
      </w:r>
      <w:r w:rsidRPr="00AD29CE">
        <w:rPr>
          <w:rFonts w:ascii="GHEA Grapalat" w:hAnsi="GHEA Grapalat"/>
        </w:rPr>
        <w:t xml:space="preserve">, но не позднее чем до </w:t>
      </w:r>
      <w:r w:rsidR="00603F00">
        <w:rPr>
          <w:rFonts w:ascii="GHEA Grapalat" w:hAnsi="GHEA Grapalat"/>
        </w:rPr>
        <w:t xml:space="preserve">----ого </w:t>
      </w:r>
      <w:r w:rsidRPr="00AD29CE">
        <w:rPr>
          <w:rFonts w:ascii="GHEA Grapalat" w:hAnsi="GHEA Grapalat"/>
        </w:rPr>
        <w:t xml:space="preserve"> декабря данного года. </w:t>
      </w:r>
    </w:p>
    <w:p w14:paraId="6D6F01D0" w14:textId="77777777" w:rsidR="009B7BE7" w:rsidRPr="009B7BE7" w:rsidRDefault="009B7BE7" w:rsidP="003B2F27">
      <w:pPr>
        <w:widowControl w:val="0"/>
        <w:tabs>
          <w:tab w:val="left" w:pos="1134"/>
        </w:tabs>
        <w:spacing w:after="160" w:line="360" w:lineRule="auto"/>
        <w:ind w:firstLine="567"/>
        <w:jc w:val="both"/>
        <w:rPr>
          <w:rFonts w:ascii="GHEA Grapalat" w:hAnsi="GHEA Grapalat"/>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sidRPr="009B7BE7">
        <w:rPr>
          <w:rFonts w:ascii="GHEA Grapalat" w:hAnsi="GHEA Grapalat"/>
          <w:vertAlign w:val="superscript"/>
        </w:rPr>
        <w:t>18.1</w:t>
      </w:r>
      <w:r>
        <w:rPr>
          <w:rFonts w:ascii="GHEA Grapalat" w:hAnsi="GHEA Grapalat"/>
          <w:vertAlign w:val="superscript"/>
        </w:rPr>
        <w:t xml:space="preserve"> </w:t>
      </w:r>
      <w:r>
        <w:rPr>
          <w:rFonts w:ascii="GHEA Grapalat" w:hAnsi="GHEA Grapalat"/>
        </w:rPr>
        <w:t>.</w:t>
      </w:r>
    </w:p>
    <w:p w14:paraId="64C4917C" w14:textId="77777777" w:rsidR="003B2F27" w:rsidRPr="00AD29CE" w:rsidRDefault="003B2F27" w:rsidP="003B2F27">
      <w:pPr>
        <w:widowControl w:val="0"/>
        <w:spacing w:after="160" w:line="360" w:lineRule="auto"/>
        <w:jc w:val="center"/>
        <w:rPr>
          <w:rFonts w:ascii="GHEA Grapalat" w:hAnsi="GHEA Grapalat" w:cs="Sylfaen"/>
          <w:b/>
        </w:rPr>
      </w:pPr>
      <w:r w:rsidRPr="00AD29CE">
        <w:rPr>
          <w:rFonts w:ascii="GHEA Grapalat" w:hAnsi="GHEA Grapalat"/>
          <w:b/>
        </w:rPr>
        <w:t>5. ОТВЕТСТВЕННОСТЬ СТОРОН</w:t>
      </w:r>
    </w:p>
    <w:p w14:paraId="640E2B2B"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соблюдение требований договора к предоставлению услуги.</w:t>
      </w:r>
    </w:p>
    <w:p w14:paraId="0E9B0AC2"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lastRenderedPageBreak/>
        <w:t>5.</w:t>
      </w:r>
      <w:r>
        <w:rPr>
          <w:rFonts w:ascii="GHEA Grapalat" w:hAnsi="GHEA Grapalat"/>
        </w:rPr>
        <w:t>2.</w:t>
      </w:r>
      <w:r>
        <w:rPr>
          <w:rFonts w:ascii="GHEA Grapalat" w:hAnsi="GHEA Grapalat"/>
        </w:rPr>
        <w:tab/>
      </w:r>
      <w:r w:rsidRPr="00AD29CE">
        <w:rPr>
          <w:rFonts w:ascii="GHEA Grapalat" w:hAnsi="GHEA Grapalat"/>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3F087D">
        <w:rPr>
          <w:rStyle w:val="af6"/>
          <w:rFonts w:ascii="GHEA Grapalat" w:hAnsi="GHEA Grapalat"/>
        </w:rPr>
        <w:footnoteReference w:customMarkFollows="1" w:id="18"/>
        <w:t>20</w:t>
      </w:r>
      <w:r w:rsidRPr="00AD29CE">
        <w:rPr>
          <w:rFonts w:ascii="GHEA Grapalat" w:hAnsi="GHEA Grapalat"/>
        </w:rPr>
        <w:t>.</w:t>
      </w:r>
      <w:r w:rsidRPr="00B95DBE">
        <w:rPr>
          <w:rFonts w:ascii="GHEA Grapalat" w:hAnsi="GHEA Grapalat"/>
        </w:rPr>
        <w:t xml:space="preserve"> </w:t>
      </w:r>
      <w:r w:rsidRPr="006E41D4">
        <w:rPr>
          <w:rFonts w:ascii="GHEA Grapalat" w:hAnsi="GHEA Grapalat"/>
        </w:rPr>
        <w:t xml:space="preserve">При этом штраф рассчитывается также в случае предоставления услуги в срок, установленный настоящим договором, но в случае </w:t>
      </w:r>
      <w:r>
        <w:rPr>
          <w:rFonts w:ascii="GHEA Grapalat" w:hAnsi="GHEA Grapalat"/>
        </w:rPr>
        <w:t xml:space="preserve">их </w:t>
      </w:r>
      <w:r w:rsidRPr="006E41D4">
        <w:rPr>
          <w:rFonts w:ascii="GHEA Grapalat" w:hAnsi="GHEA Grapalat"/>
        </w:rPr>
        <w:t>непринятия заказчиком</w:t>
      </w:r>
      <w:r>
        <w:rPr>
          <w:rFonts w:ascii="GHEA Grapalat" w:hAnsi="GHEA Grapalat"/>
        </w:rPr>
        <w:t>.</w:t>
      </w:r>
    </w:p>
    <w:p w14:paraId="6CF86ACC"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3.</w:t>
      </w:r>
      <w:r>
        <w:rPr>
          <w:rFonts w:ascii="GHEA Grapalat" w:hAnsi="GHEA Grapalat"/>
        </w:rPr>
        <w:tab/>
      </w:r>
      <w:r w:rsidRPr="00AD29CE">
        <w:rPr>
          <w:rFonts w:ascii="GHEA Grapalat" w:hAnsi="GHEA Grapalat"/>
        </w:rPr>
        <w:t>В случае нарушения предусмотренного договором срока предоставления услуги с Исполнителя за каждый просроченный</w:t>
      </w:r>
      <w:r>
        <w:rPr>
          <w:rFonts w:ascii="GHEA Grapalat" w:hAnsi="GHEA Grapalat"/>
        </w:rPr>
        <w:t xml:space="preserve"> рабочий</w:t>
      </w:r>
      <w:r w:rsidRPr="00AD29CE">
        <w:rPr>
          <w:rFonts w:ascii="GHEA Grapalat" w:hAnsi="GHEA Grapalat"/>
        </w:rPr>
        <w:t xml:space="preserve"> день взимается пеня в размере 0,05 (ноль целых пять сотых) процента от цены подлежащей предоставлению, но непредоставленной услуги.</w:t>
      </w:r>
    </w:p>
    <w:p w14:paraId="11260867"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4.</w:t>
      </w:r>
      <w:r>
        <w:rPr>
          <w:rFonts w:ascii="GHEA Grapalat" w:hAnsi="GHEA Grapalat"/>
        </w:rPr>
        <w:tab/>
      </w:r>
      <w:r w:rsidRPr="00AD29CE">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7B1D074B" w14:textId="77777777"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5.</w:t>
      </w:r>
      <w:r>
        <w:rPr>
          <w:rFonts w:ascii="GHEA Grapalat" w:hAnsi="GHEA Grapalat"/>
        </w:rPr>
        <w:tab/>
      </w:r>
      <w:r w:rsidRPr="00AD29CE">
        <w:rPr>
          <w:rFonts w:ascii="GHEA Grapalat" w:hAnsi="GHEA Grapalat"/>
        </w:rPr>
        <w:t>За нарушение Заказчиком предусмотренного пунктом 4.2 договора срока, в отношении Заказчика за каждый просроченный</w:t>
      </w:r>
      <w:r>
        <w:rPr>
          <w:rFonts w:ascii="GHEA Grapalat" w:hAnsi="GHEA Grapalat"/>
        </w:rPr>
        <w:t xml:space="preserve"> рабочий</w:t>
      </w:r>
      <w:r w:rsidRPr="00AD29CE">
        <w:rPr>
          <w:rFonts w:ascii="GHEA Grapalat" w:hAnsi="GHEA Grapalat"/>
        </w:rPr>
        <w:t xml:space="preserve"> день исчисляется пеня в размере 0,05 (ноль целых пять сотых) процента от подлежащей уплате, но не </w:t>
      </w:r>
      <w:r w:rsidRPr="00AD29CE">
        <w:rPr>
          <w:rFonts w:ascii="GHEA Grapalat" w:hAnsi="GHEA Grapalat"/>
        </w:rPr>
        <w:lastRenderedPageBreak/>
        <w:t>уплаченной</w:t>
      </w:r>
      <w:r w:rsidR="0009452B">
        <w:rPr>
          <w:rFonts w:ascii="GHEA Grapalat" w:hAnsi="GHEA Grapalat"/>
        </w:rPr>
        <w:t xml:space="preserve"> </w:t>
      </w:r>
      <w:r w:rsidR="0009452B" w:rsidRPr="0009452B">
        <w:rPr>
          <w:rFonts w:ascii="GHEA Grapalat" w:hAnsi="GHEA Grapalat"/>
        </w:rPr>
        <w:t>в указанный срок</w:t>
      </w:r>
      <w:r w:rsidRPr="00AD29CE">
        <w:rPr>
          <w:rFonts w:ascii="GHEA Grapalat" w:hAnsi="GHEA Grapalat"/>
        </w:rPr>
        <w:t xml:space="preserve"> суммы.</w:t>
      </w:r>
      <w:r w:rsidR="00090647" w:rsidRPr="00090647">
        <w:rPr>
          <w:rFonts w:ascii="GHEA Grapalat" w:hAnsi="GHEA Grapalat"/>
          <w:vertAlign w:val="superscript"/>
        </w:rPr>
        <w:t>20.1</w:t>
      </w:r>
    </w:p>
    <w:p w14:paraId="23ADCB13" w14:textId="77777777" w:rsidR="003B2F27" w:rsidRPr="00844C3A"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5.</w:t>
      </w:r>
      <w:r>
        <w:rPr>
          <w:rFonts w:ascii="GHEA Grapalat" w:hAnsi="GHEA Grapalat"/>
        </w:rPr>
        <w:t>6.</w:t>
      </w:r>
      <w:r>
        <w:rPr>
          <w:rFonts w:ascii="GHEA Grapalat" w:hAnsi="GHEA Grapalat"/>
        </w:rPr>
        <w:tab/>
      </w:r>
      <w:r w:rsidRPr="00AD29CE">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5D545112" w14:textId="77777777" w:rsidR="003B2F27" w:rsidRPr="00AD29CE" w:rsidRDefault="003B2F27" w:rsidP="003B2F27">
      <w:pPr>
        <w:widowControl w:val="0"/>
        <w:tabs>
          <w:tab w:val="left" w:pos="1134"/>
        </w:tabs>
        <w:spacing w:after="160" w:line="360" w:lineRule="auto"/>
        <w:ind w:firstLine="567"/>
        <w:jc w:val="both"/>
        <w:rPr>
          <w:rFonts w:ascii="GHEA Grapalat" w:hAnsi="GHEA Grapalat" w:cs="Sylfaen"/>
        </w:rPr>
      </w:pPr>
      <w:r w:rsidRPr="00AD29CE">
        <w:rPr>
          <w:rFonts w:ascii="GHEA Grapalat" w:hAnsi="GHEA Grapalat"/>
        </w:rPr>
        <w:t>5.</w:t>
      </w:r>
      <w:r>
        <w:rPr>
          <w:rFonts w:ascii="GHEA Grapalat" w:hAnsi="GHEA Grapalat"/>
        </w:rPr>
        <w:t>7.</w:t>
      </w:r>
      <w:r>
        <w:rPr>
          <w:rFonts w:ascii="GHEA Grapalat" w:hAnsi="GHEA Grapalat"/>
        </w:rPr>
        <w:tab/>
      </w:r>
      <w:r w:rsidRPr="00AD29CE">
        <w:rPr>
          <w:rFonts w:ascii="GHEA Grapalat" w:hAnsi="GHEA Grapalat"/>
        </w:rPr>
        <w:t xml:space="preserve">Уплата пеней и (или) штрафов не освобождает стороны от </w:t>
      </w:r>
      <w:r w:rsidR="00B778A5" w:rsidRPr="00395B34">
        <w:rPr>
          <w:rFonts w:ascii="GHEA Grapalat" w:hAnsi="GHEA Grapalat"/>
        </w:rPr>
        <w:t>полностью и надлежащим образом в соответствии с требованиями, установленными договором</w:t>
      </w:r>
      <w:r w:rsidR="00B778A5">
        <w:rPr>
          <w:rFonts w:ascii="GHEA Grapalat" w:hAnsi="GHEA Grapalat"/>
        </w:rPr>
        <w:t xml:space="preserve"> </w:t>
      </w:r>
      <w:r w:rsidRPr="00AD29CE">
        <w:rPr>
          <w:rFonts w:ascii="GHEA Grapalat" w:hAnsi="GHEA Grapalat"/>
        </w:rPr>
        <w:t>исполнения своих договорных обязательств.</w:t>
      </w:r>
    </w:p>
    <w:p w14:paraId="06B71016" w14:textId="77777777" w:rsidR="003B2F27" w:rsidRPr="00AD29CE" w:rsidRDefault="003B2F27" w:rsidP="003B2F27">
      <w:pPr>
        <w:widowControl w:val="0"/>
        <w:spacing w:after="160" w:line="360" w:lineRule="auto"/>
        <w:ind w:firstLine="720"/>
        <w:jc w:val="center"/>
        <w:rPr>
          <w:rFonts w:ascii="GHEA Grapalat" w:hAnsi="GHEA Grapalat" w:cs="Sylfaen"/>
        </w:rPr>
      </w:pPr>
    </w:p>
    <w:p w14:paraId="37F0C8BA" w14:textId="77777777"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6. ДЕЙСТВИЕ НЕПРЕОДОЛИМОЙ СИЛЫ (ФОРС-МАЖОР)</w:t>
      </w:r>
    </w:p>
    <w:p w14:paraId="2B514BE8" w14:textId="77777777"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68D9CFEE" w14:textId="77777777" w:rsidR="0043443E" w:rsidRPr="00E661BE" w:rsidRDefault="0043443E" w:rsidP="00810966">
      <w:pPr>
        <w:jc w:val="center"/>
        <w:rPr>
          <w:rFonts w:ascii="GHEA Grapalat" w:hAnsi="GHEA Grapalat"/>
          <w:b/>
        </w:rPr>
      </w:pPr>
    </w:p>
    <w:p w14:paraId="070AD6B3" w14:textId="77777777" w:rsidR="003B2F27" w:rsidRPr="00E661BE" w:rsidRDefault="003B2F27" w:rsidP="00810966">
      <w:pPr>
        <w:jc w:val="center"/>
        <w:rPr>
          <w:rFonts w:ascii="GHEA Grapalat" w:hAnsi="GHEA Grapalat"/>
          <w:b/>
        </w:rPr>
      </w:pPr>
      <w:r w:rsidRPr="00AD29CE">
        <w:rPr>
          <w:rFonts w:ascii="GHEA Grapalat" w:hAnsi="GHEA Grapalat"/>
          <w:b/>
        </w:rPr>
        <w:t>7. ИНЫЕ УСЛОВИЯ</w:t>
      </w:r>
    </w:p>
    <w:p w14:paraId="45DB4075" w14:textId="77777777" w:rsidR="0043443E" w:rsidRPr="00E661BE" w:rsidRDefault="0043443E" w:rsidP="00810966">
      <w:pPr>
        <w:jc w:val="center"/>
        <w:rPr>
          <w:rFonts w:ascii="GHEA Grapalat" w:hAnsi="GHEA Grapalat" w:cs="Sylfaen"/>
          <w:b/>
        </w:rPr>
      </w:pPr>
    </w:p>
    <w:p w14:paraId="0744A186"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1.</w:t>
      </w:r>
      <w:r>
        <w:rPr>
          <w:rFonts w:ascii="GHEA Grapalat" w:hAnsi="GHEA Grapalat"/>
        </w:rPr>
        <w:tab/>
      </w:r>
      <w:r w:rsidRPr="00844C3A">
        <w:rPr>
          <w:rFonts w:ascii="GHEA Grapalat" w:hAnsi="GHEA Grapalat"/>
          <w:spacing w:val="-6"/>
        </w:rPr>
        <w:t xml:space="preserve">Договор вступает в силу с момента его подписания сторонами и действует до выполнения в полном объеме принятых </w:t>
      </w:r>
      <w:r w:rsidRPr="00844C3A">
        <w:rPr>
          <w:rFonts w:ascii="GHEA Grapalat" w:hAnsi="GHEA Grapalat"/>
          <w:spacing w:val="-6"/>
        </w:rPr>
        <w:lastRenderedPageBreak/>
        <w:t>сторонами по Договору обязательств.</w:t>
      </w:r>
      <w:r w:rsidRPr="00AD29CE">
        <w:rPr>
          <w:rFonts w:ascii="GHEA Grapalat" w:hAnsi="GHEA Grapalat"/>
        </w:rPr>
        <w:t xml:space="preserve"> </w:t>
      </w:r>
    </w:p>
    <w:p w14:paraId="6EF53D10" w14:textId="77777777" w:rsidR="003B2F27" w:rsidRPr="00AD29CE" w:rsidRDefault="003B2F27" w:rsidP="003B2F27">
      <w:pPr>
        <w:widowControl w:val="0"/>
        <w:spacing w:after="160" w:line="360" w:lineRule="auto"/>
        <w:ind w:firstLine="709"/>
        <w:jc w:val="both"/>
        <w:rPr>
          <w:rFonts w:ascii="GHEA Grapalat" w:hAnsi="GHEA Grapalat" w:cs="Sylfaen"/>
        </w:rPr>
      </w:pPr>
      <w:r w:rsidRPr="00AD29CE">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4517F5">
        <w:rPr>
          <w:rStyle w:val="af6"/>
          <w:rFonts w:ascii="GHEA Grapalat" w:hAnsi="GHEA Grapalat" w:cs="Sylfaen"/>
        </w:rPr>
        <w:footnoteReference w:customMarkFollows="1" w:id="19"/>
        <w:t>21</w:t>
      </w:r>
    </w:p>
    <w:p w14:paraId="51346F2B"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2.</w:t>
      </w:r>
      <w:r>
        <w:rPr>
          <w:rFonts w:ascii="GHEA Grapalat" w:hAnsi="GHEA Grapalat"/>
        </w:rPr>
        <w:tab/>
      </w:r>
      <w:r w:rsidRPr="00AD29CE">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6399B53D" w14:textId="77777777" w:rsidR="003B2F27" w:rsidRPr="00844C3A" w:rsidRDefault="003B2F27" w:rsidP="003B2F27">
      <w:pPr>
        <w:widowControl w:val="0"/>
        <w:tabs>
          <w:tab w:val="left" w:pos="1134"/>
        </w:tabs>
        <w:spacing w:after="160" w:line="360" w:lineRule="auto"/>
        <w:ind w:firstLine="567"/>
        <w:jc w:val="both"/>
        <w:rPr>
          <w:rFonts w:ascii="GHEA Grapalat" w:hAnsi="GHEA Grapalat"/>
          <w:spacing w:val="-4"/>
        </w:rPr>
      </w:pPr>
      <w:r w:rsidRPr="00AD29CE">
        <w:rPr>
          <w:rFonts w:ascii="GHEA Grapalat" w:hAnsi="GHEA Grapalat"/>
        </w:rPr>
        <w:t>7.</w:t>
      </w:r>
      <w:r>
        <w:rPr>
          <w:rFonts w:ascii="GHEA Grapalat" w:hAnsi="GHEA Grapalat"/>
        </w:rPr>
        <w:t>3.</w:t>
      </w:r>
      <w:r>
        <w:rPr>
          <w:rFonts w:ascii="GHEA Grapalat" w:hAnsi="GHEA Grapalat"/>
        </w:rPr>
        <w:tab/>
      </w:r>
      <w:r w:rsidRPr="00844C3A">
        <w:rPr>
          <w:rFonts w:ascii="GHEA Grapalat" w:hAnsi="GHEA Grapalat"/>
          <w:spacing w:val="-4"/>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1ACABF3A" w14:textId="77777777" w:rsidR="003B2F27" w:rsidRPr="00AD29CE" w:rsidRDefault="003B2F27" w:rsidP="003B2F27">
      <w:pPr>
        <w:widowControl w:val="0"/>
        <w:tabs>
          <w:tab w:val="left" w:pos="1134"/>
        </w:tabs>
        <w:spacing w:after="160" w:line="336" w:lineRule="auto"/>
        <w:ind w:firstLine="567"/>
        <w:jc w:val="both"/>
        <w:rPr>
          <w:rFonts w:ascii="GHEA Grapalat" w:hAnsi="GHEA Grapalat" w:cs="Sylfaen"/>
        </w:rPr>
      </w:pPr>
      <w:r w:rsidRPr="00844C3A">
        <w:rPr>
          <w:rFonts w:ascii="GHEA Grapalat" w:hAnsi="GHEA Grapalat"/>
          <w:spacing w:val="-6"/>
        </w:rPr>
        <w:t>7.</w:t>
      </w:r>
      <w:r>
        <w:rPr>
          <w:rFonts w:ascii="GHEA Grapalat" w:hAnsi="GHEA Grapalat"/>
        </w:rPr>
        <w:t>4.</w:t>
      </w:r>
      <w:r>
        <w:rPr>
          <w:rFonts w:ascii="GHEA Grapalat" w:hAnsi="GHEA Grapalat"/>
        </w:rPr>
        <w:tab/>
      </w:r>
      <w:r w:rsidRPr="00AD29CE">
        <w:rPr>
          <w:rFonts w:ascii="GHEA Grapalat" w:hAnsi="GHEA Grapalat"/>
        </w:rPr>
        <w:t>Споры в связи с договором подлежат рассмотрению в судах Республики Армения.</w:t>
      </w:r>
    </w:p>
    <w:p w14:paraId="6F16D448"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lastRenderedPageBreak/>
        <w:t>7.</w:t>
      </w:r>
      <w:r>
        <w:rPr>
          <w:rFonts w:ascii="GHEA Grapalat" w:hAnsi="GHEA Grapalat"/>
        </w:rPr>
        <w:t>5.</w:t>
      </w:r>
      <w:r>
        <w:rPr>
          <w:rFonts w:ascii="GHEA Grapalat" w:hAnsi="GHEA Grapalat"/>
        </w:rPr>
        <w:tab/>
      </w:r>
      <w:r w:rsidRPr="00AD29CE">
        <w:rPr>
          <w:rFonts w:ascii="GHEA Grapalat" w:hAnsi="GHEA Grapalat"/>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59DAC18B"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383FE736" w14:textId="77777777" w:rsidR="003B2F27" w:rsidRPr="00AD29CE" w:rsidRDefault="003B2F27" w:rsidP="003B2F27">
      <w:pPr>
        <w:widowControl w:val="0"/>
        <w:tabs>
          <w:tab w:val="left" w:pos="1134"/>
        </w:tabs>
        <w:spacing w:after="160" w:line="336" w:lineRule="auto"/>
        <w:ind w:firstLine="567"/>
        <w:jc w:val="both"/>
        <w:rPr>
          <w:rFonts w:ascii="GHEA Grapalat" w:hAnsi="GHEA Grapalat" w:cs="Times Armenian"/>
        </w:rPr>
      </w:pPr>
      <w:r w:rsidRPr="00AD29CE">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0695C3CF"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6.</w:t>
      </w:r>
      <w:r>
        <w:rPr>
          <w:rFonts w:ascii="GHEA Grapalat" w:hAnsi="GHEA Grapalat"/>
        </w:rPr>
        <w:tab/>
      </w:r>
      <w:r w:rsidRPr="00AD29CE">
        <w:rPr>
          <w:rFonts w:ascii="GHEA Grapalat" w:hAnsi="GHEA Grapalat"/>
        </w:rPr>
        <w:t>Если договор осуществляется посредством заключения агентского договора:</w:t>
      </w:r>
    </w:p>
    <w:p w14:paraId="3A8590BA"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1)</w:t>
      </w:r>
      <w:r>
        <w:rPr>
          <w:rFonts w:ascii="GHEA Grapalat" w:hAnsi="GHEA Grapalat"/>
        </w:rPr>
        <w:tab/>
      </w:r>
      <w:r w:rsidRPr="00AD29CE">
        <w:rPr>
          <w:rFonts w:ascii="GHEA Grapalat" w:hAnsi="GHEA Grapalat"/>
        </w:rPr>
        <w:t>Исполнитель несет ответственность за неисполнение или ненадлежащее исполнение обязательств агента;</w:t>
      </w:r>
    </w:p>
    <w:p w14:paraId="310DEFB6"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Pr>
          <w:rFonts w:ascii="GHEA Grapalat" w:hAnsi="GHEA Grapalat"/>
        </w:rPr>
        <w:t>2)</w:t>
      </w:r>
      <w:r>
        <w:rPr>
          <w:rFonts w:ascii="GHEA Grapalat" w:hAnsi="GHEA Grapalat"/>
        </w:rPr>
        <w:tab/>
      </w:r>
      <w:r w:rsidRPr="00AD29CE">
        <w:rPr>
          <w:rFonts w:ascii="GHEA Grapalat" w:hAnsi="GHEA Grapalat"/>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67ECE">
        <w:rPr>
          <w:rStyle w:val="af6"/>
          <w:rFonts w:ascii="GHEA Grapalat" w:hAnsi="GHEA Grapalat"/>
        </w:rPr>
        <w:footnoteReference w:customMarkFollows="1" w:id="20"/>
        <w:t>22</w:t>
      </w:r>
      <w:r w:rsidRPr="00AD29CE">
        <w:rPr>
          <w:rFonts w:ascii="GHEA Grapalat" w:hAnsi="GHEA Grapalat"/>
        </w:rPr>
        <w:t>.</w:t>
      </w:r>
    </w:p>
    <w:p w14:paraId="7EB1DF2C" w14:textId="77777777" w:rsidR="003B2F27" w:rsidRPr="00AD29CE" w:rsidRDefault="003B2F27" w:rsidP="003B2F27">
      <w:pPr>
        <w:widowControl w:val="0"/>
        <w:tabs>
          <w:tab w:val="left" w:pos="1134"/>
        </w:tabs>
        <w:spacing w:after="160" w:line="336" w:lineRule="auto"/>
        <w:ind w:firstLine="567"/>
        <w:jc w:val="both"/>
        <w:rPr>
          <w:rFonts w:ascii="GHEA Grapalat" w:hAnsi="GHEA Grapalat"/>
        </w:rPr>
      </w:pPr>
      <w:r w:rsidRPr="00AD29CE">
        <w:rPr>
          <w:rFonts w:ascii="GHEA Grapalat" w:hAnsi="GHEA Grapalat"/>
        </w:rPr>
        <w:t>7.</w:t>
      </w:r>
      <w:r>
        <w:rPr>
          <w:rFonts w:ascii="GHEA Grapalat" w:hAnsi="GHEA Grapalat"/>
        </w:rPr>
        <w:t>7.</w:t>
      </w:r>
      <w:r>
        <w:rPr>
          <w:rFonts w:ascii="GHEA Grapalat" w:hAnsi="GHEA Grapalat"/>
        </w:rPr>
        <w:tab/>
      </w:r>
      <w:r w:rsidRPr="00AD29CE">
        <w:rPr>
          <w:rFonts w:ascii="GHEA Grapalat" w:hAnsi="GHEA Grapalat"/>
        </w:rPr>
        <w:t xml:space="preserve">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w:t>
      </w:r>
      <w:r w:rsidRPr="00AD29CE">
        <w:rPr>
          <w:rFonts w:ascii="GHEA Grapalat" w:hAnsi="GHEA Grapalat"/>
        </w:rPr>
        <w:lastRenderedPageBreak/>
        <w:t>договором меры ответственности</w:t>
      </w:r>
      <w:r w:rsidR="00F67ECE">
        <w:rPr>
          <w:rStyle w:val="af6"/>
          <w:rFonts w:ascii="GHEA Grapalat" w:hAnsi="GHEA Grapalat"/>
        </w:rPr>
        <w:footnoteReference w:customMarkFollows="1" w:id="21"/>
        <w:t>23</w:t>
      </w:r>
      <w:r w:rsidRPr="00AD29CE">
        <w:rPr>
          <w:rFonts w:ascii="GHEA Grapalat" w:hAnsi="GHEA Grapalat"/>
        </w:rPr>
        <w:t>.</w:t>
      </w:r>
    </w:p>
    <w:p w14:paraId="08CB94D2" w14:textId="77777777" w:rsidR="003B2F27" w:rsidRPr="00AD29CE" w:rsidRDefault="003B2F27" w:rsidP="003B2F27">
      <w:pPr>
        <w:widowControl w:val="0"/>
        <w:tabs>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8.</w:t>
      </w:r>
      <w:r>
        <w:rPr>
          <w:rFonts w:ascii="GHEA Grapalat" w:hAnsi="GHEA Grapalat"/>
        </w:rPr>
        <w:tab/>
      </w:r>
      <w:r w:rsidRPr="00AD29CE">
        <w:rPr>
          <w:rFonts w:ascii="GHEA Grapalat" w:hAnsi="GHEA Grapalat"/>
        </w:rPr>
        <w:t xml:space="preserve">При наличии </w:t>
      </w:r>
      <w:r w:rsidR="00FD7E3A">
        <w:rPr>
          <w:rFonts w:ascii="GHEA Grapalat" w:hAnsi="GHEA Grapalat"/>
        </w:rPr>
        <w:t xml:space="preserve">письменного </w:t>
      </w:r>
      <w:r w:rsidRPr="00AD29CE">
        <w:rPr>
          <w:rFonts w:ascii="GHEA Grapalat" w:hAnsi="GHEA Grapalat"/>
        </w:rPr>
        <w:t xml:space="preserve">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w:t>
      </w:r>
      <w:r w:rsidR="00E03EEB">
        <w:rPr>
          <w:rFonts w:ascii="GHEA Grapalat" w:hAnsi="GHEA Grapalat"/>
        </w:rPr>
        <w:t xml:space="preserve">оказании </w:t>
      </w:r>
      <w:r w:rsidRPr="00AD29CE">
        <w:rPr>
          <w:rFonts w:ascii="GHEA Grapalat" w:hAnsi="GHEA Grapalat"/>
        </w:rPr>
        <w:t>услуг</w:t>
      </w:r>
      <w:r w:rsidR="00E03EEB">
        <w:rPr>
          <w:rFonts w:ascii="GHEA Grapalat" w:hAnsi="GHEA Grapalat"/>
        </w:rPr>
        <w:t>и</w:t>
      </w:r>
      <w:r>
        <w:rPr>
          <w:rFonts w:ascii="GHEA Grapalat" w:hAnsi="GHEA Grapalat"/>
        </w:rPr>
        <w:t xml:space="preserve">, </w:t>
      </w:r>
      <w:r w:rsidRPr="005124C0">
        <w:rPr>
          <w:rFonts w:ascii="GHEA Grapalat" w:hAnsi="GHEA Grapalat"/>
        </w:rPr>
        <w:t xml:space="preserve">а </w:t>
      </w:r>
      <w:r w:rsidR="00E03EEB">
        <w:rPr>
          <w:rFonts w:ascii="GHEA Grapalat" w:hAnsi="GHEA Grapalat"/>
        </w:rPr>
        <w:t>письменное</w:t>
      </w:r>
      <w:r w:rsidR="00E03EEB" w:rsidRPr="005124C0">
        <w:rPr>
          <w:rFonts w:ascii="GHEA Grapalat" w:hAnsi="GHEA Grapalat"/>
        </w:rPr>
        <w:t xml:space="preserve"> </w:t>
      </w:r>
      <w:r w:rsidRPr="005124C0">
        <w:rPr>
          <w:rFonts w:ascii="GHEA Grapalat" w:hAnsi="GHEA Grapalat"/>
        </w:rPr>
        <w:t xml:space="preserve">предложение </w:t>
      </w:r>
      <w:r>
        <w:rPr>
          <w:rFonts w:ascii="GHEA Grapalat" w:hAnsi="GHEA Grapalat"/>
        </w:rPr>
        <w:t>Исполнителя</w:t>
      </w:r>
      <w:r w:rsidRPr="005124C0">
        <w:rPr>
          <w:rFonts w:ascii="GHEA Grapalat" w:hAnsi="GHEA Grapalat"/>
        </w:rPr>
        <w:t xml:space="preserve"> </w:t>
      </w:r>
      <w:r>
        <w:rPr>
          <w:rFonts w:ascii="GHEA Grapalat" w:hAnsi="GHEA Grapalat"/>
        </w:rPr>
        <w:t xml:space="preserve">было </w:t>
      </w:r>
      <w:r w:rsidRPr="005124C0">
        <w:rPr>
          <w:rFonts w:ascii="GHEA Grapalat" w:hAnsi="GHEA Grapalat"/>
        </w:rPr>
        <w:t xml:space="preserve">представлено не позднее </w:t>
      </w:r>
      <w:r w:rsidR="00E03EEB">
        <w:rPr>
          <w:rFonts w:ascii="GHEA Grapalat" w:hAnsi="GHEA Grapalat"/>
        </w:rPr>
        <w:t>7-и</w:t>
      </w:r>
      <w:r w:rsidRPr="005124C0">
        <w:rPr>
          <w:rFonts w:ascii="GHEA Grapalat" w:hAnsi="GHEA Grapalat"/>
        </w:rPr>
        <w:t xml:space="preserve"> календарных дней до истечения срока, изначально установленного договором для </w:t>
      </w:r>
      <w:r>
        <w:rPr>
          <w:rFonts w:ascii="GHEA Grapalat" w:hAnsi="GHEA Grapalat"/>
        </w:rPr>
        <w:t>предоставления услуг</w:t>
      </w:r>
      <w:r w:rsidRPr="001640C5">
        <w:rPr>
          <w:rFonts w:ascii="GHEA Grapalat" w:hAnsi="GHEA Grapalat"/>
        </w:rPr>
        <w:t>.</w:t>
      </w:r>
      <w:r w:rsidRPr="00AD29CE">
        <w:rPr>
          <w:rFonts w:ascii="GHEA Grapalat" w:hAnsi="GHEA Grapalat"/>
        </w:rPr>
        <w:t xml:space="preserve">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0518FD41" w14:textId="77777777" w:rsidR="003B2F27" w:rsidRPr="00AD29CE" w:rsidRDefault="003B2F27" w:rsidP="003B2F27">
      <w:pPr>
        <w:widowControl w:val="0"/>
        <w:tabs>
          <w:tab w:val="left" w:pos="720"/>
          <w:tab w:val="left" w:pos="1134"/>
        </w:tabs>
        <w:spacing w:after="160" w:line="360" w:lineRule="auto"/>
        <w:ind w:firstLine="567"/>
        <w:jc w:val="both"/>
        <w:rPr>
          <w:rFonts w:ascii="GHEA Grapalat" w:hAnsi="GHEA Grapalat"/>
        </w:rPr>
      </w:pPr>
      <w:r w:rsidRPr="00AD29CE">
        <w:rPr>
          <w:rFonts w:ascii="GHEA Grapalat" w:hAnsi="GHEA Grapalat"/>
        </w:rPr>
        <w:t>7.</w:t>
      </w:r>
      <w:r>
        <w:rPr>
          <w:rFonts w:ascii="GHEA Grapalat" w:hAnsi="GHEA Grapalat"/>
        </w:rPr>
        <w:t>9.</w:t>
      </w:r>
      <w:r>
        <w:rPr>
          <w:rFonts w:ascii="GHEA Grapalat" w:hAnsi="GHEA Grapalat"/>
        </w:rPr>
        <w:tab/>
      </w:r>
      <w:r w:rsidRPr="00AD29CE">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2AB86C99" w14:textId="77777777" w:rsidR="003B2F27" w:rsidRPr="00AD29CE" w:rsidRDefault="003B2F27" w:rsidP="003B2F27">
      <w:pPr>
        <w:widowControl w:val="0"/>
        <w:spacing w:after="160" w:line="360" w:lineRule="auto"/>
        <w:ind w:firstLine="567"/>
        <w:jc w:val="both"/>
        <w:rPr>
          <w:rFonts w:ascii="GHEA Grapalat" w:hAnsi="GHEA Grapalat"/>
        </w:rPr>
      </w:pPr>
      <w:r w:rsidRPr="00AD29CE">
        <w:rPr>
          <w:rFonts w:ascii="GHEA Grapalat" w:hAnsi="GHEA Grapalat"/>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w:t>
      </w:r>
      <w:r w:rsidR="00E40BD1">
        <w:rPr>
          <w:rFonts w:ascii="GHEA Grapalat" w:hAnsi="GHEA Grapalat"/>
        </w:rPr>
        <w:t>рамок</w:t>
      </w:r>
      <w:r w:rsidRPr="00AD29CE">
        <w:rPr>
          <w:rFonts w:ascii="GHEA Grapalat" w:hAnsi="GHEA Grapalat"/>
        </w:rPr>
        <w:t xml:space="preserve">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002AF617" w14:textId="77777777"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0.</w:t>
      </w:r>
      <w:r>
        <w:rPr>
          <w:rFonts w:ascii="GHEA Grapalat" w:hAnsi="GHEA Grapalat"/>
        </w:rPr>
        <w:tab/>
      </w:r>
      <w:r w:rsidRPr="00AD29CE">
        <w:rPr>
          <w:rFonts w:ascii="GHEA Grapalat" w:hAnsi="GHEA Grapalat"/>
        </w:rPr>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w:t>
      </w:r>
      <w:r w:rsidRPr="00AD29CE">
        <w:rPr>
          <w:rFonts w:ascii="GHEA Grapalat" w:hAnsi="GHEA Grapalat"/>
        </w:rPr>
        <w:lastRenderedPageBreak/>
        <w:t xml:space="preserve">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0B2F6EEE" w14:textId="77777777" w:rsidR="00076092" w:rsidRDefault="003B2F27" w:rsidP="00076092">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Pr>
          <w:rFonts w:ascii="GHEA Grapalat" w:hAnsi="GHEA Grapalat"/>
        </w:rPr>
        <w:t>1.</w:t>
      </w:r>
      <w:r>
        <w:rPr>
          <w:rFonts w:ascii="GHEA Grapalat" w:hAnsi="GHEA Grapalat"/>
        </w:rPr>
        <w:tab/>
      </w:r>
      <w:r w:rsidRPr="00AD29CE">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076092">
        <w:rPr>
          <w:rFonts w:ascii="GHEA Grapalat" w:hAnsi="GHEA Grapalat"/>
        </w:rPr>
        <w:t xml:space="preserve"> В день публикации в бюллетене уведомления о полном или частичном одностороннем расторжении договора </w:t>
      </w:r>
      <w:r w:rsidR="00AB7D82">
        <w:rPr>
          <w:rFonts w:ascii="GHEA Grapalat" w:hAnsi="GHEA Grapalat"/>
        </w:rPr>
        <w:t>Заказчик</w:t>
      </w:r>
      <w:r w:rsidR="00076092" w:rsidRPr="00076092">
        <w:rPr>
          <w:rFonts w:ascii="GHEA Grapalat" w:hAnsi="GHEA Grapalat"/>
        </w:rPr>
        <w:t xml:space="preserve"> высылает его также на электронную почту </w:t>
      </w:r>
      <w:r w:rsidR="00AB7D82" w:rsidRPr="00AD29CE">
        <w:rPr>
          <w:rFonts w:ascii="GHEA Grapalat" w:hAnsi="GHEA Grapalat"/>
        </w:rPr>
        <w:t>Исполнител</w:t>
      </w:r>
      <w:r w:rsidR="00AB7D82">
        <w:rPr>
          <w:rFonts w:ascii="GHEA Grapalat" w:hAnsi="GHEA Grapalat"/>
        </w:rPr>
        <w:t>я</w:t>
      </w:r>
      <w:r w:rsidR="00076092" w:rsidRPr="00076092">
        <w:rPr>
          <w:rFonts w:ascii="GHEA Grapalat" w:hAnsi="GHEA Grapalat"/>
        </w:rPr>
        <w:t>.</w:t>
      </w:r>
    </w:p>
    <w:p w14:paraId="192558E0" w14:textId="77777777" w:rsidR="004E1FC9" w:rsidRPr="00076092" w:rsidRDefault="004E1FC9" w:rsidP="004E1FC9">
      <w:pPr>
        <w:widowControl w:val="0"/>
        <w:tabs>
          <w:tab w:val="left" w:pos="1276"/>
        </w:tabs>
        <w:spacing w:after="160" w:line="360" w:lineRule="auto"/>
        <w:ind w:firstLine="567"/>
        <w:jc w:val="both"/>
        <w:rPr>
          <w:rFonts w:ascii="GHEA Grapalat" w:hAnsi="GHEA Grapalat"/>
        </w:rPr>
      </w:pPr>
      <w:r>
        <w:rPr>
          <w:rFonts w:ascii="GHEA Grapalat" w:hAnsi="GHEA Grapalat"/>
        </w:rPr>
        <w:t xml:space="preserve">7.12. </w:t>
      </w:r>
      <w:r>
        <w:rPr>
          <w:rStyle w:val="ezkurwreuab5ozgtqnkl"/>
          <w:rFonts w:ascii="GHEA Grapalat" w:hAnsi="GHEA Grapalat"/>
        </w:rPr>
        <w:t>Исполнитель</w:t>
      </w:r>
      <w:r w:rsidRPr="00B40E38">
        <w:rPr>
          <w:rFonts w:ascii="GHEA Grapalat" w:hAnsi="GHEA Grapalat"/>
        </w:rPr>
        <w:t xml:space="preserve"> </w:t>
      </w:r>
      <w:r w:rsidRPr="00B40E38">
        <w:rPr>
          <w:rStyle w:val="ezkurwreuab5ozgtqnkl"/>
          <w:rFonts w:ascii="GHEA Grapalat" w:hAnsi="GHEA Grapalat"/>
        </w:rPr>
        <w:t>имеет право</w:t>
      </w:r>
      <w:r w:rsidRPr="00B40E38">
        <w:rPr>
          <w:rFonts w:ascii="GHEA Grapalat" w:hAnsi="GHEA Grapalat"/>
        </w:rPr>
        <w:t xml:space="preserve"> </w:t>
      </w:r>
      <w:r w:rsidRPr="00B40E38">
        <w:rPr>
          <w:rStyle w:val="ezkurwreuab5ozgtqnkl"/>
          <w:rFonts w:ascii="GHEA Grapalat" w:hAnsi="GHEA Grapalat"/>
        </w:rPr>
        <w:t xml:space="preserve">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w:t>
      </w:r>
      <w:r w:rsidRPr="009A510B">
        <w:rPr>
          <w:rStyle w:val="ezkurwreuab5ozgtqnkl"/>
          <w:rFonts w:ascii="GHEA Grapalat" w:hAnsi="GHEA Grapalat"/>
        </w:rPr>
        <w:t>о закупке</w:t>
      </w:r>
      <w:r w:rsidRPr="00B40E38">
        <w:rPr>
          <w:rStyle w:val="ezkurwreuab5ozgtqnkl"/>
          <w:rFonts w:ascii="GHEA Grapalat" w:hAnsi="GHEA Grapalat"/>
        </w:rPr>
        <w:t>, на основании договора финансирования (факторинга) в обмен на уступку требования</w:t>
      </w:r>
      <w:r w:rsidRPr="00B40E38">
        <w:rPr>
          <w:rFonts w:ascii="GHEA Grapalat" w:hAnsi="GHEA Grapalat"/>
        </w:rPr>
        <w:t xml:space="preserve"> </w:t>
      </w:r>
      <w:r w:rsidRPr="00B40E38">
        <w:rPr>
          <w:rStyle w:val="ezkurwreuab5ozgtqnkl"/>
          <w:rFonts w:ascii="GHEA Grapalat" w:hAnsi="GHEA Grapalat"/>
        </w:rPr>
        <w:t xml:space="preserve">(далее-договор факторинга). </w:t>
      </w:r>
      <w:r>
        <w:rPr>
          <w:rStyle w:val="ezkurwreuab5ozgtqnkl"/>
          <w:rFonts w:ascii="GHEA Grapalat" w:hAnsi="GHEA Grapalat"/>
        </w:rPr>
        <w:t xml:space="preserve">В </w:t>
      </w:r>
      <w:r>
        <w:rPr>
          <w:rFonts w:ascii="GHEA Grapalat" w:hAnsi="GHEA Grapalat"/>
        </w:rPr>
        <w:t>д</w:t>
      </w:r>
      <w:r w:rsidRPr="009A510B">
        <w:rPr>
          <w:rFonts w:ascii="GHEA Grapalat" w:hAnsi="GHEA Grapalat"/>
        </w:rPr>
        <w:t>оговор</w:t>
      </w:r>
      <w:r>
        <w:rPr>
          <w:rFonts w:ascii="GHEA Grapalat" w:hAnsi="GHEA Grapalat"/>
        </w:rPr>
        <w:t>е</w:t>
      </w:r>
      <w:r w:rsidRPr="009A510B">
        <w:rPr>
          <w:rFonts w:ascii="GHEA Grapalat" w:hAnsi="GHEA Grapalat"/>
        </w:rPr>
        <w:t xml:space="preserve"> факторинга долж</w:t>
      </w:r>
      <w:r>
        <w:rPr>
          <w:rFonts w:ascii="GHEA Grapalat" w:hAnsi="GHEA Grapalat"/>
        </w:rPr>
        <w:t>но быть</w:t>
      </w:r>
      <w:r w:rsidRPr="009A510B">
        <w:rPr>
          <w:rFonts w:ascii="GHEA Grapalat" w:hAnsi="GHEA Grapalat"/>
        </w:rPr>
        <w:t xml:space="preserve"> предусм</w:t>
      </w:r>
      <w:r>
        <w:rPr>
          <w:rFonts w:ascii="GHEA Grapalat" w:hAnsi="GHEA Grapalat"/>
        </w:rPr>
        <w:t>о</w:t>
      </w:r>
      <w:r w:rsidRPr="009A510B">
        <w:rPr>
          <w:rFonts w:ascii="GHEA Grapalat" w:hAnsi="GHEA Grapalat"/>
        </w:rPr>
        <w:t>тр</w:t>
      </w:r>
      <w:r>
        <w:rPr>
          <w:rFonts w:ascii="GHEA Grapalat" w:hAnsi="GHEA Grapalat"/>
        </w:rPr>
        <w:t>ено</w:t>
      </w:r>
      <w:r w:rsidRPr="009A510B">
        <w:rPr>
          <w:rFonts w:ascii="GHEA Grapalat" w:hAnsi="GHEA Grapalat"/>
        </w:rPr>
        <w:t>, что</w:t>
      </w:r>
      <w:r>
        <w:rPr>
          <w:rFonts w:ascii="GHEA Grapalat" w:hAnsi="GHEA Grapalat"/>
        </w:rPr>
        <w:t>:</w:t>
      </w:r>
      <w:r w:rsidRPr="009A510B">
        <w:rPr>
          <w:rFonts w:ascii="GHEA Grapalat" w:hAnsi="GHEA Grapalat"/>
        </w:rPr>
        <w:t xml:space="preserve"> финансовый агент соглашается с тем, что при наличии оснований, предусмотренных договором,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при осуществлении платежей обеспечи</w:t>
      </w:r>
      <w:r>
        <w:rPr>
          <w:rStyle w:val="ezkurwreuab5ozgtqnkl"/>
          <w:rFonts w:ascii="GHEA Grapalat" w:hAnsi="GHEA Grapalat"/>
        </w:rPr>
        <w:t>вает</w:t>
      </w:r>
      <w:r w:rsidRPr="00B43171">
        <w:rPr>
          <w:rStyle w:val="ezkurwreuab5ozgtqnkl"/>
          <w:rFonts w:ascii="GHEA Grapalat" w:hAnsi="GHEA Grapalat"/>
        </w:rPr>
        <w:t xml:space="preserve"> расчет и зачет штрафов и пеней </w:t>
      </w:r>
      <w:r>
        <w:rPr>
          <w:rFonts w:ascii="GHEA Grapalat" w:hAnsi="GHEA Grapalat"/>
          <w:color w:val="000000" w:themeColor="text1"/>
        </w:rPr>
        <w:t>Исполнителю</w:t>
      </w:r>
      <w:r w:rsidRPr="00B43171">
        <w:rPr>
          <w:rFonts w:ascii="GHEA Grapalat" w:hAnsi="GHEA Grapalat"/>
        </w:rPr>
        <w:t xml:space="preserve"> </w:t>
      </w:r>
      <w:r w:rsidRPr="00B43171">
        <w:rPr>
          <w:rStyle w:val="ezkurwreuab5ozgtqnkl"/>
          <w:rFonts w:ascii="GHEA Grapalat" w:hAnsi="GHEA Grapalat"/>
        </w:rPr>
        <w:t>с суммами, подлежащими уплате, независимо от</w:t>
      </w:r>
      <w:r w:rsidRPr="00B43171">
        <w:rPr>
          <w:rFonts w:ascii="GHEA Grapalat" w:hAnsi="GHEA Grapalat"/>
        </w:rPr>
        <w:t xml:space="preserve"> </w:t>
      </w:r>
      <w:r w:rsidRPr="00B43171">
        <w:rPr>
          <w:rStyle w:val="ezkurwreuab5ozgtqnkl"/>
          <w:rFonts w:ascii="GHEA Grapalat" w:hAnsi="GHEA Grapalat"/>
        </w:rPr>
        <w:t>того,</w:t>
      </w:r>
      <w:r w:rsidRPr="00B43171">
        <w:rPr>
          <w:rFonts w:ascii="GHEA Grapalat" w:hAnsi="GHEA Grapalat"/>
        </w:rPr>
        <w:t xml:space="preserve"> </w:t>
      </w:r>
      <w:r w:rsidRPr="00B43171">
        <w:rPr>
          <w:rStyle w:val="ezkurwreuab5ozgtqnkl"/>
          <w:rFonts w:ascii="GHEA Grapalat" w:hAnsi="GHEA Grapalat"/>
        </w:rPr>
        <w:t>было ли</w:t>
      </w:r>
      <w:r w:rsidRPr="00B43171">
        <w:rPr>
          <w:rFonts w:ascii="GHEA Grapalat" w:hAnsi="GHEA Grapalat"/>
        </w:rPr>
        <w:t xml:space="preserve"> </w:t>
      </w:r>
      <w:r w:rsidRPr="00B43171">
        <w:rPr>
          <w:rStyle w:val="ezkurwreuab5ozgtqnkl"/>
          <w:rFonts w:ascii="GHEA Grapalat" w:hAnsi="GHEA Grapalat"/>
        </w:rPr>
        <w:t>уступлено требование</w:t>
      </w:r>
      <w:r w:rsidRPr="009A510B">
        <w:rPr>
          <w:rStyle w:val="ezkurwreuab5ozgtqnkl"/>
          <w:rFonts w:ascii="GHEA Grapalat" w:hAnsi="GHEA Grapalat"/>
          <w:lang w:val="hy-AM"/>
        </w:rPr>
        <w:t xml:space="preserve">. </w:t>
      </w:r>
      <w:r w:rsidRPr="009A510B">
        <w:rPr>
          <w:rStyle w:val="ezkurwreuab5ozgtqnkl"/>
          <w:rFonts w:ascii="GHEA Grapalat" w:hAnsi="GHEA Grapalat"/>
        </w:rPr>
        <w:t>П</w:t>
      </w:r>
      <w:r w:rsidRPr="00B43171">
        <w:rPr>
          <w:rStyle w:val="ezkurwreuab5ozgtqnkl"/>
          <w:rFonts w:ascii="GHEA Grapalat" w:hAnsi="GHEA Grapalat"/>
        </w:rPr>
        <w:t>ри</w:t>
      </w:r>
      <w:r w:rsidRPr="00B43171">
        <w:rPr>
          <w:rFonts w:ascii="GHEA Grapalat" w:hAnsi="GHEA Grapalat"/>
        </w:rPr>
        <w:t xml:space="preserve"> </w:t>
      </w:r>
      <w:r w:rsidRPr="00B43171">
        <w:rPr>
          <w:rStyle w:val="ezkurwreuab5ozgtqnkl"/>
          <w:rFonts w:ascii="GHEA Grapalat" w:hAnsi="GHEA Grapalat"/>
        </w:rPr>
        <w:t xml:space="preserve">этом, в случае получения письменного уведомления об уступке требования на основании договора факторинга (Приложение </w:t>
      </w:r>
      <w:r w:rsidRPr="009A510B">
        <w:rPr>
          <w:rStyle w:val="ezkurwreuab5ozgtqnkl"/>
          <w:rFonts w:ascii="GHEA Grapalat" w:hAnsi="GHEA Grapalat"/>
        </w:rPr>
        <w:t>N</w:t>
      </w:r>
      <w:r w:rsidRPr="00B43171">
        <w:rPr>
          <w:rStyle w:val="ezkurwreuab5ozgtqnkl"/>
          <w:rFonts w:ascii="GHEA Grapalat" w:hAnsi="GHEA Grapalat"/>
        </w:rPr>
        <w:t xml:space="preserve"> </w:t>
      </w:r>
      <w:r>
        <w:rPr>
          <w:rStyle w:val="ezkurwreuab5ozgtqnkl"/>
          <w:rFonts w:ascii="GHEA Grapalat" w:hAnsi="GHEA Grapalat"/>
        </w:rPr>
        <w:t>4</w:t>
      </w:r>
      <w:r w:rsidRPr="00B43171">
        <w:rPr>
          <w:rStyle w:val="ezkurwreuab5ozgtqnkl"/>
          <w:rFonts w:ascii="GHEA Grapalat" w:hAnsi="GHEA Grapalat"/>
        </w:rPr>
        <w:t xml:space="preserve">)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 xml:space="preserve">производит платеж, установленный договором, </w:t>
      </w:r>
      <w:r w:rsidRPr="00B43171">
        <w:rPr>
          <w:rStyle w:val="ezkurwreuab5ozgtqnkl"/>
          <w:rFonts w:ascii="GHEA Grapalat" w:hAnsi="GHEA Grapalat"/>
        </w:rPr>
        <w:lastRenderedPageBreak/>
        <w:t>финансовому</w:t>
      </w:r>
      <w:r w:rsidRPr="00B43171">
        <w:rPr>
          <w:rFonts w:ascii="GHEA Grapalat" w:hAnsi="GHEA Grapalat"/>
        </w:rPr>
        <w:t xml:space="preserve"> </w:t>
      </w:r>
      <w:r w:rsidRPr="00B43171">
        <w:rPr>
          <w:rStyle w:val="ezkurwreuab5ozgtqnkl"/>
          <w:rFonts w:ascii="GHEA Grapalat" w:hAnsi="GHEA Grapalat"/>
        </w:rPr>
        <w:t>агенту, если</w:t>
      </w:r>
      <w:r w:rsidRPr="00B43171">
        <w:rPr>
          <w:rFonts w:ascii="GHEA Grapalat" w:hAnsi="GHEA Grapalat"/>
        </w:rPr>
        <w:t xml:space="preserve"> </w:t>
      </w:r>
      <w:r w:rsidRPr="00B43171">
        <w:rPr>
          <w:rStyle w:val="ezkurwreuab5ozgtqnkl"/>
          <w:rFonts w:ascii="GHEA Grapalat" w:hAnsi="GHEA Grapalat"/>
        </w:rPr>
        <w:t>уведомление</w:t>
      </w:r>
      <w:r w:rsidRPr="00B43171">
        <w:rPr>
          <w:rFonts w:ascii="GHEA Grapalat" w:hAnsi="GHEA Grapalat"/>
        </w:rPr>
        <w:t xml:space="preserve"> </w:t>
      </w:r>
      <w:r w:rsidRPr="00B43171">
        <w:rPr>
          <w:rStyle w:val="ezkurwreuab5ozgtqnkl"/>
          <w:rFonts w:ascii="GHEA Grapalat" w:hAnsi="GHEA Grapalat"/>
        </w:rPr>
        <w:t>было получено</w:t>
      </w:r>
      <w:r w:rsidRPr="00B43171">
        <w:rPr>
          <w:rFonts w:ascii="GHEA Grapalat" w:hAnsi="GHEA Grapalat"/>
        </w:rPr>
        <w:t xml:space="preserve"> </w:t>
      </w:r>
      <w:r w:rsidRPr="00B43171">
        <w:rPr>
          <w:rStyle w:val="ezkurwreuab5ozgtqnkl"/>
          <w:rFonts w:ascii="GHEA Grapalat" w:hAnsi="GHEA Grapalat"/>
        </w:rPr>
        <w:t xml:space="preserve">в день, предшествующий дню внесения </w:t>
      </w:r>
      <w:r>
        <w:rPr>
          <w:rStyle w:val="ezkurwreuab5ozgtqnkl"/>
          <w:rFonts w:ascii="GHEA Grapalat" w:hAnsi="GHEA Grapalat"/>
        </w:rPr>
        <w:t>Заказчиком</w:t>
      </w:r>
      <w:r w:rsidRPr="00B43171">
        <w:rPr>
          <w:rStyle w:val="ezkurwreuab5ozgtqnkl"/>
          <w:rFonts w:ascii="GHEA Grapalat" w:hAnsi="GHEA Grapalat"/>
        </w:rPr>
        <w:t xml:space="preserve"> платежного поручения и копии протокола в казначейскую систему уполномоченного органа</w:t>
      </w:r>
    </w:p>
    <w:p w14:paraId="35BF5823" w14:textId="6ADCC222"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sidR="00C676D9">
        <w:rPr>
          <w:rFonts w:ascii="GHEA Grapalat" w:hAnsi="GHEA Grapalat"/>
        </w:rPr>
        <w:t>3</w:t>
      </w:r>
      <w:r>
        <w:rPr>
          <w:rFonts w:ascii="GHEA Grapalat" w:hAnsi="GHEA Grapalat"/>
        </w:rPr>
        <w:t>.</w:t>
      </w:r>
      <w:r>
        <w:rPr>
          <w:rFonts w:ascii="GHEA Grapalat" w:hAnsi="GHEA Grapalat"/>
        </w:rPr>
        <w:tab/>
      </w:r>
      <w:r w:rsidRPr="00AD29CE">
        <w:rPr>
          <w:rFonts w:ascii="GHEA Grapalat" w:hAnsi="GHEA Grapalat"/>
        </w:rPr>
        <w:t xml:space="preserve">Споры, возникшие в связи с настоящим Договором, разрешаются путем переговоров. В случае недостижения согласия споры разрешаются в </w:t>
      </w:r>
      <w:r w:rsidR="008A29BA">
        <w:rPr>
          <w:rFonts w:ascii="GHEA Grapalat" w:hAnsi="GHEA Grapalat"/>
        </w:rPr>
        <w:t>судебном порядке.</w:t>
      </w:r>
    </w:p>
    <w:p w14:paraId="08A4F6FF" w14:textId="3C2DDA12" w:rsidR="003B2F27" w:rsidRPr="00AD29CE" w:rsidRDefault="003B2F27" w:rsidP="003B2F27">
      <w:pPr>
        <w:widowControl w:val="0"/>
        <w:tabs>
          <w:tab w:val="left" w:pos="1276"/>
        </w:tabs>
        <w:spacing w:after="160" w:line="360" w:lineRule="auto"/>
        <w:ind w:firstLine="567"/>
        <w:jc w:val="both"/>
        <w:rPr>
          <w:rFonts w:ascii="GHEA Grapalat" w:hAnsi="GHEA Grapalat"/>
        </w:rPr>
      </w:pPr>
      <w:r w:rsidRPr="00AD29CE">
        <w:rPr>
          <w:rFonts w:ascii="GHEA Grapalat" w:hAnsi="GHEA Grapalat"/>
        </w:rPr>
        <w:t>7.1</w:t>
      </w:r>
      <w:r w:rsidR="00C676D9">
        <w:rPr>
          <w:rFonts w:ascii="GHEA Grapalat" w:hAnsi="GHEA Grapalat"/>
        </w:rPr>
        <w:t>4</w:t>
      </w:r>
      <w:r>
        <w:rPr>
          <w:rFonts w:ascii="GHEA Grapalat" w:hAnsi="GHEA Grapalat"/>
        </w:rPr>
        <w:t>.</w:t>
      </w:r>
      <w:r>
        <w:rPr>
          <w:rFonts w:ascii="GHEA Grapalat" w:hAnsi="GHEA Grapalat"/>
        </w:rPr>
        <w:tab/>
      </w:r>
      <w:r w:rsidRPr="00AD29CE">
        <w:rPr>
          <w:rFonts w:ascii="GHEA Grapalat" w:hAnsi="GHEA Grapalat"/>
        </w:rPr>
        <w:t xml:space="preserve">Настоящий Договор составлен на _____ страницах, заключается в двух экземплярах, имеющих равную юридическую </w:t>
      </w:r>
      <w:r w:rsidR="00C676D9">
        <w:rPr>
          <w:rFonts w:ascii="GHEA Grapalat" w:hAnsi="GHEA Grapalat"/>
        </w:rPr>
        <w:t>силу. Приложения № 1, № 2, № 3,</w:t>
      </w:r>
      <w:r w:rsidRPr="00AD29CE">
        <w:rPr>
          <w:rFonts w:ascii="GHEA Grapalat" w:hAnsi="GHEA Grapalat"/>
        </w:rPr>
        <w:t xml:space="preserve"> № 3.1</w:t>
      </w:r>
      <w:r w:rsidR="00C676D9">
        <w:rPr>
          <w:rFonts w:ascii="GHEA Grapalat" w:hAnsi="GHEA Grapalat"/>
        </w:rPr>
        <w:t xml:space="preserve"> и</w:t>
      </w:r>
      <w:r w:rsidRPr="00AD29CE">
        <w:rPr>
          <w:rFonts w:ascii="GHEA Grapalat" w:hAnsi="GHEA Grapalat"/>
        </w:rPr>
        <w:t xml:space="preserve"> </w:t>
      </w:r>
      <w:r w:rsidR="00C676D9" w:rsidRPr="00AD29CE">
        <w:rPr>
          <w:rFonts w:ascii="GHEA Grapalat" w:hAnsi="GHEA Grapalat"/>
        </w:rPr>
        <w:t xml:space="preserve">№ </w:t>
      </w:r>
      <w:r w:rsidR="00C676D9">
        <w:rPr>
          <w:rFonts w:ascii="GHEA Grapalat" w:hAnsi="GHEA Grapalat"/>
        </w:rPr>
        <w:t xml:space="preserve">4 </w:t>
      </w:r>
      <w:r w:rsidRPr="00AD29CE">
        <w:rPr>
          <w:rFonts w:ascii="GHEA Grapalat" w:hAnsi="GHEA Grapalat"/>
        </w:rPr>
        <w:t>к настоящему Договору считаются неотъемлемой частью договора, и каждой стороне предоставляется по одному экземпляру договора.</w:t>
      </w:r>
    </w:p>
    <w:p w14:paraId="3BA45959" w14:textId="062BA133" w:rsidR="003B2F27" w:rsidRPr="00AD29CE" w:rsidRDefault="003B2F27" w:rsidP="003B2F27">
      <w:pPr>
        <w:widowControl w:val="0"/>
        <w:tabs>
          <w:tab w:val="left" w:pos="1276"/>
        </w:tabs>
        <w:spacing w:after="160" w:line="360" w:lineRule="auto"/>
        <w:ind w:firstLine="567"/>
        <w:jc w:val="both"/>
        <w:rPr>
          <w:rFonts w:ascii="GHEA Grapalat" w:hAnsi="GHEA Grapalat"/>
          <w:bCs/>
        </w:rPr>
      </w:pPr>
      <w:r w:rsidRPr="00AD29CE">
        <w:rPr>
          <w:rFonts w:ascii="GHEA Grapalat" w:hAnsi="GHEA Grapalat"/>
        </w:rPr>
        <w:t>7.1</w:t>
      </w:r>
      <w:r w:rsidR="00C676D9">
        <w:rPr>
          <w:rFonts w:ascii="GHEA Grapalat" w:hAnsi="GHEA Grapalat"/>
        </w:rPr>
        <w:t>5</w:t>
      </w:r>
      <w:r>
        <w:rPr>
          <w:rFonts w:ascii="GHEA Grapalat" w:hAnsi="GHEA Grapalat"/>
        </w:rPr>
        <w:t>.</w:t>
      </w:r>
      <w:r>
        <w:rPr>
          <w:rFonts w:ascii="GHEA Grapalat" w:hAnsi="GHEA Grapalat"/>
        </w:rPr>
        <w:tab/>
      </w:r>
      <w:r w:rsidRPr="00AD29CE">
        <w:rPr>
          <w:rFonts w:ascii="GHEA Grapalat" w:hAnsi="GHEA Grapalat"/>
        </w:rPr>
        <w:t>В отношении настоящего Договора применяется право Республики Армения.</w:t>
      </w:r>
    </w:p>
    <w:p w14:paraId="64F4B77E" w14:textId="77777777" w:rsidR="003B2F27" w:rsidRPr="00AD29CE" w:rsidRDefault="003B2F27" w:rsidP="003B2F27">
      <w:pPr>
        <w:widowControl w:val="0"/>
        <w:spacing w:after="160" w:line="360" w:lineRule="auto"/>
        <w:rPr>
          <w:rFonts w:ascii="GHEA Grapalat" w:hAnsi="GHEA Grapalat"/>
        </w:rPr>
      </w:pPr>
    </w:p>
    <w:p w14:paraId="1B305ACE" w14:textId="77777777"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14:paraId="3B49BB49" w14:textId="77777777" w:rsidTr="005B7138">
        <w:trPr>
          <w:jc w:val="center"/>
        </w:trPr>
        <w:tc>
          <w:tcPr>
            <w:tcW w:w="4536" w:type="dxa"/>
          </w:tcPr>
          <w:p w14:paraId="2918583F" w14:textId="77777777"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14:paraId="25FE2056" w14:textId="77777777" w:rsidR="003B2F27" w:rsidRPr="00E40AC8" w:rsidRDefault="003B2F27" w:rsidP="005B7138">
            <w:pPr>
              <w:widowControl w:val="0"/>
              <w:jc w:val="center"/>
              <w:rPr>
                <w:rFonts w:ascii="GHEA Grapalat" w:hAnsi="GHEA Grapalat"/>
              </w:rPr>
            </w:pPr>
            <w:r w:rsidRPr="00E40AC8">
              <w:rPr>
                <w:rFonts w:ascii="GHEA Grapalat" w:hAnsi="GHEA Grapalat"/>
              </w:rPr>
              <w:t>____________________________</w:t>
            </w:r>
          </w:p>
          <w:p w14:paraId="212B469B"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1440671A" w14:textId="77777777" w:rsidR="003B2F27" w:rsidRDefault="003B2F27" w:rsidP="005B7138">
            <w:pPr>
              <w:widowControl w:val="0"/>
              <w:spacing w:after="160" w:line="360" w:lineRule="auto"/>
              <w:jc w:val="center"/>
              <w:rPr>
                <w:rFonts w:ascii="GHEA Grapalat" w:hAnsi="GHEA Grapalat"/>
                <w:lang w:val="en-US"/>
              </w:rPr>
            </w:pPr>
          </w:p>
          <w:p w14:paraId="05C00C2B" w14:textId="77777777"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c>
          <w:tcPr>
            <w:tcW w:w="4111" w:type="dxa"/>
          </w:tcPr>
          <w:p w14:paraId="339F782E" w14:textId="77777777"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ИСПОЛНИТЕЛ</w:t>
            </w:r>
            <w:r w:rsidRPr="00AD29CE">
              <w:rPr>
                <w:rFonts w:ascii="GHEA Grapalat" w:hAnsi="GHEA Grapalat"/>
                <w:b/>
              </w:rPr>
              <w:t>Ь</w:t>
            </w:r>
          </w:p>
          <w:p w14:paraId="07D25D26" w14:textId="77777777"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____________________________</w:t>
            </w:r>
          </w:p>
          <w:p w14:paraId="2C4C2584" w14:textId="77777777"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14:paraId="004800F7" w14:textId="77777777" w:rsidR="003B2F27" w:rsidRDefault="003B2F27" w:rsidP="005B7138">
            <w:pPr>
              <w:widowControl w:val="0"/>
              <w:spacing w:after="160" w:line="360" w:lineRule="auto"/>
              <w:jc w:val="center"/>
              <w:rPr>
                <w:rFonts w:ascii="GHEA Grapalat" w:hAnsi="GHEA Grapalat"/>
                <w:lang w:val="en-US"/>
              </w:rPr>
            </w:pPr>
          </w:p>
          <w:p w14:paraId="6559A632" w14:textId="77777777" w:rsidR="003B2F27" w:rsidRPr="00E40AC8" w:rsidRDefault="003B2F27" w:rsidP="005B7138">
            <w:pPr>
              <w:widowControl w:val="0"/>
              <w:spacing w:after="160" w:line="360" w:lineRule="auto"/>
              <w:jc w:val="center"/>
              <w:rPr>
                <w:rFonts w:ascii="GHEA Grapalat" w:hAnsi="GHEA Grapalat"/>
                <w:lang w:val="en-US"/>
              </w:rPr>
            </w:pPr>
            <w:r w:rsidRPr="00AD29CE">
              <w:rPr>
                <w:rFonts w:ascii="GHEA Grapalat" w:hAnsi="GHEA Grapalat"/>
              </w:rPr>
              <w:t>М. П.</w:t>
            </w:r>
          </w:p>
        </w:tc>
      </w:tr>
    </w:tbl>
    <w:p w14:paraId="16A2AFB2" w14:textId="77777777" w:rsidR="003B2F27" w:rsidRPr="00AD29CE" w:rsidRDefault="003B2F27" w:rsidP="003B2F27">
      <w:pPr>
        <w:widowControl w:val="0"/>
        <w:spacing w:after="160" w:line="360" w:lineRule="auto"/>
        <w:ind w:firstLine="709"/>
        <w:jc w:val="center"/>
        <w:rPr>
          <w:rFonts w:ascii="GHEA Grapalat" w:hAnsi="GHEA Grapalat"/>
          <w:b/>
        </w:rPr>
      </w:pPr>
    </w:p>
    <w:p w14:paraId="7A3B00C6" w14:textId="77777777" w:rsidR="003B2F27" w:rsidRPr="00AD29CE" w:rsidRDefault="003B2F27" w:rsidP="003B2F27">
      <w:pPr>
        <w:widowControl w:val="0"/>
        <w:spacing w:after="160" w:line="360" w:lineRule="auto"/>
        <w:ind w:firstLine="567"/>
        <w:jc w:val="both"/>
        <w:rPr>
          <w:rFonts w:ascii="GHEA Grapalat" w:hAnsi="GHEA Grapalat" w:cs="Sylfaen"/>
          <w:i/>
        </w:rPr>
      </w:pPr>
      <w:r w:rsidRPr="00AD29CE">
        <w:rPr>
          <w:rFonts w:ascii="GHEA Grapalat" w:hAnsi="GHEA Grapalat"/>
          <w:i/>
        </w:rPr>
        <w:lastRenderedPageBreak/>
        <w:t>В случае необходимости в договор могут быть включены не противоречащие законодательству Республики Армения положения.</w:t>
      </w:r>
    </w:p>
    <w:p w14:paraId="4499A636"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14:paraId="558A503D" w14:textId="77777777" w:rsidR="003B2F27" w:rsidRDefault="003B2F27" w:rsidP="003B2F27">
      <w:pPr>
        <w:rPr>
          <w:rFonts w:ascii="GHEA Grapalat" w:hAnsi="GHEA Grapalat"/>
        </w:rPr>
      </w:pPr>
      <w:r>
        <w:rPr>
          <w:rFonts w:ascii="GHEA Grapalat" w:hAnsi="GHEA Grapalat"/>
        </w:rPr>
        <w:br w:type="page"/>
      </w:r>
    </w:p>
    <w:p w14:paraId="595B6612" w14:textId="77777777" w:rsidR="000A6AC6" w:rsidRDefault="000A6AC6" w:rsidP="000A6AC6">
      <w:pPr>
        <w:widowControl w:val="0"/>
        <w:spacing w:after="160" w:line="360" w:lineRule="auto"/>
        <w:jc w:val="right"/>
        <w:rPr>
          <w:rFonts w:ascii="GHEA Grapalat" w:hAnsi="GHEA Grapalat"/>
          <w:i/>
        </w:rPr>
      </w:pPr>
      <w:r>
        <w:rPr>
          <w:rFonts w:ascii="GHEA Grapalat" w:hAnsi="GHEA Grapalat"/>
          <w:i/>
        </w:rPr>
        <w:lastRenderedPageBreak/>
        <w:t>Приложение № 1</w:t>
      </w:r>
    </w:p>
    <w:p w14:paraId="2267A7A4" w14:textId="77777777" w:rsidR="000A6AC6" w:rsidRDefault="000A6AC6" w:rsidP="000A6AC6">
      <w:pPr>
        <w:widowControl w:val="0"/>
        <w:spacing w:after="160" w:line="360" w:lineRule="auto"/>
        <w:jc w:val="right"/>
        <w:rPr>
          <w:rFonts w:ascii="GHEA Grapalat" w:hAnsi="GHEA Grapalat"/>
          <w:i/>
        </w:rPr>
      </w:pPr>
      <w:r>
        <w:rPr>
          <w:rFonts w:ascii="GHEA Grapalat" w:hAnsi="GHEA Grapalat"/>
          <w:i/>
        </w:rPr>
        <w:t xml:space="preserve">к Договору под кодом </w:t>
      </w:r>
      <w:r>
        <w:rPr>
          <w:rFonts w:ascii="GHEA Grapalat" w:hAnsi="GHEA Grapalat"/>
          <w:i/>
        </w:rPr>
        <w:br/>
        <w:t>заключенному "</w:t>
      </w:r>
      <w:r>
        <w:rPr>
          <w:rFonts w:ascii="GHEA Grapalat" w:hAnsi="GHEA Grapalat"/>
          <w:i/>
        </w:rPr>
        <w:tab/>
        <w:t>"</w:t>
      </w:r>
      <w:r>
        <w:rPr>
          <w:rFonts w:ascii="GHEA Grapalat" w:hAnsi="GHEA Grapalat"/>
          <w:i/>
        </w:rPr>
        <w:tab/>
        <w:t>20.</w:t>
      </w:r>
      <w:r>
        <w:rPr>
          <w:rFonts w:ascii="GHEA Grapalat" w:hAnsi="GHEA Grapalat"/>
          <w:i/>
        </w:rPr>
        <w:tab/>
        <w:t>г.</w:t>
      </w:r>
    </w:p>
    <w:p w14:paraId="7D971604" w14:textId="77777777" w:rsidR="000A6AC6" w:rsidRDefault="000A6AC6" w:rsidP="000A6AC6">
      <w:pPr>
        <w:widowControl w:val="0"/>
        <w:spacing w:after="160" w:line="360" w:lineRule="auto"/>
        <w:jc w:val="center"/>
        <w:rPr>
          <w:rFonts w:ascii="GHEA Grapalat" w:hAnsi="GHEA Grapalat"/>
        </w:rPr>
      </w:pPr>
      <w:r>
        <w:rPr>
          <w:rFonts w:ascii="GHEA Grapalat" w:hAnsi="GHEA Grapalat"/>
        </w:rPr>
        <w:t>ТЕХНИЧЕСКАЯ ХАРАКТЕРИСТИКА-ГРАФИК ЗАКУПКИ</w:t>
      </w:r>
      <w:r>
        <w:rPr>
          <w:rStyle w:val="af6"/>
          <w:rFonts w:ascii="GHEA Grapalat" w:hAnsi="GHEA Grapalat"/>
        </w:rPr>
        <w:footnoteReference w:customMarkFollows="1" w:id="22"/>
        <w:t>*</w:t>
      </w:r>
    </w:p>
    <w:p w14:paraId="283496AF" w14:textId="77777777" w:rsidR="000A6AC6" w:rsidRDefault="000A6AC6" w:rsidP="000A6AC6">
      <w:pPr>
        <w:widowControl w:val="0"/>
        <w:spacing w:after="160" w:line="360" w:lineRule="auto"/>
        <w:jc w:val="right"/>
        <w:rPr>
          <w:rFonts w:ascii="GHEA Grapalat" w:hAnsi="GHEA Grapalat"/>
        </w:rPr>
      </w:pPr>
      <w:r>
        <w:rPr>
          <w:rFonts w:ascii="GHEA Grapalat" w:hAnsi="GHEA Grapalat"/>
        </w:rPr>
        <w:t>драмов РА</w:t>
      </w:r>
    </w:p>
    <w:p w14:paraId="04857B8A" w14:textId="77777777" w:rsidR="000A6AC6" w:rsidRDefault="000A6AC6" w:rsidP="000A6AC6">
      <w:pPr>
        <w:jc w:val="right"/>
        <w:rPr>
          <w:rFonts w:ascii="GHEA Grapalat" w:hAnsi="GHEA Grapalat"/>
          <w:sz w:val="20"/>
          <w:szCs w:val="20"/>
        </w:rPr>
      </w:pPr>
    </w:p>
    <w:tbl>
      <w:tblPr>
        <w:tblW w:w="14727"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846"/>
        <w:gridCol w:w="4098"/>
        <w:gridCol w:w="1210"/>
        <w:gridCol w:w="1355"/>
        <w:gridCol w:w="1020"/>
        <w:gridCol w:w="1093"/>
        <w:gridCol w:w="2225"/>
      </w:tblGrid>
      <w:tr w:rsidR="000A6AC6" w14:paraId="46D43307" w14:textId="77777777" w:rsidTr="000A6AC6">
        <w:tc>
          <w:tcPr>
            <w:tcW w:w="14727" w:type="dxa"/>
            <w:gridSpan w:val="8"/>
            <w:tcBorders>
              <w:top w:val="single" w:sz="4" w:space="0" w:color="auto"/>
              <w:left w:val="single" w:sz="4" w:space="0" w:color="auto"/>
              <w:bottom w:val="single" w:sz="4" w:space="0" w:color="auto"/>
              <w:right w:val="single" w:sz="4" w:space="0" w:color="auto"/>
            </w:tcBorders>
            <w:hideMark/>
          </w:tcPr>
          <w:p w14:paraId="0FE106F2" w14:textId="77777777" w:rsidR="000A6AC6" w:rsidRDefault="000A6AC6">
            <w:pPr>
              <w:spacing w:line="256" w:lineRule="auto"/>
              <w:jc w:val="center"/>
              <w:rPr>
                <w:rFonts w:ascii="GHEA Grapalat" w:hAnsi="GHEA Grapalat"/>
                <w:kern w:val="2"/>
                <w:sz w:val="18"/>
                <w:szCs w:val="18"/>
                <w:lang w:val="en-US"/>
                <w14:ligatures w14:val="standardContextual"/>
              </w:rPr>
            </w:pPr>
            <w:r>
              <w:rPr>
                <w:rFonts w:ascii="GHEA Grapalat" w:hAnsi="GHEA Grapalat"/>
                <w:kern w:val="2"/>
                <w:sz w:val="20"/>
                <w14:ligatures w14:val="standardContextual"/>
              </w:rPr>
              <w:t>Услуги</w:t>
            </w:r>
          </w:p>
        </w:tc>
      </w:tr>
      <w:tr w:rsidR="000A6AC6" w14:paraId="66D21E85" w14:textId="77777777" w:rsidTr="000A6AC6">
        <w:trPr>
          <w:trHeight w:val="219"/>
        </w:trPr>
        <w:tc>
          <w:tcPr>
            <w:tcW w:w="1880" w:type="dxa"/>
            <w:vMerge w:val="restart"/>
            <w:tcBorders>
              <w:top w:val="single" w:sz="4" w:space="0" w:color="auto"/>
              <w:left w:val="single" w:sz="4" w:space="0" w:color="auto"/>
              <w:bottom w:val="single" w:sz="4" w:space="0" w:color="auto"/>
              <w:right w:val="single" w:sz="4" w:space="0" w:color="auto"/>
            </w:tcBorders>
            <w:vAlign w:val="center"/>
            <w:hideMark/>
          </w:tcPr>
          <w:p w14:paraId="55B66776" w14:textId="77777777" w:rsidR="000A6AC6" w:rsidRDefault="000A6AC6">
            <w:pPr>
              <w:spacing w:line="256" w:lineRule="auto"/>
              <w:jc w:val="center"/>
              <w:rPr>
                <w:rFonts w:ascii="GHEA Grapalat" w:hAnsi="GHEA Grapalat"/>
                <w:kern w:val="2"/>
                <w:sz w:val="18"/>
                <w:szCs w:val="18"/>
                <w14:ligatures w14:val="standardContextual"/>
              </w:rPr>
            </w:pPr>
            <w:r>
              <w:rPr>
                <w:rFonts w:ascii="GHEA Grapalat" w:hAnsi="GHEA Grapalat"/>
                <w:kern w:val="2"/>
                <w:sz w:val="20"/>
                <w14:ligatures w14:val="standardContextual"/>
              </w:rPr>
              <w:t>номер предусмотренного приглашением лота</w:t>
            </w:r>
          </w:p>
        </w:tc>
        <w:tc>
          <w:tcPr>
            <w:tcW w:w="1846" w:type="dxa"/>
            <w:vMerge w:val="restart"/>
            <w:tcBorders>
              <w:top w:val="single" w:sz="4" w:space="0" w:color="auto"/>
              <w:left w:val="single" w:sz="4" w:space="0" w:color="auto"/>
              <w:bottom w:val="single" w:sz="4" w:space="0" w:color="auto"/>
              <w:right w:val="single" w:sz="4" w:space="0" w:color="auto"/>
            </w:tcBorders>
            <w:vAlign w:val="center"/>
            <w:hideMark/>
          </w:tcPr>
          <w:p w14:paraId="51AC047D" w14:textId="77777777" w:rsidR="000A6AC6" w:rsidRDefault="000A6AC6">
            <w:pPr>
              <w:spacing w:line="256" w:lineRule="auto"/>
              <w:jc w:val="center"/>
              <w:rPr>
                <w:rFonts w:ascii="GHEA Grapalat" w:hAnsi="GHEA Grapalat"/>
                <w:kern w:val="2"/>
                <w:sz w:val="18"/>
                <w:szCs w:val="18"/>
                <w14:ligatures w14:val="standardContextual"/>
              </w:rPr>
            </w:pPr>
            <w:r>
              <w:rPr>
                <w:rFonts w:ascii="GHEA Grapalat" w:hAnsi="GHEA Grapalat"/>
                <w:kern w:val="2"/>
                <w:sz w:val="20"/>
                <w14:ligatures w14:val="standardContextual"/>
              </w:rPr>
              <w:t>промежуточный код, предусмотренный планом закупок по классификации ЕЗК (CPV)</w:t>
            </w:r>
          </w:p>
        </w:tc>
        <w:tc>
          <w:tcPr>
            <w:tcW w:w="4098" w:type="dxa"/>
            <w:vMerge w:val="restart"/>
            <w:tcBorders>
              <w:top w:val="single" w:sz="4" w:space="0" w:color="auto"/>
              <w:left w:val="single" w:sz="4" w:space="0" w:color="auto"/>
              <w:bottom w:val="single" w:sz="4" w:space="0" w:color="auto"/>
              <w:right w:val="single" w:sz="4" w:space="0" w:color="auto"/>
            </w:tcBorders>
            <w:vAlign w:val="center"/>
            <w:hideMark/>
          </w:tcPr>
          <w:p w14:paraId="4F351B75" w14:textId="77777777" w:rsidR="000A6AC6" w:rsidRDefault="000A6AC6">
            <w:pPr>
              <w:spacing w:line="256" w:lineRule="auto"/>
              <w:jc w:val="center"/>
              <w:rPr>
                <w:rFonts w:ascii="GHEA Grapalat" w:hAnsi="GHEA Grapalat"/>
                <w:kern w:val="2"/>
                <w:sz w:val="18"/>
                <w:szCs w:val="18"/>
                <w:lang w:val="en-US"/>
                <w14:ligatures w14:val="standardContextual"/>
              </w:rPr>
            </w:pPr>
            <w:r>
              <w:rPr>
                <w:rFonts w:ascii="GHEA Grapalat" w:hAnsi="GHEA Grapalat"/>
                <w:kern w:val="2"/>
                <w:sz w:val="20"/>
                <w14:ligatures w14:val="standardContextual"/>
              </w:rPr>
              <w:t>техническая характеристика</w:t>
            </w:r>
          </w:p>
        </w:tc>
        <w:tc>
          <w:tcPr>
            <w:tcW w:w="1210" w:type="dxa"/>
            <w:vMerge w:val="restart"/>
            <w:tcBorders>
              <w:top w:val="single" w:sz="4" w:space="0" w:color="auto"/>
              <w:left w:val="single" w:sz="4" w:space="0" w:color="auto"/>
              <w:bottom w:val="single" w:sz="4" w:space="0" w:color="auto"/>
              <w:right w:val="single" w:sz="4" w:space="0" w:color="auto"/>
            </w:tcBorders>
            <w:vAlign w:val="center"/>
            <w:hideMark/>
          </w:tcPr>
          <w:p w14:paraId="436B2E7F" w14:textId="77777777" w:rsidR="000A6AC6" w:rsidRDefault="000A6AC6">
            <w:pPr>
              <w:spacing w:line="256" w:lineRule="auto"/>
              <w:jc w:val="center"/>
              <w:rPr>
                <w:rFonts w:ascii="GHEA Grapalat" w:hAnsi="GHEA Grapalat"/>
                <w:kern w:val="2"/>
                <w:sz w:val="18"/>
                <w:szCs w:val="18"/>
                <w14:ligatures w14:val="standardContextual"/>
              </w:rPr>
            </w:pPr>
            <w:r>
              <w:rPr>
                <w:rFonts w:ascii="GHEA Grapalat" w:hAnsi="GHEA Grapalat"/>
                <w:kern w:val="2"/>
                <w:sz w:val="20"/>
                <w14:ligatures w14:val="standardContextual"/>
              </w:rPr>
              <w:t>единица измерения</w:t>
            </w:r>
          </w:p>
        </w:tc>
        <w:tc>
          <w:tcPr>
            <w:tcW w:w="1355" w:type="dxa"/>
            <w:vMerge w:val="restart"/>
            <w:tcBorders>
              <w:top w:val="single" w:sz="4" w:space="0" w:color="auto"/>
              <w:left w:val="single" w:sz="4" w:space="0" w:color="auto"/>
              <w:bottom w:val="single" w:sz="4" w:space="0" w:color="auto"/>
              <w:right w:val="single" w:sz="4" w:space="0" w:color="auto"/>
            </w:tcBorders>
            <w:vAlign w:val="center"/>
            <w:hideMark/>
          </w:tcPr>
          <w:p w14:paraId="01E3938F" w14:textId="77777777" w:rsidR="000A6AC6" w:rsidRDefault="000A6AC6">
            <w:pPr>
              <w:spacing w:line="256" w:lineRule="auto"/>
              <w:jc w:val="center"/>
              <w:rPr>
                <w:rFonts w:ascii="GHEA Grapalat" w:hAnsi="GHEA Grapalat"/>
                <w:kern w:val="2"/>
                <w:sz w:val="18"/>
                <w:szCs w:val="18"/>
                <w14:ligatures w14:val="standardContextual"/>
              </w:rPr>
            </w:pPr>
            <w:r>
              <w:rPr>
                <w:rFonts w:ascii="GHEA Grapalat" w:hAnsi="GHEA Grapalat"/>
                <w:kern w:val="2"/>
                <w:sz w:val="20"/>
                <w14:ligatures w14:val="standardContextual"/>
              </w:rPr>
              <w:t>общая цена/драмов РА</w:t>
            </w:r>
          </w:p>
        </w:tc>
        <w:tc>
          <w:tcPr>
            <w:tcW w:w="1020" w:type="dxa"/>
            <w:vMerge w:val="restart"/>
            <w:tcBorders>
              <w:top w:val="single" w:sz="4" w:space="0" w:color="auto"/>
              <w:left w:val="single" w:sz="4" w:space="0" w:color="auto"/>
              <w:bottom w:val="single" w:sz="4" w:space="0" w:color="auto"/>
              <w:right w:val="single" w:sz="4" w:space="0" w:color="auto"/>
            </w:tcBorders>
            <w:vAlign w:val="center"/>
            <w:hideMark/>
          </w:tcPr>
          <w:p w14:paraId="12A08B20" w14:textId="77777777" w:rsidR="000A6AC6" w:rsidRDefault="000A6AC6">
            <w:pPr>
              <w:spacing w:line="256" w:lineRule="auto"/>
              <w:jc w:val="center"/>
              <w:rPr>
                <w:rFonts w:ascii="GHEA Grapalat" w:hAnsi="GHEA Grapalat"/>
                <w:kern w:val="2"/>
                <w:sz w:val="18"/>
                <w:szCs w:val="18"/>
                <w14:ligatures w14:val="standardContextual"/>
              </w:rPr>
            </w:pPr>
            <w:r>
              <w:rPr>
                <w:rFonts w:ascii="GHEA Grapalat" w:hAnsi="GHEA Grapalat"/>
                <w:kern w:val="2"/>
                <w:sz w:val="20"/>
                <w14:ligatures w14:val="standardContextual"/>
              </w:rPr>
              <w:t>общий объем</w:t>
            </w:r>
          </w:p>
        </w:tc>
        <w:tc>
          <w:tcPr>
            <w:tcW w:w="3318" w:type="dxa"/>
            <w:gridSpan w:val="2"/>
            <w:tcBorders>
              <w:top w:val="single" w:sz="4" w:space="0" w:color="auto"/>
              <w:left w:val="single" w:sz="4" w:space="0" w:color="auto"/>
              <w:bottom w:val="single" w:sz="4" w:space="0" w:color="auto"/>
              <w:right w:val="single" w:sz="4" w:space="0" w:color="auto"/>
            </w:tcBorders>
            <w:vAlign w:val="center"/>
            <w:hideMark/>
          </w:tcPr>
          <w:p w14:paraId="34060A9E" w14:textId="77777777" w:rsidR="000A6AC6" w:rsidRDefault="000A6AC6">
            <w:pPr>
              <w:spacing w:line="256" w:lineRule="auto"/>
              <w:jc w:val="center"/>
              <w:rPr>
                <w:rFonts w:ascii="GHEA Grapalat" w:hAnsi="GHEA Grapalat"/>
                <w:kern w:val="2"/>
                <w:sz w:val="18"/>
                <w:szCs w:val="18"/>
                <w14:ligatures w14:val="standardContextual"/>
              </w:rPr>
            </w:pPr>
            <w:r>
              <w:rPr>
                <w:rFonts w:ascii="GHEA Grapalat" w:hAnsi="GHEA Grapalat"/>
                <w:kern w:val="2"/>
                <w:sz w:val="20"/>
                <w14:ligatures w14:val="standardContextual"/>
              </w:rPr>
              <w:t>предоставления</w:t>
            </w:r>
          </w:p>
        </w:tc>
      </w:tr>
      <w:tr w:rsidR="000A6AC6" w14:paraId="5D633192" w14:textId="77777777" w:rsidTr="000A6AC6">
        <w:trPr>
          <w:trHeight w:val="44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5E9CD54" w14:textId="77777777" w:rsidR="000A6AC6" w:rsidRDefault="000A6AC6">
            <w:pPr>
              <w:spacing w:line="256" w:lineRule="auto"/>
              <w:rPr>
                <w:rFonts w:ascii="GHEA Grapalat" w:hAnsi="GHEA Grapalat"/>
                <w:kern w:val="2"/>
                <w:sz w:val="18"/>
                <w:szCs w:val="18"/>
                <w14:ligatures w14:val="standardContextu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76D068" w14:textId="77777777" w:rsidR="000A6AC6" w:rsidRDefault="000A6AC6">
            <w:pPr>
              <w:spacing w:line="256" w:lineRule="auto"/>
              <w:rPr>
                <w:rFonts w:ascii="GHEA Grapalat" w:hAnsi="GHEA Grapalat"/>
                <w:kern w:val="2"/>
                <w:sz w:val="18"/>
                <w:szCs w:val="18"/>
                <w14:ligatures w14:val="standardContextu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25E4CD" w14:textId="77777777" w:rsidR="000A6AC6" w:rsidRDefault="000A6AC6">
            <w:pPr>
              <w:spacing w:line="256" w:lineRule="auto"/>
              <w:rPr>
                <w:rFonts w:ascii="GHEA Grapalat" w:hAnsi="GHEA Grapalat"/>
                <w:kern w:val="2"/>
                <w:sz w:val="18"/>
                <w:szCs w:val="18"/>
                <w14:ligatures w14:val="standardContextu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C736BB" w14:textId="77777777" w:rsidR="000A6AC6" w:rsidRDefault="000A6AC6">
            <w:pPr>
              <w:spacing w:line="256" w:lineRule="auto"/>
              <w:rPr>
                <w:rFonts w:ascii="GHEA Grapalat" w:hAnsi="GHEA Grapalat"/>
                <w:kern w:val="2"/>
                <w:sz w:val="18"/>
                <w:szCs w:val="18"/>
                <w14:ligatures w14:val="standardContextu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8B8EDA" w14:textId="77777777" w:rsidR="000A6AC6" w:rsidRDefault="000A6AC6">
            <w:pPr>
              <w:spacing w:line="256" w:lineRule="auto"/>
              <w:rPr>
                <w:rFonts w:ascii="GHEA Grapalat" w:hAnsi="GHEA Grapalat"/>
                <w:kern w:val="2"/>
                <w:sz w:val="18"/>
                <w:szCs w:val="18"/>
                <w14:ligatures w14:val="standardContextual"/>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FF44931" w14:textId="77777777" w:rsidR="000A6AC6" w:rsidRDefault="000A6AC6">
            <w:pPr>
              <w:spacing w:line="256" w:lineRule="auto"/>
              <w:rPr>
                <w:rFonts w:ascii="GHEA Grapalat" w:hAnsi="GHEA Grapalat"/>
                <w:kern w:val="2"/>
                <w:sz w:val="18"/>
                <w:szCs w:val="18"/>
                <w14:ligatures w14:val="standardContextual"/>
              </w:rPr>
            </w:pPr>
          </w:p>
        </w:tc>
        <w:tc>
          <w:tcPr>
            <w:tcW w:w="1093" w:type="dxa"/>
            <w:tcBorders>
              <w:top w:val="single" w:sz="4" w:space="0" w:color="auto"/>
              <w:left w:val="single" w:sz="4" w:space="0" w:color="auto"/>
              <w:bottom w:val="single" w:sz="4" w:space="0" w:color="auto"/>
              <w:right w:val="single" w:sz="4" w:space="0" w:color="auto"/>
            </w:tcBorders>
            <w:vAlign w:val="center"/>
            <w:hideMark/>
          </w:tcPr>
          <w:p w14:paraId="19A8AA5B" w14:textId="77777777" w:rsidR="000A6AC6" w:rsidRDefault="000A6AC6">
            <w:pPr>
              <w:spacing w:line="256" w:lineRule="auto"/>
              <w:jc w:val="center"/>
              <w:rPr>
                <w:rFonts w:ascii="GHEA Grapalat" w:hAnsi="GHEA Grapalat"/>
                <w:kern w:val="2"/>
                <w:sz w:val="18"/>
                <w:szCs w:val="18"/>
                <w14:ligatures w14:val="standardContextual"/>
              </w:rPr>
            </w:pPr>
            <w:r>
              <w:rPr>
                <w:rFonts w:ascii="GHEA Grapalat" w:hAnsi="GHEA Grapalat"/>
                <w:kern w:val="2"/>
                <w:sz w:val="20"/>
                <w14:ligatures w14:val="standardContextual"/>
              </w:rPr>
              <w:t>адрес</w:t>
            </w:r>
          </w:p>
        </w:tc>
        <w:tc>
          <w:tcPr>
            <w:tcW w:w="2225" w:type="dxa"/>
            <w:tcBorders>
              <w:top w:val="single" w:sz="4" w:space="0" w:color="auto"/>
              <w:left w:val="single" w:sz="4" w:space="0" w:color="auto"/>
              <w:bottom w:val="single" w:sz="4" w:space="0" w:color="auto"/>
              <w:right w:val="single" w:sz="4" w:space="0" w:color="auto"/>
            </w:tcBorders>
            <w:vAlign w:val="center"/>
            <w:hideMark/>
          </w:tcPr>
          <w:p w14:paraId="769C1875" w14:textId="77777777" w:rsidR="000A6AC6" w:rsidRDefault="000A6AC6">
            <w:pPr>
              <w:spacing w:line="256" w:lineRule="auto"/>
              <w:jc w:val="center"/>
              <w:rPr>
                <w:rFonts w:ascii="GHEA Grapalat" w:hAnsi="GHEA Grapalat"/>
                <w:kern w:val="2"/>
                <w:sz w:val="18"/>
                <w:szCs w:val="18"/>
                <w14:ligatures w14:val="standardContextual"/>
              </w:rPr>
            </w:pPr>
            <w:r>
              <w:rPr>
                <w:rFonts w:ascii="GHEA Grapalat" w:hAnsi="GHEA Grapalat"/>
                <w:kern w:val="2"/>
                <w:sz w:val="20"/>
                <w14:ligatures w14:val="standardContextual"/>
              </w:rPr>
              <w:t>срок</w:t>
            </w:r>
            <w:r>
              <w:rPr>
                <w:rStyle w:val="af6"/>
                <w:rFonts w:ascii="GHEA Grapalat" w:hAnsi="GHEA Grapalat"/>
                <w:kern w:val="2"/>
                <w:sz w:val="20"/>
                <w14:ligatures w14:val="standardContextual"/>
              </w:rPr>
              <w:footnoteReference w:customMarkFollows="1" w:id="23"/>
              <w:t>**</w:t>
            </w:r>
          </w:p>
        </w:tc>
      </w:tr>
      <w:tr w:rsidR="00DB6582" w14:paraId="1F1A16BC" w14:textId="77777777" w:rsidTr="000A6AC6">
        <w:tc>
          <w:tcPr>
            <w:tcW w:w="1880" w:type="dxa"/>
            <w:tcBorders>
              <w:top w:val="single" w:sz="4" w:space="0" w:color="auto"/>
              <w:left w:val="single" w:sz="4" w:space="0" w:color="auto"/>
              <w:bottom w:val="single" w:sz="4" w:space="0" w:color="auto"/>
              <w:right w:val="single" w:sz="4" w:space="0" w:color="auto"/>
            </w:tcBorders>
            <w:hideMark/>
          </w:tcPr>
          <w:p w14:paraId="41718BA0" w14:textId="77777777" w:rsidR="00DB6582" w:rsidRDefault="00DB6582" w:rsidP="00DB6582">
            <w:pPr>
              <w:spacing w:line="256" w:lineRule="auto"/>
              <w:jc w:val="center"/>
              <w:rPr>
                <w:rFonts w:ascii="GHEA Grapalat" w:hAnsi="GHEA Grapalat"/>
                <w:kern w:val="2"/>
                <w:sz w:val="18"/>
                <w:szCs w:val="18"/>
                <w14:ligatures w14:val="standardContextual"/>
              </w:rPr>
            </w:pPr>
            <w:r>
              <w:rPr>
                <w:rFonts w:ascii="GHEA Grapalat" w:hAnsi="GHEA Grapalat"/>
                <w:kern w:val="2"/>
                <w:sz w:val="18"/>
                <w:szCs w:val="18"/>
                <w14:ligatures w14:val="standardContextual"/>
              </w:rPr>
              <w:t>1</w:t>
            </w:r>
          </w:p>
        </w:tc>
        <w:tc>
          <w:tcPr>
            <w:tcW w:w="1846" w:type="dxa"/>
            <w:tcBorders>
              <w:top w:val="single" w:sz="4" w:space="0" w:color="auto"/>
              <w:left w:val="single" w:sz="4" w:space="0" w:color="auto"/>
              <w:bottom w:val="single" w:sz="4" w:space="0" w:color="auto"/>
              <w:right w:val="single" w:sz="4" w:space="0" w:color="auto"/>
            </w:tcBorders>
            <w:hideMark/>
          </w:tcPr>
          <w:p w14:paraId="3C064DF2" w14:textId="2219C702" w:rsidR="00DB6582" w:rsidRDefault="00DB6582" w:rsidP="00DB6582">
            <w:pPr>
              <w:spacing w:line="256" w:lineRule="auto"/>
              <w:jc w:val="center"/>
              <w:rPr>
                <w:rFonts w:ascii="GHEA Grapalat" w:hAnsi="GHEA Grapalat"/>
                <w:kern w:val="2"/>
                <w:sz w:val="18"/>
                <w:szCs w:val="18"/>
                <w:lang w:val="hy-AM"/>
                <w14:ligatures w14:val="standardContextual"/>
              </w:rPr>
            </w:pPr>
            <w:r w:rsidRPr="00F867EF">
              <w:rPr>
                <w:rFonts w:ascii="GHEA Grapalat" w:hAnsi="GHEA Grapalat"/>
                <w:sz w:val="16"/>
                <w:szCs w:val="16"/>
                <w:lang w:val="hy-AM"/>
              </w:rPr>
              <w:t>71631100</w:t>
            </w:r>
          </w:p>
        </w:tc>
        <w:tc>
          <w:tcPr>
            <w:tcW w:w="4098" w:type="dxa"/>
            <w:tcBorders>
              <w:top w:val="single" w:sz="4" w:space="0" w:color="auto"/>
              <w:left w:val="single" w:sz="4" w:space="0" w:color="auto"/>
              <w:bottom w:val="single" w:sz="4" w:space="0" w:color="auto"/>
              <w:right w:val="single" w:sz="4" w:space="0" w:color="auto"/>
            </w:tcBorders>
          </w:tcPr>
          <w:p w14:paraId="6CD43B5C" w14:textId="77777777" w:rsidR="00DB6582" w:rsidRPr="00DB6582" w:rsidRDefault="00DB6582" w:rsidP="00DB6582">
            <w:pPr>
              <w:spacing w:line="256" w:lineRule="auto"/>
              <w:ind w:left="144"/>
              <w:jc w:val="both"/>
              <w:rPr>
                <w:rFonts w:ascii="GHEA Grapalat" w:hAnsi="GHEA Grapalat" w:cs="Sylfaen"/>
                <w:i/>
                <w:kern w:val="2"/>
                <w:sz w:val="18"/>
                <w:szCs w:val="18"/>
                <w14:ligatures w14:val="standardContextual"/>
              </w:rPr>
            </w:pPr>
            <w:r w:rsidRPr="00DB6582">
              <w:rPr>
                <w:rFonts w:ascii="GHEA Grapalat" w:hAnsi="GHEA Grapalat" w:cs="Sylfaen"/>
                <w:i/>
                <w:kern w:val="2"/>
                <w:sz w:val="18"/>
                <w:szCs w:val="18"/>
                <w14:ligatures w14:val="standardContextual"/>
              </w:rPr>
              <w:t>УСЛУГИ ПО ТЕХНИЧЕСКОЙ ПРОВЕРКЕ / ЭЛЕКТРИЧЕСКИХ ПРИБОРОВ, ОБОРУДОВАНИЯ /</w:t>
            </w:r>
          </w:p>
          <w:p w14:paraId="7A87F021" w14:textId="77777777" w:rsidR="00DB6582" w:rsidRPr="00DB6582" w:rsidRDefault="00DB6582" w:rsidP="00DB6582">
            <w:pPr>
              <w:spacing w:line="256" w:lineRule="auto"/>
              <w:ind w:left="144"/>
              <w:jc w:val="both"/>
              <w:rPr>
                <w:rFonts w:ascii="GHEA Grapalat" w:hAnsi="GHEA Grapalat" w:cs="Sylfaen"/>
                <w:i/>
                <w:kern w:val="2"/>
                <w:sz w:val="18"/>
                <w:szCs w:val="18"/>
                <w:lang w:val="af-ZA"/>
                <w14:ligatures w14:val="standardContextual"/>
              </w:rPr>
            </w:pPr>
          </w:p>
          <w:p w14:paraId="58E90811" w14:textId="7459A81F" w:rsidR="00DB6582" w:rsidRDefault="00DB6582" w:rsidP="00DB6582">
            <w:pPr>
              <w:numPr>
                <w:ilvl w:val="0"/>
                <w:numId w:val="34"/>
              </w:numPr>
              <w:spacing w:line="256" w:lineRule="auto"/>
              <w:ind w:left="144" w:hanging="180"/>
              <w:jc w:val="both"/>
              <w:rPr>
                <w:rFonts w:ascii="GHEA Grapalat" w:hAnsi="GHEA Grapalat" w:cs="Sylfaen"/>
                <w:i/>
                <w:kern w:val="2"/>
                <w:sz w:val="18"/>
                <w:szCs w:val="18"/>
                <w:lang w:val="af-ZA"/>
                <w14:ligatures w14:val="standardContextual"/>
              </w:rPr>
            </w:pPr>
            <w:r>
              <w:rPr>
                <w:rFonts w:ascii="GHEA Grapalat" w:hAnsi="GHEA Grapalat" w:cs="Sylfaen"/>
                <w:i/>
                <w:kern w:val="2"/>
                <w:sz w:val="18"/>
                <w:szCs w:val="18"/>
                <w:lang w:val="af-ZA"/>
                <w14:ligatures w14:val="standardContextual"/>
              </w:rPr>
              <w:t xml:space="preserve">трансформаторы  /3 шт </w:t>
            </w:r>
            <w:r>
              <w:rPr>
                <w:rFonts w:ascii="GHEA Grapalat" w:hAnsi="GHEA Grapalat"/>
                <w:i/>
                <w:kern w:val="2"/>
                <w:sz w:val="18"/>
                <w:szCs w:val="18"/>
                <w:lang w:val="af-ZA"/>
                <w14:ligatures w14:val="standardContextual"/>
              </w:rPr>
              <w:t xml:space="preserve">мощностью </w:t>
            </w:r>
            <w:r>
              <w:rPr>
                <w:rFonts w:ascii="GHEA Grapalat" w:hAnsi="GHEA Grapalat" w:cs="Sylfaen"/>
                <w:i/>
                <w:kern w:val="2"/>
                <w:sz w:val="18"/>
                <w:szCs w:val="18"/>
                <w:lang w:val="af-ZA"/>
                <w14:ligatures w14:val="standardContextual"/>
              </w:rPr>
              <w:t xml:space="preserve">630 КВа   </w:t>
            </w:r>
            <w:r>
              <w:rPr>
                <w:rFonts w:ascii="GHEA Grapalat" w:hAnsi="GHEA Grapalat" w:cs="Sylfaen"/>
                <w:i/>
                <w:kern w:val="2"/>
                <w:sz w:val="18"/>
                <w:szCs w:val="18"/>
                <w14:ligatures w14:val="standardContextual"/>
              </w:rPr>
              <w:t>и</w:t>
            </w:r>
            <w:r>
              <w:rPr>
                <w:rFonts w:ascii="GHEA Grapalat" w:hAnsi="GHEA Grapalat" w:cs="Sylfaen"/>
                <w:i/>
                <w:kern w:val="2"/>
                <w:sz w:val="18"/>
                <w:szCs w:val="18"/>
                <w:lang w:val="af-ZA"/>
                <w14:ligatures w14:val="standardContextual"/>
              </w:rPr>
              <w:t xml:space="preserve">  1000  КВа / тех. </w:t>
            </w:r>
            <w:r>
              <w:rPr>
                <w:rFonts w:ascii="GHEA Grapalat" w:hAnsi="GHEA Grapalat" w:cs="Sylfaen"/>
                <w:i/>
                <w:kern w:val="2"/>
                <w:sz w:val="18"/>
                <w:szCs w:val="18"/>
                <w14:ligatures w14:val="standardContextual"/>
              </w:rPr>
              <w:t>о</w:t>
            </w:r>
            <w:r>
              <w:rPr>
                <w:rFonts w:ascii="GHEA Grapalat" w:hAnsi="GHEA Grapalat" w:cs="Sylfaen"/>
                <w:i/>
                <w:kern w:val="2"/>
                <w:sz w:val="18"/>
                <w:szCs w:val="18"/>
                <w:lang w:val="af-ZA"/>
                <w14:ligatures w14:val="standardContextual"/>
              </w:rPr>
              <w:t>бслуживание</w:t>
            </w:r>
            <w:r>
              <w:rPr>
                <w:rFonts w:ascii="GHEA Grapalat" w:hAnsi="GHEA Grapalat" w:cs="Sylfaen"/>
                <w:i/>
                <w:kern w:val="2"/>
                <w:sz w:val="18"/>
                <w:szCs w:val="18"/>
                <w14:ligatures w14:val="standardContextual"/>
              </w:rPr>
              <w:t xml:space="preserve">, проверка </w:t>
            </w:r>
          </w:p>
          <w:p w14:paraId="7EE75521" w14:textId="77777777" w:rsidR="00DB6582" w:rsidRDefault="00DB6582" w:rsidP="00DB6582">
            <w:pPr>
              <w:spacing w:line="256" w:lineRule="auto"/>
              <w:ind w:firstLine="144"/>
              <w:jc w:val="both"/>
              <w:rPr>
                <w:rFonts w:ascii="GHEA Grapalat" w:hAnsi="GHEA Grapalat" w:cs="Sylfaen"/>
                <w:kern w:val="2"/>
                <w:sz w:val="18"/>
                <w:szCs w:val="18"/>
                <w14:ligatures w14:val="standardContextual"/>
              </w:rPr>
            </w:pPr>
            <w:r>
              <w:rPr>
                <w:rFonts w:ascii="GHEA Grapalat" w:hAnsi="GHEA Grapalat" w:cs="Sylfaen"/>
                <w:kern w:val="2"/>
                <w:sz w:val="18"/>
                <w:szCs w:val="18"/>
                <w14:ligatures w14:val="standardContextual"/>
              </w:rPr>
              <w:t>обеспечение бесперебойной работы трансформаторов, проверка, замена масла,</w:t>
            </w:r>
          </w:p>
          <w:p w14:paraId="0BB9D4D8" w14:textId="77777777" w:rsidR="00DB6582" w:rsidRDefault="00DB6582" w:rsidP="00DB6582">
            <w:pPr>
              <w:spacing w:line="256" w:lineRule="auto"/>
              <w:ind w:firstLine="144"/>
              <w:jc w:val="both"/>
              <w:rPr>
                <w:rFonts w:ascii="GHEA Grapalat" w:hAnsi="GHEA Grapalat" w:cs="Sylfaen"/>
                <w:kern w:val="2"/>
                <w:sz w:val="18"/>
                <w:szCs w:val="18"/>
                <w:lang w:val="af-ZA"/>
                <w14:ligatures w14:val="standardContextual"/>
              </w:rPr>
            </w:pPr>
            <w:r>
              <w:rPr>
                <w:rFonts w:ascii="GHEA Grapalat" w:hAnsi="GHEA Grapalat" w:cs="Sylfaen"/>
                <w:kern w:val="2"/>
                <w:sz w:val="18"/>
                <w:szCs w:val="18"/>
                <w14:ligatures w14:val="standardContextual"/>
              </w:rPr>
              <w:lastRenderedPageBreak/>
              <w:t xml:space="preserve">проверка и обеспечение изолированного состояния трансформаторов </w:t>
            </w:r>
          </w:p>
          <w:p w14:paraId="73270DB3" w14:textId="77777777" w:rsidR="00DB6582" w:rsidRDefault="00DB6582" w:rsidP="00DB6582">
            <w:pPr>
              <w:spacing w:line="256" w:lineRule="auto"/>
              <w:jc w:val="both"/>
              <w:rPr>
                <w:rFonts w:ascii="GHEA Grapalat" w:hAnsi="GHEA Grapalat" w:cs="Sylfaen"/>
                <w:kern w:val="2"/>
                <w:sz w:val="18"/>
                <w:szCs w:val="18"/>
                <w:lang w:val="af-ZA"/>
                <w14:ligatures w14:val="standardContextual"/>
              </w:rPr>
            </w:pPr>
          </w:p>
          <w:p w14:paraId="3C4584D0" w14:textId="77777777" w:rsidR="00DB6582" w:rsidRDefault="00DB6582" w:rsidP="00DB6582">
            <w:pPr>
              <w:numPr>
                <w:ilvl w:val="0"/>
                <w:numId w:val="34"/>
              </w:numPr>
              <w:spacing w:line="256" w:lineRule="auto"/>
              <w:ind w:left="54" w:hanging="90"/>
              <w:jc w:val="both"/>
              <w:rPr>
                <w:rFonts w:ascii="GHEA Grapalat" w:hAnsi="GHEA Grapalat" w:cs="Sylfaen"/>
                <w:i/>
                <w:kern w:val="2"/>
                <w:sz w:val="18"/>
                <w:szCs w:val="18"/>
                <w14:ligatures w14:val="standardContextual"/>
              </w:rPr>
            </w:pPr>
            <w:r>
              <w:rPr>
                <w:rFonts w:ascii="GHEA Grapalat" w:hAnsi="GHEA Grapalat" w:cs="Sylfaen"/>
                <w:i/>
                <w:kern w:val="2"/>
                <w:sz w:val="18"/>
                <w:szCs w:val="18"/>
                <w14:ligatures w14:val="standardContextual"/>
              </w:rPr>
              <w:t>техническое обслуживание щитов в подстанции низкого напряжения</w:t>
            </w:r>
          </w:p>
          <w:p w14:paraId="5204F1E8" w14:textId="77777777" w:rsidR="00DB6582" w:rsidRDefault="00DB6582" w:rsidP="00DB6582">
            <w:pPr>
              <w:spacing w:line="256" w:lineRule="auto"/>
              <w:ind w:firstLine="54"/>
              <w:jc w:val="both"/>
              <w:rPr>
                <w:rFonts w:ascii="GHEA Grapalat" w:hAnsi="GHEA Grapalat" w:cs="Sylfaen"/>
                <w:kern w:val="2"/>
                <w:sz w:val="18"/>
                <w:szCs w:val="18"/>
                <w:lang w:val="af-ZA"/>
                <w14:ligatures w14:val="standardContextual"/>
              </w:rPr>
            </w:pPr>
            <w:r>
              <w:rPr>
                <w:rFonts w:ascii="GHEA Grapalat" w:hAnsi="GHEA Grapalat" w:cs="Sylfaen"/>
                <w:kern w:val="2"/>
                <w:sz w:val="18"/>
                <w:szCs w:val="18"/>
                <w14:ligatures w14:val="standardContextual"/>
              </w:rPr>
              <w:t xml:space="preserve">проверка работы щитов и обеспечение бесперебойной работы </w:t>
            </w:r>
          </w:p>
          <w:p w14:paraId="22C14306" w14:textId="77777777" w:rsidR="00DB6582" w:rsidRDefault="00DB6582" w:rsidP="00DB6582">
            <w:pPr>
              <w:spacing w:line="256" w:lineRule="auto"/>
              <w:jc w:val="both"/>
              <w:rPr>
                <w:rFonts w:ascii="GHEA Grapalat" w:hAnsi="GHEA Grapalat" w:cs="Sylfaen"/>
                <w:kern w:val="2"/>
                <w:sz w:val="18"/>
                <w:szCs w:val="18"/>
                <w:lang w:val="af-ZA"/>
                <w14:ligatures w14:val="standardContextual"/>
              </w:rPr>
            </w:pPr>
            <w:r>
              <w:rPr>
                <w:rFonts w:ascii="GHEA Grapalat" w:hAnsi="GHEA Grapalat" w:cs="Sylfaen"/>
                <w:kern w:val="2"/>
                <w:sz w:val="18"/>
                <w:szCs w:val="18"/>
                <w:lang w:val="af-ZA"/>
                <w14:ligatures w14:val="standardContextual"/>
              </w:rPr>
              <w:t xml:space="preserve">            </w:t>
            </w:r>
          </w:p>
          <w:p w14:paraId="6B350CAD" w14:textId="77777777" w:rsidR="00DB6582" w:rsidRDefault="00DB6582" w:rsidP="00DB6582">
            <w:pPr>
              <w:numPr>
                <w:ilvl w:val="0"/>
                <w:numId w:val="34"/>
              </w:numPr>
              <w:spacing w:line="256" w:lineRule="auto"/>
              <w:ind w:left="144" w:hanging="144"/>
              <w:jc w:val="both"/>
              <w:rPr>
                <w:rFonts w:ascii="GHEA Grapalat" w:hAnsi="GHEA Grapalat" w:cs="Sylfaen"/>
                <w:i/>
                <w:kern w:val="2"/>
                <w:sz w:val="18"/>
                <w:szCs w:val="18"/>
                <w14:ligatures w14:val="standardContextual"/>
              </w:rPr>
            </w:pPr>
            <w:r>
              <w:rPr>
                <w:rFonts w:ascii="GHEA Grapalat" w:hAnsi="GHEA Grapalat" w:cs="Sylfaen"/>
                <w:i/>
                <w:kern w:val="2"/>
                <w:sz w:val="18"/>
                <w:szCs w:val="18"/>
                <w14:ligatures w14:val="standardContextual"/>
              </w:rPr>
              <w:t>техническое обслуживание системы автоматического подключения резервной линии</w:t>
            </w:r>
          </w:p>
          <w:p w14:paraId="6D343E55" w14:textId="77777777" w:rsidR="00DB6582" w:rsidRDefault="00DB6582" w:rsidP="00DB6582">
            <w:pPr>
              <w:spacing w:line="256" w:lineRule="auto"/>
              <w:ind w:left="54" w:hanging="54"/>
              <w:jc w:val="both"/>
              <w:rPr>
                <w:rFonts w:ascii="GHEA Grapalat" w:hAnsi="GHEA Grapalat" w:cs="Sylfaen"/>
                <w:kern w:val="2"/>
                <w:sz w:val="18"/>
                <w:szCs w:val="18"/>
                <w:lang w:val="af-ZA"/>
                <w14:ligatures w14:val="standardContextual"/>
              </w:rPr>
            </w:pPr>
            <w:r>
              <w:rPr>
                <w:rFonts w:ascii="GHEA Grapalat" w:hAnsi="GHEA Grapalat" w:cs="Sylfaen"/>
                <w:kern w:val="2"/>
                <w:sz w:val="18"/>
                <w:szCs w:val="18"/>
                <w14:ligatures w14:val="standardContextual"/>
              </w:rPr>
              <w:t xml:space="preserve">восстановление системы в случае сбоя </w:t>
            </w:r>
          </w:p>
          <w:p w14:paraId="08483BE4" w14:textId="77777777" w:rsidR="00DB6582" w:rsidRDefault="00DB6582" w:rsidP="00DB6582">
            <w:pPr>
              <w:spacing w:line="256" w:lineRule="auto"/>
              <w:ind w:left="360"/>
              <w:jc w:val="both"/>
              <w:rPr>
                <w:rFonts w:ascii="GHEA Grapalat" w:hAnsi="GHEA Grapalat" w:cs="Sylfaen"/>
                <w:kern w:val="2"/>
                <w:sz w:val="18"/>
                <w:szCs w:val="18"/>
                <w:lang w:val="af-ZA"/>
                <w14:ligatures w14:val="standardContextual"/>
              </w:rPr>
            </w:pPr>
          </w:p>
          <w:p w14:paraId="562E5ACA" w14:textId="77777777" w:rsidR="00DB6582" w:rsidRDefault="00DB6582" w:rsidP="00DB6582">
            <w:pPr>
              <w:numPr>
                <w:ilvl w:val="0"/>
                <w:numId w:val="34"/>
              </w:numPr>
              <w:tabs>
                <w:tab w:val="left" w:pos="103"/>
              </w:tabs>
              <w:spacing w:line="256" w:lineRule="auto"/>
              <w:ind w:left="0" w:hanging="54"/>
              <w:jc w:val="both"/>
              <w:rPr>
                <w:rFonts w:ascii="GHEA Grapalat" w:hAnsi="GHEA Grapalat" w:cs="Sylfaen"/>
                <w:i/>
                <w:kern w:val="2"/>
                <w:sz w:val="18"/>
                <w:szCs w:val="18"/>
                <w14:ligatures w14:val="standardContextual"/>
              </w:rPr>
            </w:pPr>
            <w:r>
              <w:rPr>
                <w:rFonts w:ascii="GHEA Grapalat" w:hAnsi="GHEA Grapalat" w:cs="Sylfaen"/>
                <w:i/>
                <w:kern w:val="2"/>
                <w:sz w:val="18"/>
                <w:szCs w:val="18"/>
                <w14:ligatures w14:val="standardContextual"/>
              </w:rPr>
              <w:t xml:space="preserve">техническое обслуживание трехфазного силового кабельного хозяйства и автоматов управления различного  трехфазного ампеража </w:t>
            </w:r>
          </w:p>
          <w:p w14:paraId="4B5DE3BB" w14:textId="77777777" w:rsidR="00DB6582" w:rsidRDefault="00DB6582" w:rsidP="00DB6582">
            <w:pPr>
              <w:spacing w:line="256" w:lineRule="auto"/>
              <w:ind w:hanging="54"/>
              <w:jc w:val="both"/>
              <w:rPr>
                <w:rFonts w:ascii="GHEA Grapalat" w:hAnsi="GHEA Grapalat" w:cs="Sylfaen"/>
                <w:i/>
                <w:kern w:val="2"/>
                <w:sz w:val="18"/>
                <w:szCs w:val="18"/>
                <w:lang w:val="hy-AM"/>
                <w14:ligatures w14:val="standardContextual"/>
              </w:rPr>
            </w:pPr>
            <w:r>
              <w:rPr>
                <w:rFonts w:ascii="GHEA Grapalat" w:hAnsi="GHEA Grapalat" w:cs="Sylfaen"/>
                <w:i/>
                <w:kern w:val="2"/>
                <w:sz w:val="18"/>
                <w:szCs w:val="18"/>
                <w14:ligatures w14:val="standardContextual"/>
              </w:rPr>
              <w:t>обеспечение изоляции кабелей, восстановление кабелей в случае сбоя</w:t>
            </w:r>
          </w:p>
          <w:p w14:paraId="6BF6496F" w14:textId="77777777" w:rsidR="00DB6582" w:rsidRDefault="00DB6582" w:rsidP="00DB6582">
            <w:pPr>
              <w:spacing w:line="256" w:lineRule="auto"/>
              <w:jc w:val="both"/>
              <w:rPr>
                <w:rFonts w:ascii="GHEA Grapalat" w:hAnsi="GHEA Grapalat" w:cs="Sylfaen"/>
                <w:kern w:val="2"/>
                <w:sz w:val="18"/>
                <w:szCs w:val="18"/>
                <w:lang w:val="hy-AM"/>
                <w14:ligatures w14:val="standardContextual"/>
              </w:rPr>
            </w:pPr>
            <w:r>
              <w:rPr>
                <w:rFonts w:ascii="GHEA Grapalat" w:hAnsi="GHEA Grapalat" w:cs="Sylfaen"/>
                <w:kern w:val="2"/>
                <w:sz w:val="18"/>
                <w:szCs w:val="18"/>
                <w:lang w:val="af-ZA"/>
                <w14:ligatures w14:val="standardContextual"/>
              </w:rPr>
              <w:t>Составить письменный протокол о любой аварийной ситуации и представить Заказчику</w:t>
            </w:r>
          </w:p>
          <w:p w14:paraId="626C129F" w14:textId="77777777" w:rsidR="00DB6582" w:rsidRDefault="00DB6582" w:rsidP="00DB6582">
            <w:pPr>
              <w:spacing w:line="256" w:lineRule="auto"/>
              <w:jc w:val="both"/>
              <w:rPr>
                <w:rFonts w:ascii="GHEA Grapalat" w:hAnsi="GHEA Grapalat"/>
                <w:kern w:val="2"/>
                <w:sz w:val="18"/>
                <w:szCs w:val="18"/>
                <w:lang w:val="hy-AM"/>
                <w14:ligatures w14:val="standardContextual"/>
              </w:rPr>
            </w:pPr>
          </w:p>
          <w:p w14:paraId="67133BCB" w14:textId="77777777" w:rsidR="00DB6582" w:rsidRDefault="00DB6582" w:rsidP="00DB6582">
            <w:pPr>
              <w:spacing w:line="256" w:lineRule="auto"/>
              <w:jc w:val="both"/>
              <w:rPr>
                <w:rFonts w:ascii="GHEA Grapalat" w:hAnsi="GHEA Grapalat"/>
                <w:kern w:val="2"/>
                <w:sz w:val="18"/>
                <w:szCs w:val="18"/>
                <w:lang w:val="af-ZA"/>
                <w14:ligatures w14:val="standardContextual"/>
              </w:rPr>
            </w:pPr>
          </w:p>
        </w:tc>
        <w:tc>
          <w:tcPr>
            <w:tcW w:w="1210" w:type="dxa"/>
            <w:tcBorders>
              <w:top w:val="single" w:sz="4" w:space="0" w:color="auto"/>
              <w:left w:val="single" w:sz="4" w:space="0" w:color="auto"/>
              <w:bottom w:val="single" w:sz="4" w:space="0" w:color="auto"/>
              <w:right w:val="single" w:sz="4" w:space="0" w:color="auto"/>
            </w:tcBorders>
            <w:hideMark/>
          </w:tcPr>
          <w:p w14:paraId="67E9D95F" w14:textId="11483D5A" w:rsidR="00DB6582" w:rsidRPr="00DB6582" w:rsidRDefault="00DB6582" w:rsidP="00DB6582">
            <w:pPr>
              <w:spacing w:line="256" w:lineRule="auto"/>
              <w:jc w:val="center"/>
              <w:rPr>
                <w:rFonts w:ascii="GHEA Grapalat" w:hAnsi="GHEA Grapalat"/>
                <w:kern w:val="2"/>
                <w:sz w:val="18"/>
                <w:szCs w:val="18"/>
                <w14:ligatures w14:val="standardContextual"/>
              </w:rPr>
            </w:pPr>
            <w:r>
              <w:rPr>
                <w:rFonts w:ascii="GHEA Grapalat" w:hAnsi="GHEA Grapalat"/>
                <w:kern w:val="2"/>
                <w:sz w:val="18"/>
                <w:szCs w:val="18"/>
                <w14:ligatures w14:val="standardContextual"/>
              </w:rPr>
              <w:lastRenderedPageBreak/>
              <w:t>др</w:t>
            </w:r>
            <w:r>
              <w:t>ам</w:t>
            </w:r>
          </w:p>
        </w:tc>
        <w:tc>
          <w:tcPr>
            <w:tcW w:w="1355" w:type="dxa"/>
            <w:tcBorders>
              <w:top w:val="single" w:sz="4" w:space="0" w:color="auto"/>
              <w:left w:val="single" w:sz="4" w:space="0" w:color="auto"/>
              <w:bottom w:val="single" w:sz="4" w:space="0" w:color="auto"/>
              <w:right w:val="single" w:sz="4" w:space="0" w:color="auto"/>
            </w:tcBorders>
          </w:tcPr>
          <w:p w14:paraId="114510AB" w14:textId="77777777" w:rsidR="00DB6582" w:rsidRDefault="00DB6582" w:rsidP="00DB6582">
            <w:pPr>
              <w:spacing w:line="256" w:lineRule="auto"/>
              <w:jc w:val="center"/>
              <w:rPr>
                <w:rFonts w:ascii="GHEA Grapalat" w:hAnsi="GHEA Grapalat"/>
                <w:kern w:val="2"/>
                <w:sz w:val="18"/>
                <w:szCs w:val="18"/>
                <w14:ligatures w14:val="standardContextual"/>
              </w:rPr>
            </w:pPr>
          </w:p>
        </w:tc>
        <w:tc>
          <w:tcPr>
            <w:tcW w:w="1020" w:type="dxa"/>
            <w:tcBorders>
              <w:top w:val="single" w:sz="4" w:space="0" w:color="auto"/>
              <w:left w:val="single" w:sz="4" w:space="0" w:color="auto"/>
              <w:bottom w:val="single" w:sz="4" w:space="0" w:color="auto"/>
              <w:right w:val="single" w:sz="4" w:space="0" w:color="auto"/>
            </w:tcBorders>
            <w:hideMark/>
          </w:tcPr>
          <w:p w14:paraId="219D2CF7" w14:textId="77777777" w:rsidR="00DB6582" w:rsidRDefault="00DB6582" w:rsidP="00DB6582">
            <w:pPr>
              <w:spacing w:line="256" w:lineRule="auto"/>
              <w:jc w:val="center"/>
              <w:rPr>
                <w:rFonts w:ascii="GHEA Grapalat" w:hAnsi="GHEA Grapalat"/>
                <w:kern w:val="2"/>
                <w:sz w:val="18"/>
                <w:szCs w:val="18"/>
                <w14:ligatures w14:val="standardContextual"/>
              </w:rPr>
            </w:pPr>
            <w:r>
              <w:rPr>
                <w:rFonts w:ascii="GHEA Grapalat" w:hAnsi="GHEA Grapalat"/>
                <w:kern w:val="2"/>
                <w:sz w:val="18"/>
                <w:szCs w:val="18"/>
                <w:lang w:val="hy-AM"/>
                <w14:ligatures w14:val="standardContextual"/>
              </w:rPr>
              <w:t>1</w:t>
            </w:r>
          </w:p>
        </w:tc>
        <w:tc>
          <w:tcPr>
            <w:tcW w:w="1093" w:type="dxa"/>
            <w:tcBorders>
              <w:top w:val="single" w:sz="4" w:space="0" w:color="auto"/>
              <w:left w:val="single" w:sz="4" w:space="0" w:color="auto"/>
              <w:bottom w:val="single" w:sz="4" w:space="0" w:color="auto"/>
              <w:right w:val="single" w:sz="4" w:space="0" w:color="auto"/>
            </w:tcBorders>
            <w:hideMark/>
          </w:tcPr>
          <w:p w14:paraId="25D2C617" w14:textId="77777777" w:rsidR="00DB6582" w:rsidRDefault="00DB6582" w:rsidP="00DB6582">
            <w:pPr>
              <w:spacing w:line="256" w:lineRule="auto"/>
              <w:jc w:val="center"/>
              <w:rPr>
                <w:rFonts w:ascii="GHEA Grapalat" w:hAnsi="GHEA Grapalat"/>
                <w:kern w:val="2"/>
                <w:sz w:val="18"/>
                <w:szCs w:val="18"/>
                <w14:ligatures w14:val="standardContextual"/>
              </w:rPr>
            </w:pPr>
            <w:r>
              <w:rPr>
                <w:rFonts w:ascii="GHEA Grapalat" w:hAnsi="GHEA Grapalat"/>
                <w:kern w:val="2"/>
                <w:sz w:val="18"/>
                <w:szCs w:val="18"/>
                <w14:ligatures w14:val="standardContextual"/>
              </w:rPr>
              <w:t>г</w:t>
            </w:r>
            <w:r>
              <w:rPr>
                <w:rFonts w:ascii="Cambria Math" w:hAnsi="Cambria Math" w:cs="Cambria Math"/>
                <w:kern w:val="2"/>
                <w:sz w:val="18"/>
                <w:szCs w:val="18"/>
                <w:lang w:val="hy-AM"/>
                <w14:ligatures w14:val="standardContextual"/>
              </w:rPr>
              <w:t>․</w:t>
            </w:r>
            <w:r>
              <w:rPr>
                <w:rFonts w:ascii="GHEA Grapalat" w:hAnsi="GHEA Grapalat"/>
                <w:kern w:val="2"/>
                <w:sz w:val="18"/>
                <w:szCs w:val="18"/>
                <w:lang w:val="hy-AM"/>
                <w14:ligatures w14:val="standardContextual"/>
              </w:rPr>
              <w:t xml:space="preserve"> </w:t>
            </w:r>
            <w:r>
              <w:rPr>
                <w:rFonts w:ascii="GHEA Grapalat" w:hAnsi="GHEA Grapalat"/>
                <w:kern w:val="2"/>
                <w:sz w:val="18"/>
                <w:szCs w:val="18"/>
                <w14:ligatures w14:val="standardContextual"/>
              </w:rPr>
              <w:t>Ереван</w:t>
            </w:r>
            <w:r>
              <w:rPr>
                <w:rFonts w:ascii="GHEA Grapalat" w:hAnsi="GHEA Grapalat"/>
                <w:kern w:val="2"/>
                <w:sz w:val="18"/>
                <w:szCs w:val="18"/>
                <w:lang w:val="hy-AM"/>
                <w14:ligatures w14:val="standardContextual"/>
              </w:rPr>
              <w:t xml:space="preserve">, </w:t>
            </w:r>
            <w:r>
              <w:rPr>
                <w:rFonts w:ascii="GHEA Grapalat" w:hAnsi="GHEA Grapalat"/>
                <w:kern w:val="2"/>
                <w:sz w:val="18"/>
                <w:szCs w:val="18"/>
                <w14:ligatures w14:val="standardContextual"/>
              </w:rPr>
              <w:t>Туманян 54</w:t>
            </w:r>
          </w:p>
        </w:tc>
        <w:tc>
          <w:tcPr>
            <w:tcW w:w="2225" w:type="dxa"/>
            <w:tcBorders>
              <w:top w:val="single" w:sz="4" w:space="0" w:color="auto"/>
              <w:left w:val="single" w:sz="4" w:space="0" w:color="auto"/>
              <w:bottom w:val="single" w:sz="4" w:space="0" w:color="auto"/>
              <w:right w:val="single" w:sz="4" w:space="0" w:color="auto"/>
            </w:tcBorders>
          </w:tcPr>
          <w:p w14:paraId="22062956" w14:textId="6AA939DF" w:rsidR="00DB6582" w:rsidRDefault="00DB6582" w:rsidP="00DB6582">
            <w:pPr>
              <w:pStyle w:val="HTML"/>
              <w:shd w:val="clear" w:color="auto" w:fill="F8F9FA"/>
              <w:spacing w:line="256" w:lineRule="auto"/>
              <w:rPr>
                <w:rFonts w:ascii="GHEA Grapalat" w:hAnsi="GHEA Grapalat"/>
                <w:color w:val="202124"/>
                <w:kern w:val="2"/>
                <w:sz w:val="18"/>
                <w:szCs w:val="18"/>
                <w:lang w:val="ru-RU"/>
                <w14:ligatures w14:val="standardContextual"/>
              </w:rPr>
            </w:pPr>
            <w:r>
              <w:rPr>
                <w:rStyle w:val="y2iqfc"/>
                <w:rFonts w:ascii="GHEA Grapalat" w:hAnsi="GHEA Grapalat"/>
                <w:color w:val="202124"/>
                <w:kern w:val="2"/>
                <w:sz w:val="18"/>
                <w:szCs w:val="18"/>
                <w:lang w:val="ru-RU"/>
                <w14:ligatures w14:val="standardContextual"/>
              </w:rPr>
              <w:t xml:space="preserve">В случае предоставления средств, после подписания договора/соглашения/до </w:t>
            </w:r>
            <w:r>
              <w:rPr>
                <w:rStyle w:val="y2iqfc"/>
                <w:rFonts w:ascii="GHEA Grapalat" w:hAnsi="GHEA Grapalat"/>
                <w:color w:val="202124"/>
                <w:kern w:val="2"/>
                <w:sz w:val="18"/>
                <w:szCs w:val="18"/>
                <w:lang w:val="hy-AM"/>
                <w14:ligatures w14:val="standardContextual"/>
              </w:rPr>
              <w:t>3</w:t>
            </w:r>
            <w:r w:rsidR="00C676D9">
              <w:rPr>
                <w:rStyle w:val="y2iqfc"/>
                <w:rFonts w:ascii="GHEA Grapalat" w:hAnsi="GHEA Grapalat"/>
                <w:color w:val="202124"/>
                <w:kern w:val="2"/>
                <w:sz w:val="18"/>
                <w:szCs w:val="18"/>
                <w:lang w:val="ru-RU"/>
                <w14:ligatures w14:val="standardContextual"/>
              </w:rPr>
              <w:t>1</w:t>
            </w:r>
            <w:r>
              <w:rPr>
                <w:rStyle w:val="y2iqfc"/>
                <w:rFonts w:ascii="GHEA Grapalat" w:hAnsi="GHEA Grapalat"/>
                <w:color w:val="202124"/>
                <w:kern w:val="2"/>
                <w:sz w:val="18"/>
                <w:szCs w:val="18"/>
                <w:lang w:val="ru-RU"/>
                <w14:ligatures w14:val="standardContextual"/>
              </w:rPr>
              <w:t xml:space="preserve"> декабря 202</w:t>
            </w:r>
            <w:r w:rsidR="00C676D9">
              <w:rPr>
                <w:rStyle w:val="y2iqfc"/>
                <w:rFonts w:ascii="GHEA Grapalat" w:hAnsi="GHEA Grapalat"/>
                <w:color w:val="202124"/>
                <w:kern w:val="2"/>
                <w:sz w:val="18"/>
                <w:szCs w:val="18"/>
                <w:lang w:val="ru-RU"/>
                <w14:ligatures w14:val="standardContextual"/>
              </w:rPr>
              <w:t>6</w:t>
            </w:r>
            <w:r>
              <w:rPr>
                <w:rStyle w:val="y2iqfc"/>
                <w:rFonts w:ascii="GHEA Grapalat" w:hAnsi="GHEA Grapalat"/>
                <w:color w:val="202124"/>
                <w:kern w:val="2"/>
                <w:sz w:val="18"/>
                <w:szCs w:val="18"/>
                <w:lang w:val="ru-RU"/>
                <w14:ligatures w14:val="standardContextual"/>
              </w:rPr>
              <w:t xml:space="preserve"> г.</w:t>
            </w:r>
          </w:p>
          <w:p w14:paraId="616C9EEF" w14:textId="77777777" w:rsidR="00DB6582" w:rsidRDefault="00DB6582" w:rsidP="00DB6582">
            <w:pPr>
              <w:spacing w:line="256" w:lineRule="auto"/>
              <w:jc w:val="center"/>
              <w:rPr>
                <w:rFonts w:ascii="GHEA Grapalat" w:hAnsi="GHEA Grapalat"/>
                <w:kern w:val="2"/>
                <w:sz w:val="18"/>
                <w:szCs w:val="18"/>
                <w14:ligatures w14:val="standardContextual"/>
              </w:rPr>
            </w:pPr>
          </w:p>
        </w:tc>
      </w:tr>
      <w:tr w:rsidR="00DB6582" w14:paraId="15B4A0A1" w14:textId="77777777" w:rsidTr="000A6AC6">
        <w:tc>
          <w:tcPr>
            <w:tcW w:w="1880" w:type="dxa"/>
            <w:tcBorders>
              <w:top w:val="single" w:sz="4" w:space="0" w:color="auto"/>
              <w:left w:val="single" w:sz="4" w:space="0" w:color="auto"/>
              <w:bottom w:val="single" w:sz="4" w:space="0" w:color="auto"/>
              <w:right w:val="single" w:sz="4" w:space="0" w:color="auto"/>
            </w:tcBorders>
            <w:hideMark/>
          </w:tcPr>
          <w:p w14:paraId="46E6F0F4" w14:textId="77777777" w:rsidR="00DB6582" w:rsidRDefault="00DB6582" w:rsidP="00DB6582">
            <w:pPr>
              <w:spacing w:line="256" w:lineRule="auto"/>
              <w:jc w:val="center"/>
              <w:rPr>
                <w:rFonts w:ascii="GHEA Grapalat" w:hAnsi="GHEA Grapalat"/>
                <w:kern w:val="2"/>
                <w:sz w:val="18"/>
                <w:szCs w:val="18"/>
                <w:lang w:val="hy-AM"/>
                <w14:ligatures w14:val="standardContextual"/>
              </w:rPr>
            </w:pPr>
            <w:r>
              <w:rPr>
                <w:rFonts w:ascii="GHEA Grapalat" w:hAnsi="GHEA Grapalat"/>
                <w:kern w:val="2"/>
                <w:sz w:val="18"/>
                <w:szCs w:val="18"/>
                <w:lang w:val="hy-AM"/>
                <w14:ligatures w14:val="standardContextual"/>
              </w:rPr>
              <w:t>2</w:t>
            </w:r>
          </w:p>
        </w:tc>
        <w:tc>
          <w:tcPr>
            <w:tcW w:w="1846" w:type="dxa"/>
            <w:tcBorders>
              <w:top w:val="single" w:sz="4" w:space="0" w:color="auto"/>
              <w:left w:val="single" w:sz="4" w:space="0" w:color="auto"/>
              <w:bottom w:val="single" w:sz="4" w:space="0" w:color="auto"/>
              <w:right w:val="single" w:sz="4" w:space="0" w:color="auto"/>
            </w:tcBorders>
            <w:hideMark/>
          </w:tcPr>
          <w:p w14:paraId="24B6A57F" w14:textId="51F450BF" w:rsidR="00DB6582" w:rsidRDefault="00DB6582" w:rsidP="00DB6582">
            <w:pPr>
              <w:spacing w:line="256" w:lineRule="auto"/>
              <w:jc w:val="center"/>
              <w:rPr>
                <w:rFonts w:ascii="GHEA Grapalat" w:hAnsi="GHEA Grapalat"/>
                <w:kern w:val="2"/>
                <w:sz w:val="18"/>
                <w:szCs w:val="18"/>
                <w:lang w:val="hy-AM"/>
                <w14:ligatures w14:val="standardContextual"/>
              </w:rPr>
            </w:pPr>
            <w:r w:rsidRPr="00483081">
              <w:rPr>
                <w:rFonts w:ascii="GHEA Grapalat" w:hAnsi="GHEA Grapalat"/>
                <w:sz w:val="16"/>
                <w:szCs w:val="16"/>
                <w:lang w:val="hy-AM"/>
              </w:rPr>
              <w:t>71631100/</w:t>
            </w:r>
            <w:r>
              <w:rPr>
                <w:rFonts w:ascii="GHEA Grapalat" w:hAnsi="GHEA Grapalat"/>
                <w:sz w:val="16"/>
                <w:szCs w:val="16"/>
                <w:lang w:val="hy-AM"/>
              </w:rPr>
              <w:t>1</w:t>
            </w:r>
          </w:p>
        </w:tc>
        <w:tc>
          <w:tcPr>
            <w:tcW w:w="4098" w:type="dxa"/>
            <w:tcBorders>
              <w:top w:val="single" w:sz="4" w:space="0" w:color="auto"/>
              <w:left w:val="single" w:sz="4" w:space="0" w:color="auto"/>
              <w:bottom w:val="single" w:sz="4" w:space="0" w:color="auto"/>
              <w:right w:val="single" w:sz="4" w:space="0" w:color="auto"/>
            </w:tcBorders>
            <w:vAlign w:val="bottom"/>
          </w:tcPr>
          <w:p w14:paraId="0DF7BF59" w14:textId="2E3BA273" w:rsidR="00DB6582" w:rsidRDefault="00DB6582" w:rsidP="00DB6582">
            <w:pPr>
              <w:numPr>
                <w:ilvl w:val="0"/>
                <w:numId w:val="35"/>
              </w:numPr>
              <w:spacing w:line="256" w:lineRule="auto"/>
              <w:jc w:val="both"/>
              <w:rPr>
                <w:rFonts w:ascii="GHEA Grapalat" w:hAnsi="GHEA Grapalat" w:cs="Sylfaen"/>
                <w:b/>
                <w:i/>
                <w:kern w:val="2"/>
                <w:sz w:val="18"/>
                <w:szCs w:val="18"/>
                <w:lang w:val="nb-NO"/>
                <w14:ligatures w14:val="standardContextual"/>
              </w:rPr>
            </w:pPr>
            <w:r>
              <w:rPr>
                <w:rFonts w:ascii="GHEA Grapalat" w:hAnsi="GHEA Grapalat"/>
                <w:b/>
                <w:i/>
                <w:kern w:val="2"/>
                <w:sz w:val="18"/>
                <w:szCs w:val="18"/>
                <w:lang w:val="hy-AM"/>
                <w14:ligatures w14:val="standardContextual"/>
              </w:rPr>
              <w:t>Список оборудования, подлежащего техническому обслуживанию театрально</w:t>
            </w:r>
            <w:r>
              <w:rPr>
                <w:rFonts w:ascii="GHEA Grapalat" w:hAnsi="GHEA Grapalat"/>
                <w:b/>
                <w:i/>
                <w:kern w:val="2"/>
                <w:sz w:val="18"/>
                <w:szCs w:val="18"/>
                <w14:ligatures w14:val="standardContextual"/>
              </w:rPr>
              <w:t>го</w:t>
            </w:r>
            <w:r>
              <w:rPr>
                <w:rFonts w:ascii="GHEA Grapalat" w:hAnsi="GHEA Grapalat"/>
                <w:b/>
                <w:i/>
                <w:kern w:val="2"/>
                <w:sz w:val="18"/>
                <w:szCs w:val="18"/>
                <w:lang w:val="hy-AM"/>
                <w14:ligatures w14:val="standardContextual"/>
              </w:rPr>
              <w:t xml:space="preserve"> освещени</w:t>
            </w:r>
            <w:r>
              <w:rPr>
                <w:rFonts w:ascii="GHEA Grapalat" w:hAnsi="GHEA Grapalat"/>
                <w:b/>
                <w:i/>
                <w:kern w:val="2"/>
                <w:sz w:val="18"/>
                <w:szCs w:val="18"/>
                <w14:ligatures w14:val="standardContextual"/>
              </w:rPr>
              <w:t>я</w:t>
            </w:r>
            <w:r>
              <w:rPr>
                <w:rFonts w:ascii="GHEA Grapalat" w:hAnsi="GHEA Grapalat"/>
                <w:b/>
                <w:i/>
                <w:kern w:val="2"/>
                <w:sz w:val="18"/>
                <w:szCs w:val="18"/>
                <w:lang w:val="hy-AM"/>
                <w14:ligatures w14:val="standardContextual"/>
              </w:rPr>
              <w:t xml:space="preserve"> и звук</w:t>
            </w:r>
            <w:r>
              <w:rPr>
                <w:rFonts w:ascii="GHEA Grapalat" w:hAnsi="GHEA Grapalat"/>
                <w:b/>
                <w:i/>
                <w:kern w:val="2"/>
                <w:sz w:val="18"/>
                <w:szCs w:val="18"/>
                <w14:ligatures w14:val="standardContextual"/>
              </w:rPr>
              <w:t>а</w:t>
            </w:r>
            <w:r>
              <w:rPr>
                <w:rFonts w:ascii="GHEA Grapalat" w:hAnsi="GHEA Grapalat"/>
                <w:b/>
                <w:i/>
                <w:kern w:val="2"/>
                <w:sz w:val="18"/>
                <w:szCs w:val="18"/>
                <w:lang w:val="hy-AM"/>
                <w14:ligatures w14:val="standardContextual"/>
              </w:rPr>
              <w:t xml:space="preserve"> театра</w:t>
            </w:r>
            <w:r>
              <w:rPr>
                <w:rFonts w:ascii="GHEA Grapalat" w:hAnsi="GHEA Grapalat"/>
                <w:b/>
                <w:i/>
                <w:kern w:val="2"/>
                <w:sz w:val="18"/>
                <w:szCs w:val="18"/>
                <w14:ligatures w14:val="standardContextual"/>
              </w:rPr>
              <w:t xml:space="preserve"> </w:t>
            </w:r>
            <w:r>
              <w:rPr>
                <w:rFonts w:ascii="GHEA Grapalat" w:hAnsi="GHEA Grapalat"/>
                <w:b/>
                <w:i/>
                <w:kern w:val="2"/>
                <w:sz w:val="18"/>
                <w:szCs w:val="18"/>
                <w:lang w:val="hy-AM"/>
                <w14:ligatures w14:val="standardContextual"/>
              </w:rPr>
              <w:t>за 202</w:t>
            </w:r>
            <w:r w:rsidR="00E94AEE">
              <w:rPr>
                <w:rFonts w:ascii="GHEA Grapalat" w:hAnsi="GHEA Grapalat"/>
                <w:b/>
                <w:i/>
                <w:kern w:val="2"/>
                <w:sz w:val="18"/>
                <w:szCs w:val="18"/>
                <w14:ligatures w14:val="standardContextual"/>
              </w:rPr>
              <w:t>6</w:t>
            </w:r>
            <w:r>
              <w:rPr>
                <w:rFonts w:ascii="GHEA Grapalat" w:hAnsi="GHEA Grapalat"/>
                <w:b/>
                <w:i/>
                <w:kern w:val="2"/>
                <w:sz w:val="18"/>
                <w:szCs w:val="18"/>
                <w:lang w:val="hy-AM"/>
                <w14:ligatures w14:val="standardContextual"/>
              </w:rPr>
              <w:t xml:space="preserve">г.   </w:t>
            </w:r>
          </w:p>
          <w:p w14:paraId="7474745F" w14:textId="77777777" w:rsidR="00DB6582" w:rsidRDefault="00DB6582" w:rsidP="00DB6582">
            <w:pPr>
              <w:spacing w:line="256" w:lineRule="auto"/>
              <w:jc w:val="both"/>
              <w:rPr>
                <w:rFonts w:ascii="GHEA Grapalat" w:hAnsi="GHEA Grapalat"/>
                <w:b/>
                <w:i/>
                <w:kern w:val="2"/>
                <w:sz w:val="18"/>
                <w:szCs w:val="18"/>
                <w:lang w:val="nb-NO"/>
                <w14:ligatures w14:val="standardContextual"/>
              </w:rPr>
            </w:pPr>
          </w:p>
          <w:p w14:paraId="32A165CF" w14:textId="77777777" w:rsidR="00DB6582" w:rsidRDefault="00DB6582" w:rsidP="00DB6582">
            <w:pPr>
              <w:spacing w:line="256" w:lineRule="auto"/>
              <w:jc w:val="both"/>
              <w:rPr>
                <w:rFonts w:ascii="GHEA Grapalat" w:hAnsi="GHEA Grapalat" w:cs="Sylfaen"/>
                <w:color w:val="000000"/>
                <w:kern w:val="2"/>
                <w:sz w:val="18"/>
                <w:szCs w:val="18"/>
                <w:lang w:val="es-ES"/>
                <w14:ligatures w14:val="standardContextual"/>
              </w:rPr>
            </w:pPr>
            <w:r>
              <w:rPr>
                <w:rFonts w:ascii="GHEA Grapalat" w:hAnsi="GHEA Grapalat" w:cs="Sylfaen"/>
                <w:color w:val="000000"/>
                <w:kern w:val="2"/>
                <w:sz w:val="18"/>
                <w:szCs w:val="18"/>
                <w14:ligatures w14:val="standardContextual"/>
              </w:rPr>
              <w:t>Пульт</w:t>
            </w:r>
            <w:r>
              <w:rPr>
                <w:rFonts w:ascii="GHEA Grapalat" w:hAnsi="GHEA Grapalat" w:cs="Sylfaen"/>
                <w:color w:val="000000"/>
                <w:kern w:val="2"/>
                <w:sz w:val="18"/>
                <w:szCs w:val="18"/>
                <w:lang w:val="nb-NO"/>
                <w14:ligatures w14:val="standardContextual"/>
              </w:rPr>
              <w:t xml:space="preserve"> </w:t>
            </w:r>
            <w:r>
              <w:rPr>
                <w:rFonts w:ascii="GHEA Grapalat" w:hAnsi="GHEA Grapalat" w:cs="Sylfaen"/>
                <w:color w:val="000000"/>
                <w:kern w:val="2"/>
                <w:sz w:val="18"/>
                <w:szCs w:val="18"/>
                <w14:ligatures w14:val="standardContextual"/>
              </w:rPr>
              <w:t>управления</w:t>
            </w:r>
            <w:r>
              <w:rPr>
                <w:rFonts w:ascii="GHEA Grapalat" w:hAnsi="GHEA Grapalat" w:cs="Sylfaen"/>
                <w:color w:val="000000"/>
                <w:kern w:val="2"/>
                <w:sz w:val="18"/>
                <w:szCs w:val="18"/>
                <w:lang w:val="nb-NO"/>
                <w14:ligatures w14:val="standardContextual"/>
              </w:rPr>
              <w:t xml:space="preserve"> </w:t>
            </w:r>
            <w:r>
              <w:rPr>
                <w:rFonts w:ascii="GHEA Grapalat" w:hAnsi="GHEA Grapalat"/>
                <w:color w:val="000000"/>
                <w:kern w:val="2"/>
                <w:sz w:val="18"/>
                <w:szCs w:val="18"/>
                <w:lang w:val="nb-NO"/>
                <w14:ligatures w14:val="standardContextual"/>
              </w:rPr>
              <w:t xml:space="preserve">EOS 4096                           1 </w:t>
            </w:r>
            <w:r>
              <w:rPr>
                <w:rFonts w:ascii="GHEA Grapalat" w:hAnsi="GHEA Grapalat" w:cs="Sylfaen"/>
                <w:color w:val="000000"/>
                <w:kern w:val="2"/>
                <w:sz w:val="18"/>
                <w:szCs w:val="18"/>
                <w14:ligatures w14:val="standardContextual"/>
              </w:rPr>
              <w:t>шт</w:t>
            </w:r>
          </w:p>
          <w:p w14:paraId="74CB956E" w14:textId="77777777" w:rsidR="00DB6582" w:rsidRDefault="00DB6582" w:rsidP="00DB6582">
            <w:pPr>
              <w:spacing w:line="256" w:lineRule="auto"/>
              <w:jc w:val="both"/>
              <w:rPr>
                <w:rFonts w:ascii="GHEA Grapalat" w:hAnsi="GHEA Grapalat" w:cs="Sylfaen"/>
                <w:color w:val="000000"/>
                <w:kern w:val="2"/>
                <w:sz w:val="18"/>
                <w:szCs w:val="18"/>
                <w:lang w:val="es-ES"/>
                <w14:ligatures w14:val="standardContextual"/>
              </w:rPr>
            </w:pPr>
            <w:r>
              <w:rPr>
                <w:rFonts w:ascii="GHEA Grapalat" w:hAnsi="GHEA Grapalat" w:cs="Sylfaen"/>
                <w:color w:val="000000"/>
                <w:kern w:val="2"/>
                <w:sz w:val="18"/>
                <w:szCs w:val="18"/>
                <w14:ligatures w14:val="standardContextual"/>
              </w:rPr>
              <w:t>Пульт</w:t>
            </w:r>
            <w:r>
              <w:rPr>
                <w:rFonts w:ascii="GHEA Grapalat" w:hAnsi="GHEA Grapalat" w:cs="Sylfaen"/>
                <w:color w:val="000000"/>
                <w:kern w:val="2"/>
                <w:sz w:val="18"/>
                <w:szCs w:val="18"/>
                <w:lang w:val="nb-NO"/>
                <w14:ligatures w14:val="standardContextual"/>
              </w:rPr>
              <w:t xml:space="preserve"> </w:t>
            </w:r>
            <w:r>
              <w:rPr>
                <w:rFonts w:ascii="GHEA Grapalat" w:hAnsi="GHEA Grapalat" w:cs="Sylfaen"/>
                <w:color w:val="000000"/>
                <w:kern w:val="2"/>
                <w:sz w:val="18"/>
                <w:szCs w:val="18"/>
                <w14:ligatures w14:val="standardContextual"/>
              </w:rPr>
              <w:t>управления</w:t>
            </w:r>
            <w:r>
              <w:rPr>
                <w:rFonts w:ascii="GHEA Grapalat" w:hAnsi="GHEA Grapalat" w:cs="Sylfaen"/>
                <w:color w:val="000000"/>
                <w:kern w:val="2"/>
                <w:sz w:val="18"/>
                <w:szCs w:val="18"/>
                <w:lang w:val="nb-NO"/>
                <w14:ligatures w14:val="standardContextual"/>
              </w:rPr>
              <w:t xml:space="preserve"> </w:t>
            </w:r>
            <w:r>
              <w:rPr>
                <w:rFonts w:ascii="GHEA Grapalat" w:hAnsi="GHEA Grapalat" w:cs="Arial"/>
                <w:color w:val="000000"/>
                <w:kern w:val="2"/>
                <w:sz w:val="18"/>
                <w:szCs w:val="18"/>
                <w:lang w:val="nb-NO"/>
                <w14:ligatures w14:val="standardContextual"/>
              </w:rPr>
              <w:t>Gio 2000</w:t>
            </w:r>
            <w:r>
              <w:rPr>
                <w:rFonts w:ascii="GHEA Grapalat" w:hAnsi="GHEA Grapalat"/>
                <w:color w:val="000000"/>
                <w:kern w:val="2"/>
                <w:sz w:val="18"/>
                <w:szCs w:val="18"/>
                <w:lang w:val="nb-NO"/>
                <w14:ligatures w14:val="standardContextual"/>
              </w:rPr>
              <w:t xml:space="preserve">                              1 </w:t>
            </w:r>
            <w:r>
              <w:rPr>
                <w:rFonts w:ascii="GHEA Grapalat" w:hAnsi="GHEA Grapalat" w:cs="Sylfaen"/>
                <w:color w:val="000000"/>
                <w:kern w:val="2"/>
                <w:sz w:val="18"/>
                <w:szCs w:val="18"/>
                <w14:ligatures w14:val="standardContextual"/>
              </w:rPr>
              <w:t>шт</w:t>
            </w:r>
          </w:p>
          <w:p w14:paraId="413097FE" w14:textId="77777777" w:rsidR="00DB6582" w:rsidRDefault="00DB6582" w:rsidP="00DB6582">
            <w:pPr>
              <w:spacing w:line="256" w:lineRule="auto"/>
              <w:jc w:val="both"/>
              <w:rPr>
                <w:rFonts w:ascii="GHEA Grapalat" w:hAnsi="GHEA Grapalat" w:cs="Sylfaen"/>
                <w:color w:val="000000"/>
                <w:kern w:val="2"/>
                <w:sz w:val="18"/>
                <w:szCs w:val="18"/>
                <w14:ligatures w14:val="standardContextual"/>
              </w:rPr>
            </w:pPr>
            <w:r>
              <w:rPr>
                <w:rFonts w:ascii="GHEA Grapalat" w:hAnsi="GHEA Grapalat" w:cs="Sylfaen"/>
                <w:color w:val="000000"/>
                <w:kern w:val="2"/>
                <w:sz w:val="18"/>
                <w:szCs w:val="18"/>
                <w14:ligatures w14:val="standardContextual"/>
              </w:rPr>
              <w:t>Комплекс управления внутренним освещением здания и нерегулируемыми</w:t>
            </w:r>
          </w:p>
          <w:p w14:paraId="0043CF02" w14:textId="77777777" w:rsidR="00DB6582" w:rsidRDefault="00DB6582" w:rsidP="00DB6582">
            <w:pPr>
              <w:spacing w:line="256" w:lineRule="auto"/>
              <w:jc w:val="both"/>
              <w:rPr>
                <w:rFonts w:ascii="GHEA Grapalat" w:hAnsi="GHEA Grapalat" w:cs="Sylfaen"/>
                <w:color w:val="000000"/>
                <w:kern w:val="2"/>
                <w:sz w:val="18"/>
                <w:szCs w:val="18"/>
                <w:lang w:val="es-ES"/>
                <w14:ligatures w14:val="standardContextual"/>
              </w:rPr>
            </w:pPr>
            <w:r>
              <w:rPr>
                <w:rFonts w:ascii="GHEA Grapalat" w:hAnsi="GHEA Grapalat" w:cs="Sylfaen"/>
                <w:color w:val="000000"/>
                <w:kern w:val="2"/>
                <w:sz w:val="18"/>
                <w:szCs w:val="18"/>
                <w14:ligatures w14:val="standardContextual"/>
              </w:rPr>
              <w:t xml:space="preserve"> линиями  Unison Pardigm </w:t>
            </w:r>
            <w:r>
              <w:rPr>
                <w:rFonts w:ascii="GHEA Grapalat" w:hAnsi="GHEA Grapalat" w:cs="Arial"/>
                <w:color w:val="000000"/>
                <w:kern w:val="2"/>
                <w:sz w:val="18"/>
                <w:szCs w:val="18"/>
                <w:lang w:val="es-ES"/>
                <w14:ligatures w14:val="standardContextual"/>
              </w:rPr>
              <w:t>/</w:t>
            </w:r>
            <w:r>
              <w:rPr>
                <w:rFonts w:ascii="GHEA Grapalat" w:hAnsi="GHEA Grapalat"/>
                <w:color w:val="000000"/>
                <w:kern w:val="2"/>
                <w:sz w:val="18"/>
                <w:szCs w:val="18"/>
                <w:lang w:val="es-ES"/>
                <w14:ligatures w14:val="standardContextual"/>
              </w:rPr>
              <w:t xml:space="preserve">  х 2 </w:t>
            </w:r>
            <w:r>
              <w:rPr>
                <w:rFonts w:ascii="GHEA Grapalat" w:hAnsi="GHEA Grapalat" w:cs="Sylfaen"/>
                <w:color w:val="000000"/>
                <w:kern w:val="2"/>
                <w:sz w:val="18"/>
                <w:szCs w:val="18"/>
                <w14:ligatures w14:val="standardContextual"/>
              </w:rPr>
              <w:t>местный узел</w:t>
            </w:r>
            <w:r>
              <w:rPr>
                <w:rFonts w:ascii="GHEA Grapalat" w:hAnsi="GHEA Grapalat" w:cs="Arial"/>
                <w:color w:val="000000"/>
                <w:kern w:val="2"/>
                <w:sz w:val="18"/>
                <w:szCs w:val="18"/>
                <w:lang w:val="es-ES"/>
                <w14:ligatures w14:val="standardContextual"/>
              </w:rPr>
              <w:t xml:space="preserve">, </w:t>
            </w:r>
            <w:r>
              <w:rPr>
                <w:rFonts w:ascii="GHEA Grapalat" w:hAnsi="GHEA Grapalat" w:cs="Arial"/>
                <w:color w:val="000000"/>
                <w:kern w:val="2"/>
                <w:sz w:val="18"/>
                <w:szCs w:val="18"/>
                <w:lang w:val="es-ES"/>
                <w14:ligatures w14:val="standardContextual"/>
              </w:rPr>
              <w:lastRenderedPageBreak/>
              <w:t xml:space="preserve">x 8 </w:t>
            </w:r>
            <w:r>
              <w:rPr>
                <w:rFonts w:ascii="GHEA Grapalat" w:hAnsi="GHEA Grapalat" w:cs="Sylfaen"/>
                <w:color w:val="000000"/>
                <w:kern w:val="2"/>
                <w:sz w:val="18"/>
                <w:szCs w:val="18"/>
                <w14:ligatures w14:val="standardContextual"/>
              </w:rPr>
              <w:t>дистанционный узел</w:t>
            </w:r>
            <w:r>
              <w:rPr>
                <w:rFonts w:ascii="GHEA Grapalat" w:hAnsi="GHEA Grapalat" w:cs="Arial"/>
                <w:color w:val="000000"/>
                <w:kern w:val="2"/>
                <w:sz w:val="18"/>
                <w:szCs w:val="18"/>
                <w:lang w:val="es-ES"/>
                <w14:ligatures w14:val="standardContextual"/>
              </w:rPr>
              <w:t xml:space="preserve"> /</w:t>
            </w:r>
            <w:r>
              <w:rPr>
                <w:rFonts w:ascii="GHEA Grapalat" w:hAnsi="GHEA Grapalat"/>
                <w:color w:val="000000"/>
                <w:kern w:val="2"/>
                <w:sz w:val="18"/>
                <w:szCs w:val="18"/>
                <w:lang w:val="es-ES"/>
                <w14:ligatures w14:val="standardContextual"/>
              </w:rPr>
              <w:t xml:space="preserve">                      2 </w:t>
            </w:r>
            <w:r>
              <w:rPr>
                <w:rFonts w:ascii="GHEA Grapalat" w:hAnsi="GHEA Grapalat" w:cs="Sylfaen"/>
                <w:color w:val="000000"/>
                <w:kern w:val="2"/>
                <w:sz w:val="18"/>
                <w:szCs w:val="18"/>
                <w14:ligatures w14:val="standardContextual"/>
              </w:rPr>
              <w:t>шт</w:t>
            </w:r>
          </w:p>
          <w:p w14:paraId="44692A23" w14:textId="77777777" w:rsidR="00DB6582" w:rsidRDefault="00DB6582" w:rsidP="00DB6582">
            <w:pPr>
              <w:spacing w:line="256" w:lineRule="auto"/>
              <w:jc w:val="both"/>
              <w:rPr>
                <w:rFonts w:ascii="GHEA Grapalat" w:hAnsi="GHEA Grapalat" w:cs="Sylfaen"/>
                <w:color w:val="000000"/>
                <w:kern w:val="2"/>
                <w:sz w:val="18"/>
                <w:szCs w:val="18"/>
                <w14:ligatures w14:val="standardContextual"/>
              </w:rPr>
            </w:pPr>
            <w:r>
              <w:rPr>
                <w:rFonts w:ascii="GHEA Grapalat" w:hAnsi="GHEA Grapalat" w:cs="Sylfaen"/>
                <w:color w:val="000000"/>
                <w:kern w:val="2"/>
                <w:sz w:val="18"/>
                <w:szCs w:val="18"/>
                <w14:ligatures w14:val="standardContextual"/>
              </w:rPr>
              <w:t>Сетевой</w:t>
            </w:r>
            <w:r>
              <w:rPr>
                <w:rFonts w:ascii="GHEA Grapalat" w:hAnsi="GHEA Grapalat" w:cs="Sylfaen"/>
                <w:color w:val="000000"/>
                <w:kern w:val="2"/>
                <w:sz w:val="18"/>
                <w:szCs w:val="18"/>
                <w:lang w:val="es-ES"/>
                <w14:ligatures w14:val="standardContextual"/>
              </w:rPr>
              <w:t xml:space="preserve"> </w:t>
            </w:r>
            <w:r>
              <w:rPr>
                <w:rFonts w:ascii="GHEA Grapalat" w:hAnsi="GHEA Grapalat" w:cs="Sylfaen"/>
                <w:color w:val="000000"/>
                <w:kern w:val="2"/>
                <w:sz w:val="18"/>
                <w:szCs w:val="18"/>
                <w14:ligatures w14:val="standardContextual"/>
              </w:rPr>
              <w:t>шкаф</w:t>
            </w:r>
            <w:r>
              <w:rPr>
                <w:rFonts w:ascii="GHEA Grapalat" w:hAnsi="GHEA Grapalat" w:cs="Sylfaen"/>
                <w:color w:val="000000"/>
                <w:kern w:val="2"/>
                <w:sz w:val="18"/>
                <w:szCs w:val="18"/>
                <w:lang w:val="es-ES"/>
                <w14:ligatures w14:val="standardContextual"/>
              </w:rPr>
              <w:t xml:space="preserve"> </w:t>
            </w:r>
            <w:r>
              <w:rPr>
                <w:rFonts w:ascii="GHEA Grapalat" w:hAnsi="GHEA Grapalat" w:cs="Sylfaen"/>
                <w:color w:val="000000"/>
                <w:kern w:val="2"/>
                <w:sz w:val="18"/>
                <w:szCs w:val="18"/>
                <w14:ligatures w14:val="standardContextual"/>
              </w:rPr>
              <w:t>с</w:t>
            </w:r>
            <w:r>
              <w:rPr>
                <w:rFonts w:ascii="GHEA Grapalat" w:hAnsi="GHEA Grapalat" w:cs="Sylfaen"/>
                <w:color w:val="000000"/>
                <w:kern w:val="2"/>
                <w:sz w:val="18"/>
                <w:szCs w:val="18"/>
                <w:lang w:val="es-ES"/>
                <w14:ligatures w14:val="standardContextual"/>
              </w:rPr>
              <w:t xml:space="preserve"> </w:t>
            </w:r>
            <w:r>
              <w:rPr>
                <w:rFonts w:ascii="GHEA Grapalat" w:hAnsi="GHEA Grapalat" w:cs="Sylfaen"/>
                <w:color w:val="000000"/>
                <w:kern w:val="2"/>
                <w:sz w:val="18"/>
                <w:szCs w:val="18"/>
                <w14:ligatures w14:val="standardContextual"/>
              </w:rPr>
              <w:t>распределительной</w:t>
            </w:r>
            <w:r>
              <w:rPr>
                <w:rFonts w:ascii="GHEA Grapalat" w:hAnsi="GHEA Grapalat" w:cs="Sylfaen"/>
                <w:color w:val="000000"/>
                <w:kern w:val="2"/>
                <w:sz w:val="18"/>
                <w:szCs w:val="18"/>
                <w:lang w:val="es-ES"/>
                <w14:ligatures w14:val="standardContextual"/>
              </w:rPr>
              <w:t xml:space="preserve"> </w:t>
            </w:r>
            <w:r>
              <w:rPr>
                <w:rFonts w:ascii="GHEA Grapalat" w:hAnsi="GHEA Grapalat" w:cs="Sylfaen"/>
                <w:color w:val="000000"/>
                <w:kern w:val="2"/>
                <w:sz w:val="18"/>
                <w:szCs w:val="18"/>
                <w14:ligatures w14:val="standardContextual"/>
              </w:rPr>
              <w:t>станцией</w:t>
            </w:r>
            <w:r>
              <w:rPr>
                <w:rFonts w:ascii="GHEA Grapalat" w:hAnsi="GHEA Grapalat" w:cs="Sylfaen"/>
                <w:color w:val="000000"/>
                <w:kern w:val="2"/>
                <w:sz w:val="18"/>
                <w:szCs w:val="18"/>
                <w:lang w:val="es-ES"/>
                <w14:ligatures w14:val="standardContextual"/>
              </w:rPr>
              <w:t xml:space="preserve"> </w:t>
            </w:r>
            <w:r>
              <w:rPr>
                <w:rFonts w:ascii="GHEA Grapalat" w:hAnsi="GHEA Grapalat" w:cs="Sylfaen"/>
                <w:color w:val="000000"/>
                <w:kern w:val="2"/>
                <w:sz w:val="18"/>
                <w:szCs w:val="18"/>
                <w14:ligatures w14:val="standardContextual"/>
              </w:rPr>
              <w:t>сигналов</w:t>
            </w:r>
            <w:r>
              <w:rPr>
                <w:rFonts w:ascii="GHEA Grapalat" w:hAnsi="GHEA Grapalat"/>
                <w:color w:val="000000"/>
                <w:kern w:val="2"/>
                <w:sz w:val="18"/>
                <w:szCs w:val="18"/>
                <w:lang w:val="es-ES"/>
                <w14:ligatures w14:val="standardContextual"/>
              </w:rPr>
              <w:t xml:space="preserve">            1 </w:t>
            </w:r>
            <w:r>
              <w:rPr>
                <w:rFonts w:ascii="GHEA Grapalat" w:hAnsi="GHEA Grapalat" w:cs="Sylfaen"/>
                <w:color w:val="000000"/>
                <w:kern w:val="2"/>
                <w:sz w:val="18"/>
                <w:szCs w:val="18"/>
                <w14:ligatures w14:val="standardContextual"/>
              </w:rPr>
              <w:t>шт</w:t>
            </w:r>
          </w:p>
          <w:p w14:paraId="11825337" w14:textId="77777777" w:rsidR="00DB6582" w:rsidRDefault="00DB6582" w:rsidP="00DB6582">
            <w:pPr>
              <w:spacing w:line="256" w:lineRule="auto"/>
              <w:jc w:val="both"/>
              <w:rPr>
                <w:rFonts w:ascii="GHEA Grapalat" w:hAnsi="GHEA Grapalat" w:cs="Sylfaen"/>
                <w:color w:val="000000"/>
                <w:kern w:val="2"/>
                <w:sz w:val="18"/>
                <w:szCs w:val="18"/>
                <w:lang w:val="es-ES"/>
                <w14:ligatures w14:val="standardContextual"/>
              </w:rPr>
            </w:pPr>
            <w:r>
              <w:rPr>
                <w:rFonts w:ascii="GHEA Grapalat" w:hAnsi="GHEA Grapalat" w:cs="Sylfaen"/>
                <w:color w:val="000000"/>
                <w:kern w:val="2"/>
                <w:sz w:val="18"/>
                <w:szCs w:val="18"/>
                <w14:ligatures w14:val="standardContextual"/>
              </w:rPr>
              <w:t>Силовой шкаф с</w:t>
            </w:r>
            <w:r>
              <w:rPr>
                <w:rFonts w:ascii="GHEA Grapalat" w:hAnsi="GHEA Grapalat" w:cs="Arial"/>
                <w:color w:val="000000"/>
                <w:kern w:val="2"/>
                <w:sz w:val="18"/>
                <w:szCs w:val="18"/>
                <w:lang w:val="es-ES"/>
                <w14:ligatures w14:val="standardContextual"/>
              </w:rPr>
              <w:t xml:space="preserve"> 96 </w:t>
            </w:r>
            <w:r>
              <w:rPr>
                <w:rFonts w:ascii="GHEA Grapalat" w:hAnsi="GHEA Grapalat" w:cs="Sylfaen"/>
                <w:color w:val="000000"/>
                <w:kern w:val="2"/>
                <w:sz w:val="18"/>
                <w:szCs w:val="18"/>
                <w14:ligatures w14:val="standardContextual"/>
              </w:rPr>
              <w:t>каналами</w:t>
            </w:r>
            <w:r>
              <w:rPr>
                <w:rFonts w:ascii="GHEA Grapalat" w:hAnsi="GHEA Grapalat" w:cs="Arial"/>
                <w:color w:val="000000"/>
                <w:kern w:val="2"/>
                <w:sz w:val="18"/>
                <w:szCs w:val="18"/>
                <w:lang w:val="es-ES"/>
                <w14:ligatures w14:val="standardContextual"/>
              </w:rPr>
              <w:t xml:space="preserve"> ETC Sensor</w:t>
            </w:r>
            <w:r>
              <w:rPr>
                <w:rFonts w:ascii="GHEA Grapalat" w:hAnsi="GHEA Grapalat"/>
                <w:color w:val="000000"/>
                <w:kern w:val="2"/>
                <w:sz w:val="18"/>
                <w:szCs w:val="18"/>
                <w:lang w:val="es-ES"/>
                <w14:ligatures w14:val="standardContextual"/>
              </w:rPr>
              <w:t xml:space="preserve">               5 </w:t>
            </w:r>
            <w:r>
              <w:rPr>
                <w:rFonts w:ascii="GHEA Grapalat" w:hAnsi="GHEA Grapalat" w:cs="Sylfaen"/>
                <w:color w:val="000000"/>
                <w:kern w:val="2"/>
                <w:sz w:val="18"/>
                <w:szCs w:val="18"/>
                <w14:ligatures w14:val="standardContextual"/>
              </w:rPr>
              <w:t>шт</w:t>
            </w:r>
          </w:p>
          <w:p w14:paraId="4FBF2651" w14:textId="77777777" w:rsidR="00DB6582" w:rsidRDefault="00DB6582" w:rsidP="00DB6582">
            <w:pPr>
              <w:spacing w:line="256" w:lineRule="auto"/>
              <w:jc w:val="both"/>
              <w:rPr>
                <w:rFonts w:ascii="GHEA Grapalat" w:hAnsi="GHEA Grapalat" w:cs="Sylfaen"/>
                <w:color w:val="000000"/>
                <w:kern w:val="2"/>
                <w:sz w:val="18"/>
                <w:szCs w:val="18"/>
                <w:lang w:val="es-ES"/>
                <w14:ligatures w14:val="standardContextual"/>
              </w:rPr>
            </w:pPr>
            <w:r>
              <w:rPr>
                <w:rFonts w:ascii="GHEA Grapalat" w:hAnsi="GHEA Grapalat" w:cs="Sylfaen"/>
                <w:color w:val="000000"/>
                <w:kern w:val="2"/>
                <w:sz w:val="18"/>
                <w:szCs w:val="18"/>
                <w14:ligatures w14:val="standardContextual"/>
              </w:rPr>
              <w:t>Силовой шкаф с</w:t>
            </w:r>
            <w:r>
              <w:rPr>
                <w:rFonts w:ascii="GHEA Grapalat" w:hAnsi="GHEA Grapalat" w:cs="Arial"/>
                <w:color w:val="000000"/>
                <w:kern w:val="2"/>
                <w:sz w:val="18"/>
                <w:szCs w:val="18"/>
                <w:lang w:val="es-ES"/>
                <w14:ligatures w14:val="standardContextual"/>
              </w:rPr>
              <w:t xml:space="preserve"> 48 </w:t>
            </w:r>
            <w:r>
              <w:rPr>
                <w:rFonts w:ascii="GHEA Grapalat" w:hAnsi="GHEA Grapalat" w:cs="Sylfaen"/>
                <w:color w:val="000000"/>
                <w:kern w:val="2"/>
                <w:sz w:val="18"/>
                <w:szCs w:val="18"/>
                <w14:ligatures w14:val="standardContextual"/>
              </w:rPr>
              <w:t>каналами</w:t>
            </w:r>
            <w:r>
              <w:rPr>
                <w:rFonts w:ascii="GHEA Grapalat" w:hAnsi="GHEA Grapalat" w:cs="Arial"/>
                <w:color w:val="000000"/>
                <w:kern w:val="2"/>
                <w:sz w:val="18"/>
                <w:szCs w:val="18"/>
                <w:lang w:val="es-ES"/>
                <w14:ligatures w14:val="standardContextual"/>
              </w:rPr>
              <w:t xml:space="preserve"> ETC Sensor</w:t>
            </w:r>
            <w:r>
              <w:rPr>
                <w:rFonts w:ascii="GHEA Grapalat" w:hAnsi="GHEA Grapalat"/>
                <w:color w:val="000000"/>
                <w:kern w:val="2"/>
                <w:sz w:val="18"/>
                <w:szCs w:val="18"/>
                <w:lang w:val="es-ES"/>
                <w14:ligatures w14:val="standardContextual"/>
              </w:rPr>
              <w:t xml:space="preserve">               2 </w:t>
            </w:r>
            <w:r>
              <w:rPr>
                <w:rFonts w:ascii="GHEA Grapalat" w:hAnsi="GHEA Grapalat" w:cs="Sylfaen"/>
                <w:color w:val="000000"/>
                <w:kern w:val="2"/>
                <w:sz w:val="18"/>
                <w:szCs w:val="18"/>
                <w14:ligatures w14:val="standardContextual"/>
              </w:rPr>
              <w:t>шт</w:t>
            </w:r>
          </w:p>
          <w:p w14:paraId="732DDA3F" w14:textId="77777777" w:rsidR="00DB6582" w:rsidRDefault="00DB6582" w:rsidP="00DB6582">
            <w:pPr>
              <w:spacing w:line="256" w:lineRule="auto"/>
              <w:jc w:val="both"/>
              <w:rPr>
                <w:rFonts w:ascii="GHEA Grapalat" w:hAnsi="GHEA Grapalat" w:cs="Sylfaen"/>
                <w:color w:val="000000"/>
                <w:kern w:val="2"/>
                <w:sz w:val="18"/>
                <w:szCs w:val="18"/>
                <w:lang w:val="es-ES"/>
                <w14:ligatures w14:val="standardContextual"/>
              </w:rPr>
            </w:pPr>
            <w:r>
              <w:rPr>
                <w:rFonts w:ascii="GHEA Grapalat" w:hAnsi="GHEA Grapalat" w:cs="Sylfaen"/>
                <w:color w:val="000000"/>
                <w:kern w:val="2"/>
                <w:sz w:val="18"/>
                <w:szCs w:val="18"/>
                <w14:ligatures w14:val="standardContextual"/>
              </w:rPr>
              <w:t>Свичерный</w:t>
            </w:r>
            <w:r>
              <w:rPr>
                <w:rFonts w:ascii="GHEA Grapalat" w:hAnsi="GHEA Grapalat" w:cs="Sylfaen"/>
                <w:color w:val="000000"/>
                <w:kern w:val="2"/>
                <w:sz w:val="18"/>
                <w:szCs w:val="18"/>
                <w:lang w:val="es-ES"/>
                <w14:ligatures w14:val="standardContextual"/>
              </w:rPr>
              <w:t xml:space="preserve"> </w:t>
            </w:r>
            <w:r>
              <w:rPr>
                <w:rFonts w:ascii="GHEA Grapalat" w:hAnsi="GHEA Grapalat" w:cs="Sylfaen"/>
                <w:color w:val="000000"/>
                <w:kern w:val="2"/>
                <w:sz w:val="18"/>
                <w:szCs w:val="18"/>
                <w14:ligatures w14:val="standardContextual"/>
              </w:rPr>
              <w:t>шкаф</w:t>
            </w:r>
            <w:r>
              <w:rPr>
                <w:rFonts w:ascii="GHEA Grapalat" w:hAnsi="GHEA Grapalat" w:cs="Sylfaen"/>
                <w:color w:val="000000"/>
                <w:kern w:val="2"/>
                <w:sz w:val="18"/>
                <w:szCs w:val="18"/>
                <w:lang w:val="es-ES"/>
                <w14:ligatures w14:val="standardContextual"/>
              </w:rPr>
              <w:t xml:space="preserve"> </w:t>
            </w:r>
            <w:r>
              <w:rPr>
                <w:rFonts w:ascii="GHEA Grapalat" w:hAnsi="GHEA Grapalat" w:cs="Sylfaen"/>
                <w:color w:val="000000"/>
                <w:kern w:val="2"/>
                <w:sz w:val="18"/>
                <w:szCs w:val="18"/>
                <w14:ligatures w14:val="standardContextual"/>
              </w:rPr>
              <w:t>с</w:t>
            </w:r>
            <w:r>
              <w:rPr>
                <w:rFonts w:ascii="GHEA Grapalat" w:hAnsi="GHEA Grapalat" w:cs="Sylfaen"/>
                <w:color w:val="000000"/>
                <w:kern w:val="2"/>
                <w:sz w:val="18"/>
                <w:szCs w:val="18"/>
                <w:lang w:val="es-ES"/>
                <w14:ligatures w14:val="standardContextual"/>
              </w:rPr>
              <w:t xml:space="preserve"> </w:t>
            </w:r>
            <w:r>
              <w:rPr>
                <w:rFonts w:ascii="GHEA Grapalat" w:hAnsi="GHEA Grapalat" w:cs="Arial"/>
                <w:color w:val="000000"/>
                <w:kern w:val="2"/>
                <w:sz w:val="18"/>
                <w:szCs w:val="18"/>
                <w:lang w:val="es-ES"/>
                <w14:ligatures w14:val="standardContextual"/>
              </w:rPr>
              <w:t xml:space="preserve">24 </w:t>
            </w:r>
            <w:r>
              <w:rPr>
                <w:rFonts w:ascii="GHEA Grapalat" w:hAnsi="GHEA Grapalat" w:cs="Sylfaen"/>
                <w:color w:val="000000"/>
                <w:kern w:val="2"/>
                <w:sz w:val="18"/>
                <w:szCs w:val="18"/>
                <w14:ligatures w14:val="standardContextual"/>
              </w:rPr>
              <w:t>каналами</w:t>
            </w:r>
            <w:r>
              <w:rPr>
                <w:rFonts w:ascii="GHEA Grapalat" w:hAnsi="GHEA Grapalat" w:cs="Arial"/>
                <w:color w:val="000000"/>
                <w:kern w:val="2"/>
                <w:sz w:val="18"/>
                <w:szCs w:val="18"/>
                <w:lang w:val="es-ES"/>
                <w14:ligatures w14:val="standardContextual"/>
              </w:rPr>
              <w:t xml:space="preserve"> ETC Sensor</w:t>
            </w:r>
            <w:r>
              <w:rPr>
                <w:rFonts w:ascii="GHEA Grapalat" w:hAnsi="GHEA Grapalat"/>
                <w:color w:val="000000"/>
                <w:kern w:val="2"/>
                <w:sz w:val="18"/>
                <w:szCs w:val="18"/>
                <w:lang w:val="es-ES"/>
                <w14:ligatures w14:val="standardContextual"/>
              </w:rPr>
              <w:t xml:space="preserve">        4 </w:t>
            </w:r>
            <w:r>
              <w:rPr>
                <w:rFonts w:ascii="GHEA Grapalat" w:hAnsi="GHEA Grapalat" w:cs="Sylfaen"/>
                <w:color w:val="000000"/>
                <w:kern w:val="2"/>
                <w:sz w:val="18"/>
                <w:szCs w:val="18"/>
                <w14:ligatures w14:val="standardContextual"/>
              </w:rPr>
              <w:t>шт</w:t>
            </w:r>
          </w:p>
          <w:p w14:paraId="411AA783" w14:textId="77777777" w:rsidR="00DB6582" w:rsidRDefault="00DB6582" w:rsidP="00DB6582">
            <w:pPr>
              <w:spacing w:line="256" w:lineRule="auto"/>
              <w:jc w:val="both"/>
              <w:rPr>
                <w:rFonts w:ascii="GHEA Grapalat" w:hAnsi="GHEA Grapalat" w:cs="Sylfaen"/>
                <w:color w:val="000000"/>
                <w:kern w:val="2"/>
                <w:sz w:val="18"/>
                <w:szCs w:val="18"/>
                <w:lang w:val="es-ES"/>
                <w14:ligatures w14:val="standardContextual"/>
              </w:rPr>
            </w:pPr>
            <w:r>
              <w:rPr>
                <w:rFonts w:ascii="GHEA Grapalat" w:hAnsi="GHEA Grapalat" w:cs="Sylfaen"/>
                <w:color w:val="000000"/>
                <w:kern w:val="2"/>
                <w:sz w:val="18"/>
                <w:szCs w:val="18"/>
                <w:lang w:val="es-ES"/>
                <w14:ligatures w14:val="standardContextual"/>
              </w:rPr>
              <w:t xml:space="preserve">Мобильная силовая система </w:t>
            </w:r>
            <w:r>
              <w:rPr>
                <w:rFonts w:ascii="GHEA Grapalat" w:hAnsi="GHEA Grapalat" w:cs="Arial"/>
                <w:color w:val="000000"/>
                <w:kern w:val="2"/>
                <w:sz w:val="18"/>
                <w:szCs w:val="18"/>
                <w:lang w:val="es-ES"/>
                <w14:ligatures w14:val="standardContextual"/>
              </w:rPr>
              <w:t xml:space="preserve"> ETC SmartBar2</w:t>
            </w:r>
            <w:r>
              <w:rPr>
                <w:rFonts w:ascii="GHEA Grapalat" w:hAnsi="GHEA Grapalat"/>
                <w:color w:val="000000"/>
                <w:kern w:val="2"/>
                <w:sz w:val="18"/>
                <w:szCs w:val="18"/>
                <w:lang w:val="es-ES"/>
                <w14:ligatures w14:val="standardContextual"/>
              </w:rPr>
              <w:t xml:space="preserve">       2 </w:t>
            </w:r>
            <w:r>
              <w:rPr>
                <w:rFonts w:ascii="GHEA Grapalat" w:hAnsi="GHEA Grapalat" w:cs="Sylfaen"/>
                <w:color w:val="000000"/>
                <w:kern w:val="2"/>
                <w:sz w:val="18"/>
                <w:szCs w:val="18"/>
                <w14:ligatures w14:val="standardContextual"/>
              </w:rPr>
              <w:t>шт</w:t>
            </w:r>
          </w:p>
          <w:p w14:paraId="3699138C" w14:textId="77777777" w:rsidR="00DB6582" w:rsidRDefault="00DB6582" w:rsidP="00DB6582">
            <w:pPr>
              <w:spacing w:line="256" w:lineRule="auto"/>
              <w:jc w:val="both"/>
              <w:rPr>
                <w:rFonts w:ascii="GHEA Grapalat" w:hAnsi="GHEA Grapalat" w:cs="Sylfaen"/>
                <w:color w:val="000000"/>
                <w:kern w:val="2"/>
                <w:sz w:val="18"/>
                <w:szCs w:val="18"/>
                <w:lang w:val="en-US"/>
                <w14:ligatures w14:val="standardContextual"/>
              </w:rPr>
            </w:pPr>
            <w:r w:rsidRPr="000A6AC6">
              <w:rPr>
                <w:rFonts w:ascii="GHEA Grapalat" w:hAnsi="GHEA Grapalat"/>
                <w:color w:val="000000"/>
                <w:kern w:val="2"/>
                <w:sz w:val="18"/>
                <w:szCs w:val="18"/>
                <w:lang w:val="en-US"/>
                <w14:ligatures w14:val="standardContextual"/>
              </w:rPr>
              <w:t xml:space="preserve">ED15 - Dual 3kW SP Dimmer Module                       183 </w:t>
            </w:r>
            <w:r>
              <w:rPr>
                <w:rFonts w:ascii="GHEA Grapalat" w:hAnsi="GHEA Grapalat" w:cs="Sylfaen"/>
                <w:color w:val="000000"/>
                <w:kern w:val="2"/>
                <w:sz w:val="18"/>
                <w:szCs w:val="18"/>
                <w14:ligatures w14:val="standardContextual"/>
              </w:rPr>
              <w:t>шт</w:t>
            </w:r>
          </w:p>
          <w:p w14:paraId="298FBC39" w14:textId="77777777" w:rsidR="00DB6582" w:rsidRPr="000A6AC6" w:rsidRDefault="00DB6582" w:rsidP="00DB6582">
            <w:pPr>
              <w:spacing w:line="256" w:lineRule="auto"/>
              <w:jc w:val="both"/>
              <w:rPr>
                <w:rFonts w:ascii="GHEA Grapalat" w:hAnsi="GHEA Grapalat" w:cs="Sylfaen"/>
                <w:color w:val="000000"/>
                <w:kern w:val="2"/>
                <w:sz w:val="18"/>
                <w:szCs w:val="18"/>
                <w:lang w:val="en-US"/>
                <w14:ligatures w14:val="standardContextual"/>
              </w:rPr>
            </w:pPr>
            <w:r w:rsidRPr="000A6AC6">
              <w:rPr>
                <w:rFonts w:ascii="GHEA Grapalat" w:hAnsi="GHEA Grapalat"/>
                <w:color w:val="000000"/>
                <w:kern w:val="2"/>
                <w:sz w:val="18"/>
                <w:szCs w:val="18"/>
                <w:lang w:val="en-US"/>
                <w14:ligatures w14:val="standardContextual"/>
              </w:rPr>
              <w:t xml:space="preserve">ED25 - Dual 5kW SP Dimmer Module                        48 </w:t>
            </w:r>
            <w:r>
              <w:rPr>
                <w:rFonts w:ascii="GHEA Grapalat" w:hAnsi="GHEA Grapalat" w:cs="Sylfaen"/>
                <w:color w:val="000000"/>
                <w:kern w:val="2"/>
                <w:sz w:val="18"/>
                <w:szCs w:val="18"/>
                <w14:ligatures w14:val="standardContextual"/>
              </w:rPr>
              <w:t>шт</w:t>
            </w:r>
          </w:p>
          <w:p w14:paraId="0A34B2CC" w14:textId="77777777" w:rsidR="00DB6582" w:rsidRPr="000A6AC6" w:rsidRDefault="00DB6582" w:rsidP="00DB6582">
            <w:pPr>
              <w:spacing w:line="256" w:lineRule="auto"/>
              <w:jc w:val="both"/>
              <w:rPr>
                <w:rFonts w:ascii="GHEA Grapalat" w:hAnsi="GHEA Grapalat" w:cs="Sylfaen"/>
                <w:color w:val="000000"/>
                <w:kern w:val="2"/>
                <w:sz w:val="18"/>
                <w:szCs w:val="18"/>
                <w:lang w:val="en-US"/>
                <w14:ligatures w14:val="standardContextual"/>
              </w:rPr>
            </w:pPr>
            <w:r w:rsidRPr="000A6AC6">
              <w:rPr>
                <w:rFonts w:ascii="GHEA Grapalat" w:hAnsi="GHEA Grapalat"/>
                <w:color w:val="000000"/>
                <w:kern w:val="2"/>
                <w:sz w:val="18"/>
                <w:szCs w:val="18"/>
                <w:lang w:val="en-US"/>
                <w14:ligatures w14:val="standardContextual"/>
              </w:rPr>
              <w:t xml:space="preserve">ER15AF - DualRelay Module 3KW                             20 </w:t>
            </w:r>
            <w:r>
              <w:rPr>
                <w:rFonts w:ascii="GHEA Grapalat" w:hAnsi="GHEA Grapalat" w:cs="Sylfaen"/>
                <w:color w:val="000000"/>
                <w:kern w:val="2"/>
                <w:sz w:val="18"/>
                <w:szCs w:val="18"/>
                <w14:ligatures w14:val="standardContextual"/>
              </w:rPr>
              <w:t>шт</w:t>
            </w:r>
          </w:p>
          <w:p w14:paraId="22BBF8A7" w14:textId="77777777" w:rsidR="00DB6582" w:rsidRPr="000A6AC6" w:rsidRDefault="00DB6582" w:rsidP="00DB6582">
            <w:pPr>
              <w:spacing w:line="256" w:lineRule="auto"/>
              <w:jc w:val="both"/>
              <w:rPr>
                <w:rFonts w:ascii="GHEA Grapalat" w:hAnsi="GHEA Grapalat" w:cs="Sylfaen"/>
                <w:color w:val="000000"/>
                <w:kern w:val="2"/>
                <w:sz w:val="18"/>
                <w:szCs w:val="18"/>
                <w:lang w:val="en-US"/>
                <w14:ligatures w14:val="standardContextual"/>
              </w:rPr>
            </w:pPr>
            <w:r w:rsidRPr="000A6AC6">
              <w:rPr>
                <w:rFonts w:ascii="GHEA Grapalat" w:hAnsi="GHEA Grapalat"/>
                <w:color w:val="000000"/>
                <w:kern w:val="2"/>
                <w:sz w:val="18"/>
                <w:szCs w:val="18"/>
                <w:lang w:val="en-US"/>
                <w14:ligatures w14:val="standardContextual"/>
              </w:rPr>
              <w:t xml:space="preserve">ED15 - Dual 3kW SP Dimmer Module                          8 </w:t>
            </w:r>
            <w:r>
              <w:rPr>
                <w:rFonts w:ascii="GHEA Grapalat" w:hAnsi="GHEA Grapalat" w:cs="Sylfaen"/>
                <w:color w:val="000000"/>
                <w:kern w:val="2"/>
                <w:sz w:val="18"/>
                <w:szCs w:val="18"/>
                <w14:ligatures w14:val="standardContextual"/>
              </w:rPr>
              <w:t>шт</w:t>
            </w:r>
          </w:p>
          <w:p w14:paraId="203EEF85" w14:textId="77777777" w:rsidR="00DB6582" w:rsidRPr="000A6AC6" w:rsidRDefault="00DB6582" w:rsidP="00DB6582">
            <w:pPr>
              <w:spacing w:line="256" w:lineRule="auto"/>
              <w:jc w:val="both"/>
              <w:rPr>
                <w:rFonts w:ascii="GHEA Grapalat" w:hAnsi="GHEA Grapalat" w:cs="Sylfaen"/>
                <w:color w:val="000000"/>
                <w:kern w:val="2"/>
                <w:sz w:val="18"/>
                <w:szCs w:val="18"/>
                <w:lang w:val="en-US"/>
                <w14:ligatures w14:val="standardContextual"/>
              </w:rPr>
            </w:pPr>
            <w:r w:rsidRPr="000A6AC6">
              <w:rPr>
                <w:rFonts w:ascii="GHEA Grapalat" w:hAnsi="GHEA Grapalat"/>
                <w:color w:val="000000"/>
                <w:kern w:val="2"/>
                <w:sz w:val="18"/>
                <w:szCs w:val="18"/>
                <w:lang w:val="en-US"/>
                <w14:ligatures w14:val="standardContextual"/>
              </w:rPr>
              <w:t xml:space="preserve">ED25 - Dual 5kW SP Dimmer Module                          3 </w:t>
            </w:r>
            <w:r>
              <w:rPr>
                <w:rFonts w:ascii="GHEA Grapalat" w:hAnsi="GHEA Grapalat" w:cs="Sylfaen"/>
                <w:color w:val="000000"/>
                <w:kern w:val="2"/>
                <w:sz w:val="18"/>
                <w:szCs w:val="18"/>
                <w14:ligatures w14:val="standardContextual"/>
              </w:rPr>
              <w:t>шт</w:t>
            </w:r>
          </w:p>
          <w:p w14:paraId="2977746B" w14:textId="77777777" w:rsidR="00DB6582" w:rsidRPr="000A6AC6" w:rsidRDefault="00DB6582" w:rsidP="00DB6582">
            <w:pPr>
              <w:spacing w:line="256" w:lineRule="auto"/>
              <w:jc w:val="both"/>
              <w:rPr>
                <w:rFonts w:ascii="GHEA Grapalat" w:hAnsi="GHEA Grapalat" w:cs="Sylfaen"/>
                <w:color w:val="000000"/>
                <w:kern w:val="2"/>
                <w:sz w:val="18"/>
                <w:szCs w:val="18"/>
                <w:lang w:val="en-US"/>
                <w14:ligatures w14:val="standardContextual"/>
              </w:rPr>
            </w:pPr>
            <w:r w:rsidRPr="000A6AC6">
              <w:rPr>
                <w:rFonts w:ascii="GHEA Grapalat" w:hAnsi="GHEA Grapalat"/>
                <w:color w:val="000000"/>
                <w:kern w:val="2"/>
                <w:sz w:val="18"/>
                <w:szCs w:val="18"/>
                <w:lang w:val="en-US"/>
                <w14:ligatures w14:val="standardContextual"/>
              </w:rPr>
              <w:t xml:space="preserve">ED50 - Single 10kW SP Dimmer Module                      9 </w:t>
            </w:r>
            <w:r>
              <w:rPr>
                <w:rFonts w:ascii="GHEA Grapalat" w:hAnsi="GHEA Grapalat" w:cs="Sylfaen"/>
                <w:color w:val="000000"/>
                <w:kern w:val="2"/>
                <w:sz w:val="18"/>
                <w:szCs w:val="18"/>
                <w14:ligatures w14:val="standardContextual"/>
              </w:rPr>
              <w:t>шт</w:t>
            </w:r>
          </w:p>
          <w:p w14:paraId="66BA0210" w14:textId="77777777" w:rsidR="00DB6582" w:rsidRPr="000A6AC6" w:rsidRDefault="00DB6582" w:rsidP="00DB6582">
            <w:pPr>
              <w:spacing w:line="256" w:lineRule="auto"/>
              <w:jc w:val="both"/>
              <w:rPr>
                <w:rFonts w:ascii="GHEA Grapalat" w:hAnsi="GHEA Grapalat" w:cs="Sylfaen"/>
                <w:color w:val="000000"/>
                <w:kern w:val="2"/>
                <w:sz w:val="18"/>
                <w:szCs w:val="18"/>
                <w:lang w:val="en-US"/>
                <w14:ligatures w14:val="standardContextual"/>
              </w:rPr>
            </w:pPr>
            <w:r w:rsidRPr="000A6AC6">
              <w:rPr>
                <w:rFonts w:ascii="GHEA Grapalat" w:hAnsi="GHEA Grapalat"/>
                <w:color w:val="000000"/>
                <w:kern w:val="2"/>
                <w:sz w:val="18"/>
                <w:szCs w:val="18"/>
                <w:lang w:val="en-US"/>
                <w14:ligatures w14:val="standardContextual"/>
              </w:rPr>
              <w:t xml:space="preserve">50A Load Connector Assy                                             9 </w:t>
            </w:r>
            <w:r>
              <w:rPr>
                <w:rFonts w:ascii="GHEA Grapalat" w:hAnsi="GHEA Grapalat" w:cs="Sylfaen"/>
                <w:color w:val="000000"/>
                <w:kern w:val="2"/>
                <w:sz w:val="18"/>
                <w:szCs w:val="18"/>
                <w14:ligatures w14:val="standardContextual"/>
              </w:rPr>
              <w:t>шт</w:t>
            </w:r>
          </w:p>
          <w:p w14:paraId="08EE0DD0" w14:textId="77777777" w:rsidR="00DB6582" w:rsidRPr="00FD61E5" w:rsidRDefault="00DB6582" w:rsidP="00DB6582">
            <w:pPr>
              <w:spacing w:line="256" w:lineRule="auto"/>
              <w:jc w:val="both"/>
              <w:rPr>
                <w:rFonts w:ascii="GHEA Grapalat" w:hAnsi="GHEA Grapalat" w:cs="Sylfaen"/>
                <w:color w:val="000000"/>
                <w:kern w:val="2"/>
                <w:sz w:val="18"/>
                <w:szCs w:val="18"/>
                <w:lang w:val="en-US"/>
                <w14:ligatures w14:val="standardContextual"/>
              </w:rPr>
            </w:pPr>
            <w:r w:rsidRPr="000A6AC6">
              <w:rPr>
                <w:rFonts w:ascii="GHEA Grapalat" w:hAnsi="GHEA Grapalat"/>
                <w:color w:val="000000"/>
                <w:kern w:val="2"/>
                <w:sz w:val="18"/>
                <w:szCs w:val="18"/>
                <w:lang w:val="en-US"/>
                <w14:ligatures w14:val="standardContextual"/>
              </w:rPr>
              <w:t xml:space="preserve">Ribalta 4cell incl. </w:t>
            </w:r>
            <w:r w:rsidRPr="00FD61E5">
              <w:rPr>
                <w:rFonts w:ascii="GHEA Grapalat" w:hAnsi="GHEA Grapalat"/>
                <w:color w:val="000000"/>
                <w:kern w:val="2"/>
                <w:sz w:val="18"/>
                <w:szCs w:val="18"/>
                <w:lang w:val="en-US"/>
                <w14:ligatures w14:val="standardContextual"/>
              </w:rPr>
              <w:t xml:space="preserve">Bulb and Frame                             180 </w:t>
            </w:r>
            <w:r>
              <w:rPr>
                <w:rFonts w:ascii="GHEA Grapalat" w:hAnsi="GHEA Grapalat" w:cs="Sylfaen"/>
                <w:color w:val="000000"/>
                <w:kern w:val="2"/>
                <w:sz w:val="18"/>
                <w:szCs w:val="18"/>
                <w14:ligatures w14:val="standardContextual"/>
              </w:rPr>
              <w:t>шт</w:t>
            </w:r>
          </w:p>
          <w:p w14:paraId="2F948A8D" w14:textId="77777777" w:rsidR="00DB6582" w:rsidRPr="000A6AC6" w:rsidRDefault="00DB6582" w:rsidP="00DB6582">
            <w:pPr>
              <w:spacing w:line="256" w:lineRule="auto"/>
              <w:jc w:val="both"/>
              <w:rPr>
                <w:rFonts w:ascii="GHEA Grapalat" w:hAnsi="GHEA Grapalat" w:cs="Sylfaen"/>
                <w:color w:val="000000"/>
                <w:kern w:val="2"/>
                <w:sz w:val="18"/>
                <w:szCs w:val="18"/>
                <w:lang w:val="en-US"/>
                <w14:ligatures w14:val="standardContextual"/>
              </w:rPr>
            </w:pPr>
            <w:r w:rsidRPr="000A6AC6">
              <w:rPr>
                <w:rFonts w:ascii="GHEA Grapalat" w:hAnsi="GHEA Grapalat"/>
                <w:color w:val="000000"/>
                <w:kern w:val="2"/>
                <w:sz w:val="18"/>
                <w:szCs w:val="18"/>
                <w:lang w:val="en-US"/>
                <w14:ligatures w14:val="standardContextual"/>
              </w:rPr>
              <w:t xml:space="preserve">D60 Lustr+ LED Luminiare                                          70 </w:t>
            </w:r>
            <w:r>
              <w:rPr>
                <w:rFonts w:ascii="GHEA Grapalat" w:hAnsi="GHEA Grapalat" w:cs="Sylfaen"/>
                <w:color w:val="000000"/>
                <w:kern w:val="2"/>
                <w:sz w:val="18"/>
                <w:szCs w:val="18"/>
                <w14:ligatures w14:val="standardContextual"/>
              </w:rPr>
              <w:t>шт</w:t>
            </w:r>
          </w:p>
          <w:p w14:paraId="70942095" w14:textId="77777777" w:rsidR="00DB6582" w:rsidRPr="000A6AC6" w:rsidRDefault="00DB6582" w:rsidP="00DB6582">
            <w:pPr>
              <w:spacing w:line="256" w:lineRule="auto"/>
              <w:jc w:val="both"/>
              <w:rPr>
                <w:rFonts w:ascii="GHEA Grapalat" w:hAnsi="GHEA Grapalat" w:cs="Sylfaen"/>
                <w:color w:val="000000"/>
                <w:kern w:val="2"/>
                <w:sz w:val="18"/>
                <w:szCs w:val="18"/>
                <w:lang w:val="en-US"/>
                <w14:ligatures w14:val="standardContextual"/>
              </w:rPr>
            </w:pPr>
            <w:r w:rsidRPr="000A6AC6">
              <w:rPr>
                <w:rFonts w:ascii="GHEA Grapalat" w:hAnsi="GHEA Grapalat"/>
                <w:color w:val="000000"/>
                <w:kern w:val="2"/>
                <w:sz w:val="18"/>
                <w:szCs w:val="18"/>
                <w:lang w:val="en-US"/>
                <w14:ligatures w14:val="standardContextual"/>
              </w:rPr>
              <w:t xml:space="preserve">ETC Source 4  PAR (EA)                                             20 </w:t>
            </w:r>
            <w:r>
              <w:rPr>
                <w:rFonts w:ascii="GHEA Grapalat" w:hAnsi="GHEA Grapalat" w:cs="Sylfaen"/>
                <w:color w:val="000000"/>
                <w:kern w:val="2"/>
                <w:sz w:val="18"/>
                <w:szCs w:val="18"/>
                <w14:ligatures w14:val="standardContextual"/>
              </w:rPr>
              <w:t>шт</w:t>
            </w:r>
          </w:p>
          <w:p w14:paraId="7DB2DA67" w14:textId="77777777" w:rsidR="00DB6582" w:rsidRPr="000A6AC6" w:rsidRDefault="00DB6582" w:rsidP="00DB6582">
            <w:pPr>
              <w:spacing w:line="256" w:lineRule="auto"/>
              <w:jc w:val="both"/>
              <w:rPr>
                <w:rFonts w:ascii="GHEA Grapalat" w:hAnsi="GHEA Grapalat" w:cs="Sylfaen"/>
                <w:color w:val="000000"/>
                <w:kern w:val="2"/>
                <w:sz w:val="18"/>
                <w:szCs w:val="18"/>
                <w:lang w:val="en-US"/>
                <w14:ligatures w14:val="standardContextual"/>
              </w:rPr>
            </w:pPr>
            <w:r w:rsidRPr="000A6AC6">
              <w:rPr>
                <w:rFonts w:ascii="GHEA Grapalat" w:hAnsi="GHEA Grapalat"/>
                <w:color w:val="000000"/>
                <w:kern w:val="2"/>
                <w:sz w:val="18"/>
                <w:szCs w:val="18"/>
                <w:lang w:val="en-US"/>
                <w14:ligatures w14:val="standardContextual"/>
              </w:rPr>
              <w:t xml:space="preserve">ETC Source 4  Zoom 15-30°                                        44 </w:t>
            </w:r>
            <w:r>
              <w:rPr>
                <w:rFonts w:ascii="GHEA Grapalat" w:hAnsi="GHEA Grapalat" w:cs="Sylfaen"/>
                <w:color w:val="000000"/>
                <w:kern w:val="2"/>
                <w:sz w:val="18"/>
                <w:szCs w:val="18"/>
                <w14:ligatures w14:val="standardContextual"/>
              </w:rPr>
              <w:t>шт</w:t>
            </w:r>
          </w:p>
          <w:p w14:paraId="51719F5F" w14:textId="77777777" w:rsidR="00DB6582" w:rsidRPr="000A6AC6" w:rsidRDefault="00DB6582" w:rsidP="00DB6582">
            <w:pPr>
              <w:spacing w:line="256" w:lineRule="auto"/>
              <w:jc w:val="both"/>
              <w:rPr>
                <w:rFonts w:ascii="GHEA Grapalat" w:hAnsi="GHEA Grapalat" w:cs="Sylfaen"/>
                <w:color w:val="000000"/>
                <w:kern w:val="2"/>
                <w:sz w:val="18"/>
                <w:szCs w:val="18"/>
                <w:lang w:val="en-US"/>
                <w14:ligatures w14:val="standardContextual"/>
              </w:rPr>
            </w:pPr>
            <w:r w:rsidRPr="000A6AC6">
              <w:rPr>
                <w:rFonts w:ascii="GHEA Grapalat" w:hAnsi="GHEA Grapalat"/>
                <w:color w:val="000000"/>
                <w:kern w:val="2"/>
                <w:sz w:val="18"/>
                <w:szCs w:val="18"/>
                <w:lang w:val="en-US"/>
                <w14:ligatures w14:val="standardContextual"/>
              </w:rPr>
              <w:t xml:space="preserve">ETC Source 4  Zoom 25-50°                                        50 </w:t>
            </w:r>
            <w:r>
              <w:rPr>
                <w:rFonts w:ascii="GHEA Grapalat" w:hAnsi="GHEA Grapalat" w:cs="Sylfaen"/>
                <w:color w:val="000000"/>
                <w:kern w:val="2"/>
                <w:sz w:val="18"/>
                <w:szCs w:val="18"/>
                <w14:ligatures w14:val="standardContextual"/>
              </w:rPr>
              <w:t>шт</w:t>
            </w:r>
          </w:p>
          <w:p w14:paraId="0EFBE664" w14:textId="77777777" w:rsidR="00DB6582" w:rsidRPr="000A6AC6" w:rsidRDefault="00DB6582" w:rsidP="00DB6582">
            <w:pPr>
              <w:spacing w:line="256" w:lineRule="auto"/>
              <w:jc w:val="both"/>
              <w:rPr>
                <w:rFonts w:ascii="GHEA Grapalat" w:hAnsi="GHEA Grapalat" w:cs="Sylfaen"/>
                <w:color w:val="000000"/>
                <w:kern w:val="2"/>
                <w:sz w:val="18"/>
                <w:szCs w:val="18"/>
                <w:lang w:val="en-US"/>
                <w14:ligatures w14:val="standardContextual"/>
              </w:rPr>
            </w:pPr>
            <w:r w:rsidRPr="000A6AC6">
              <w:rPr>
                <w:rFonts w:ascii="GHEA Grapalat" w:hAnsi="GHEA Grapalat"/>
                <w:color w:val="000000"/>
                <w:kern w:val="2"/>
                <w:sz w:val="18"/>
                <w:szCs w:val="18"/>
                <w:lang w:val="en-US"/>
                <w14:ligatures w14:val="standardContextual"/>
              </w:rPr>
              <w:lastRenderedPageBreak/>
              <w:t xml:space="preserve">ETC Source 4 Revolution w. Wybron Scroller             22 </w:t>
            </w:r>
            <w:r>
              <w:rPr>
                <w:rFonts w:ascii="GHEA Grapalat" w:hAnsi="GHEA Grapalat" w:cs="Sylfaen"/>
                <w:color w:val="000000"/>
                <w:kern w:val="2"/>
                <w:sz w:val="18"/>
                <w:szCs w:val="18"/>
                <w14:ligatures w14:val="standardContextual"/>
              </w:rPr>
              <w:t>шт</w:t>
            </w:r>
          </w:p>
          <w:p w14:paraId="70C24CDD" w14:textId="77777777" w:rsidR="00DB6582" w:rsidRPr="000A6AC6" w:rsidRDefault="00DB6582" w:rsidP="00DB6582">
            <w:pPr>
              <w:spacing w:line="256" w:lineRule="auto"/>
              <w:jc w:val="both"/>
              <w:rPr>
                <w:rFonts w:ascii="GHEA Grapalat" w:hAnsi="GHEA Grapalat" w:cs="Sylfaen"/>
                <w:color w:val="000000"/>
                <w:kern w:val="2"/>
                <w:sz w:val="18"/>
                <w:szCs w:val="18"/>
                <w:lang w:val="en-US"/>
                <w14:ligatures w14:val="standardContextual"/>
              </w:rPr>
            </w:pPr>
            <w:r w:rsidRPr="000A6AC6">
              <w:rPr>
                <w:rFonts w:ascii="GHEA Grapalat" w:hAnsi="GHEA Grapalat"/>
                <w:color w:val="000000"/>
                <w:kern w:val="2"/>
                <w:sz w:val="18"/>
                <w:szCs w:val="18"/>
                <w:lang w:val="en-US"/>
                <w14:ligatures w14:val="standardContextual"/>
              </w:rPr>
              <w:t xml:space="preserve">Selador Paletta CE 21 Ramp LED                               10 </w:t>
            </w:r>
            <w:r>
              <w:rPr>
                <w:rFonts w:ascii="GHEA Grapalat" w:hAnsi="GHEA Grapalat" w:cs="Sylfaen"/>
                <w:color w:val="000000"/>
                <w:kern w:val="2"/>
                <w:sz w:val="18"/>
                <w:szCs w:val="18"/>
                <w14:ligatures w14:val="standardContextual"/>
              </w:rPr>
              <w:t>шт</w:t>
            </w:r>
          </w:p>
          <w:p w14:paraId="690B9F83" w14:textId="77777777" w:rsidR="00DB6582" w:rsidRPr="000A6AC6" w:rsidRDefault="00DB6582" w:rsidP="00DB6582">
            <w:pPr>
              <w:spacing w:line="256" w:lineRule="auto"/>
              <w:jc w:val="both"/>
              <w:rPr>
                <w:rFonts w:ascii="GHEA Grapalat" w:hAnsi="GHEA Grapalat" w:cs="Sylfaen"/>
                <w:color w:val="000000"/>
                <w:kern w:val="2"/>
                <w:sz w:val="18"/>
                <w:szCs w:val="18"/>
                <w:lang w:val="en-US"/>
                <w14:ligatures w14:val="standardContextual"/>
              </w:rPr>
            </w:pPr>
            <w:r w:rsidRPr="000A6AC6">
              <w:rPr>
                <w:rFonts w:ascii="GHEA Grapalat" w:hAnsi="GHEA Grapalat"/>
                <w:color w:val="000000"/>
                <w:kern w:val="2"/>
                <w:sz w:val="18"/>
                <w:szCs w:val="18"/>
                <w:lang w:val="en-US"/>
                <w14:ligatures w14:val="standardContextual"/>
              </w:rPr>
              <w:t xml:space="preserve">Clay Paky Alpha Wash 1500                                         4 </w:t>
            </w:r>
            <w:r>
              <w:rPr>
                <w:rFonts w:ascii="GHEA Grapalat" w:hAnsi="GHEA Grapalat" w:cs="Sylfaen"/>
                <w:color w:val="000000"/>
                <w:kern w:val="2"/>
                <w:sz w:val="18"/>
                <w:szCs w:val="18"/>
                <w14:ligatures w14:val="standardContextual"/>
              </w:rPr>
              <w:t>шт</w:t>
            </w:r>
          </w:p>
          <w:p w14:paraId="7DF34DB6" w14:textId="77777777" w:rsidR="00DB6582" w:rsidRPr="000A6AC6" w:rsidRDefault="00DB6582" w:rsidP="00DB6582">
            <w:pPr>
              <w:spacing w:line="256" w:lineRule="auto"/>
              <w:jc w:val="both"/>
              <w:rPr>
                <w:rFonts w:ascii="GHEA Grapalat" w:hAnsi="GHEA Grapalat" w:cs="Sylfaen"/>
                <w:color w:val="000000"/>
                <w:kern w:val="2"/>
                <w:sz w:val="18"/>
                <w:szCs w:val="18"/>
                <w:lang w:val="en-US"/>
                <w14:ligatures w14:val="standardContextual"/>
              </w:rPr>
            </w:pPr>
            <w:r w:rsidRPr="000A6AC6">
              <w:rPr>
                <w:rFonts w:ascii="GHEA Grapalat" w:hAnsi="GHEA Grapalat"/>
                <w:color w:val="000000"/>
                <w:kern w:val="2"/>
                <w:sz w:val="18"/>
                <w:szCs w:val="18"/>
                <w:lang w:val="en-US"/>
                <w14:ligatures w14:val="standardContextual"/>
              </w:rPr>
              <w:t xml:space="preserve">Clay Paky Alpha Wash 1200                                         8 </w:t>
            </w:r>
            <w:r>
              <w:rPr>
                <w:rFonts w:ascii="GHEA Grapalat" w:hAnsi="GHEA Grapalat" w:cs="Sylfaen"/>
                <w:color w:val="000000"/>
                <w:kern w:val="2"/>
                <w:sz w:val="18"/>
                <w:szCs w:val="18"/>
                <w14:ligatures w14:val="standardContextual"/>
              </w:rPr>
              <w:t>шт</w:t>
            </w:r>
          </w:p>
          <w:p w14:paraId="79F9393F" w14:textId="77777777" w:rsidR="00DB6582" w:rsidRPr="000A6AC6" w:rsidRDefault="00DB6582" w:rsidP="00DB6582">
            <w:pPr>
              <w:spacing w:line="256" w:lineRule="auto"/>
              <w:jc w:val="both"/>
              <w:rPr>
                <w:rFonts w:ascii="GHEA Grapalat" w:hAnsi="GHEA Grapalat" w:cs="Sylfaen"/>
                <w:color w:val="000000"/>
                <w:kern w:val="2"/>
                <w:sz w:val="18"/>
                <w:szCs w:val="18"/>
                <w:lang w:val="en-US"/>
                <w14:ligatures w14:val="standardContextual"/>
              </w:rPr>
            </w:pPr>
            <w:r w:rsidRPr="000A6AC6">
              <w:rPr>
                <w:rFonts w:ascii="GHEA Grapalat" w:hAnsi="GHEA Grapalat"/>
                <w:color w:val="000000"/>
                <w:kern w:val="2"/>
                <w:sz w:val="18"/>
                <w:szCs w:val="18"/>
                <w:lang w:val="en-US"/>
                <w14:ligatures w14:val="standardContextual"/>
              </w:rPr>
              <w:t xml:space="preserve">Clay Paky Alpha Profile 1500                                        8 </w:t>
            </w:r>
            <w:r>
              <w:rPr>
                <w:rFonts w:ascii="GHEA Grapalat" w:hAnsi="GHEA Grapalat" w:cs="Sylfaen"/>
                <w:color w:val="000000"/>
                <w:kern w:val="2"/>
                <w:sz w:val="18"/>
                <w:szCs w:val="18"/>
                <w14:ligatures w14:val="standardContextual"/>
              </w:rPr>
              <w:t>шт</w:t>
            </w:r>
          </w:p>
          <w:p w14:paraId="69162915" w14:textId="77777777" w:rsidR="00DB6582" w:rsidRPr="000A6AC6" w:rsidRDefault="00DB6582" w:rsidP="00DB6582">
            <w:pPr>
              <w:spacing w:line="256" w:lineRule="auto"/>
              <w:jc w:val="both"/>
              <w:rPr>
                <w:rFonts w:ascii="GHEA Grapalat" w:hAnsi="GHEA Grapalat" w:cs="Sylfaen"/>
                <w:color w:val="000000"/>
                <w:kern w:val="2"/>
                <w:sz w:val="18"/>
                <w:szCs w:val="18"/>
                <w:lang w:val="en-US"/>
                <w14:ligatures w14:val="standardContextual"/>
              </w:rPr>
            </w:pPr>
            <w:r w:rsidRPr="000A6AC6">
              <w:rPr>
                <w:rFonts w:ascii="GHEA Grapalat" w:hAnsi="GHEA Grapalat"/>
                <w:color w:val="000000"/>
                <w:kern w:val="2"/>
                <w:sz w:val="18"/>
                <w:szCs w:val="18"/>
                <w:lang w:val="en-US"/>
                <w14:ligatures w14:val="standardContextual"/>
              </w:rPr>
              <w:t xml:space="preserve">Griven Kolorado MKIII 2500W                                       4 </w:t>
            </w:r>
            <w:r>
              <w:rPr>
                <w:rFonts w:ascii="GHEA Grapalat" w:hAnsi="GHEA Grapalat" w:cs="Sylfaen"/>
                <w:color w:val="000000"/>
                <w:kern w:val="2"/>
                <w:sz w:val="18"/>
                <w:szCs w:val="18"/>
                <w14:ligatures w14:val="standardContextual"/>
              </w:rPr>
              <w:t>шт</w:t>
            </w:r>
          </w:p>
          <w:p w14:paraId="12330CEF" w14:textId="77777777" w:rsidR="00DB6582" w:rsidRPr="000A6AC6" w:rsidRDefault="00DB6582" w:rsidP="00DB6582">
            <w:pPr>
              <w:spacing w:line="256" w:lineRule="auto"/>
              <w:jc w:val="both"/>
              <w:rPr>
                <w:rFonts w:ascii="GHEA Grapalat" w:hAnsi="GHEA Grapalat" w:cs="Sylfaen"/>
                <w:color w:val="000000"/>
                <w:kern w:val="2"/>
                <w:sz w:val="18"/>
                <w:szCs w:val="18"/>
                <w:lang w:val="en-US"/>
                <w14:ligatures w14:val="standardContextual"/>
              </w:rPr>
            </w:pPr>
            <w:r w:rsidRPr="000A6AC6">
              <w:rPr>
                <w:rFonts w:ascii="GHEA Grapalat" w:hAnsi="GHEA Grapalat"/>
                <w:color w:val="000000"/>
                <w:kern w:val="2"/>
                <w:sz w:val="18"/>
                <w:szCs w:val="18"/>
                <w:lang w:val="en-US"/>
                <w14:ligatures w14:val="standardContextual"/>
              </w:rPr>
              <w:t xml:space="preserve">Selador Paletta CE 42 Ramp LED                               10 </w:t>
            </w:r>
            <w:r>
              <w:rPr>
                <w:rFonts w:ascii="GHEA Grapalat" w:hAnsi="GHEA Grapalat" w:cs="Sylfaen"/>
                <w:color w:val="000000"/>
                <w:kern w:val="2"/>
                <w:sz w:val="18"/>
                <w:szCs w:val="18"/>
                <w14:ligatures w14:val="standardContextual"/>
              </w:rPr>
              <w:t>шт</w:t>
            </w:r>
          </w:p>
          <w:p w14:paraId="4B83DB6E" w14:textId="77777777" w:rsidR="00DB6582" w:rsidRDefault="00DB6582" w:rsidP="00DB6582">
            <w:pPr>
              <w:spacing w:line="256" w:lineRule="auto"/>
              <w:jc w:val="both"/>
              <w:rPr>
                <w:rFonts w:ascii="GHEA Grapalat" w:hAnsi="GHEA Grapalat" w:cs="Sylfaen"/>
                <w:color w:val="000000"/>
                <w:kern w:val="2"/>
                <w:sz w:val="18"/>
                <w:szCs w:val="18"/>
                <w:lang w:val="es-ES"/>
                <w14:ligatures w14:val="standardContextual"/>
              </w:rPr>
            </w:pPr>
            <w:r w:rsidRPr="000A6AC6">
              <w:rPr>
                <w:rFonts w:ascii="GHEA Grapalat" w:hAnsi="GHEA Grapalat"/>
                <w:color w:val="000000"/>
                <w:kern w:val="2"/>
                <w:sz w:val="18"/>
                <w:szCs w:val="18"/>
                <w:lang w:val="en-US"/>
                <w14:ligatures w14:val="standardContextual"/>
              </w:rPr>
              <w:t xml:space="preserve">Teclumen linea a 1000 Luimaire Flood                        20 </w:t>
            </w:r>
            <w:r>
              <w:rPr>
                <w:rFonts w:ascii="GHEA Grapalat" w:hAnsi="GHEA Grapalat" w:cs="Sylfaen"/>
                <w:color w:val="000000"/>
                <w:kern w:val="2"/>
                <w:sz w:val="18"/>
                <w:szCs w:val="18"/>
                <w14:ligatures w14:val="standardContextual"/>
              </w:rPr>
              <w:t>шт</w:t>
            </w:r>
          </w:p>
          <w:p w14:paraId="1C85E40E" w14:textId="77777777" w:rsidR="00DB6582" w:rsidRDefault="00DB6582" w:rsidP="00DB6582">
            <w:pPr>
              <w:spacing w:line="256" w:lineRule="auto"/>
              <w:jc w:val="both"/>
              <w:rPr>
                <w:rFonts w:ascii="GHEA Grapalat" w:hAnsi="GHEA Grapalat" w:cs="Sylfaen"/>
                <w:color w:val="000000"/>
                <w:kern w:val="2"/>
                <w:sz w:val="18"/>
                <w:szCs w:val="18"/>
                <w:lang w:val="en-US"/>
                <w14:ligatures w14:val="standardContextual"/>
              </w:rPr>
            </w:pPr>
            <w:r w:rsidRPr="000A6AC6">
              <w:rPr>
                <w:rFonts w:ascii="GHEA Grapalat" w:hAnsi="GHEA Grapalat"/>
                <w:color w:val="000000"/>
                <w:kern w:val="2"/>
                <w:sz w:val="18"/>
                <w:szCs w:val="18"/>
                <w:lang w:val="en-US"/>
                <w14:ligatures w14:val="standardContextual"/>
              </w:rPr>
              <w:t xml:space="preserve">Safex Twin-Fog 2000W Fogmachine                             2 </w:t>
            </w:r>
            <w:r>
              <w:rPr>
                <w:rFonts w:ascii="GHEA Grapalat" w:hAnsi="GHEA Grapalat" w:cs="Sylfaen"/>
                <w:color w:val="000000"/>
                <w:kern w:val="2"/>
                <w:sz w:val="18"/>
                <w:szCs w:val="18"/>
                <w14:ligatures w14:val="standardContextual"/>
              </w:rPr>
              <w:t>шт</w:t>
            </w:r>
          </w:p>
          <w:p w14:paraId="578A9F70" w14:textId="77777777" w:rsidR="00DB6582" w:rsidRPr="000A6AC6" w:rsidRDefault="00DB6582" w:rsidP="00DB6582">
            <w:pPr>
              <w:spacing w:line="256" w:lineRule="auto"/>
              <w:jc w:val="both"/>
              <w:rPr>
                <w:rFonts w:ascii="GHEA Grapalat" w:hAnsi="GHEA Grapalat" w:cs="Sylfaen"/>
                <w:color w:val="000000"/>
                <w:kern w:val="2"/>
                <w:sz w:val="18"/>
                <w:szCs w:val="18"/>
                <w:lang w:val="en-US"/>
                <w14:ligatures w14:val="standardContextual"/>
              </w:rPr>
            </w:pPr>
            <w:r w:rsidRPr="000A6AC6">
              <w:rPr>
                <w:rFonts w:ascii="GHEA Grapalat" w:hAnsi="GHEA Grapalat"/>
                <w:color w:val="000000"/>
                <w:kern w:val="2"/>
                <w:sz w:val="18"/>
                <w:szCs w:val="18"/>
                <w:lang w:val="en-US"/>
                <w14:ligatures w14:val="standardContextual"/>
              </w:rPr>
              <w:t xml:space="preserve">Teclumen PC 1000                                                      20 </w:t>
            </w:r>
            <w:r>
              <w:rPr>
                <w:rFonts w:ascii="GHEA Grapalat" w:hAnsi="GHEA Grapalat" w:cs="Sylfaen"/>
                <w:color w:val="000000"/>
                <w:kern w:val="2"/>
                <w:sz w:val="18"/>
                <w:szCs w:val="18"/>
                <w14:ligatures w14:val="standardContextual"/>
              </w:rPr>
              <w:t>шт</w:t>
            </w:r>
          </w:p>
          <w:p w14:paraId="7C1367EC" w14:textId="77777777" w:rsidR="00DB6582" w:rsidRPr="000A6AC6" w:rsidRDefault="00DB6582" w:rsidP="00DB6582">
            <w:pPr>
              <w:spacing w:line="256" w:lineRule="auto"/>
              <w:jc w:val="both"/>
              <w:rPr>
                <w:rFonts w:ascii="GHEA Grapalat" w:hAnsi="GHEA Grapalat" w:cs="Sylfaen"/>
                <w:color w:val="000000"/>
                <w:kern w:val="2"/>
                <w:sz w:val="18"/>
                <w:szCs w:val="18"/>
                <w:lang w:val="en-US"/>
                <w14:ligatures w14:val="standardContextual"/>
              </w:rPr>
            </w:pPr>
            <w:r w:rsidRPr="000A6AC6">
              <w:rPr>
                <w:rFonts w:ascii="GHEA Grapalat" w:hAnsi="GHEA Grapalat"/>
                <w:color w:val="000000"/>
                <w:kern w:val="2"/>
                <w:sz w:val="18"/>
                <w:szCs w:val="18"/>
                <w:lang w:val="en-US"/>
                <w14:ligatures w14:val="standardContextual"/>
              </w:rPr>
              <w:t xml:space="preserve">Teclumen F 1000                                                         20 </w:t>
            </w:r>
            <w:r>
              <w:rPr>
                <w:rFonts w:ascii="GHEA Grapalat" w:hAnsi="GHEA Grapalat" w:cs="Sylfaen"/>
                <w:color w:val="000000"/>
                <w:kern w:val="2"/>
                <w:sz w:val="18"/>
                <w:szCs w:val="18"/>
                <w14:ligatures w14:val="standardContextual"/>
              </w:rPr>
              <w:t>шт</w:t>
            </w:r>
          </w:p>
          <w:p w14:paraId="0F86B994" w14:textId="77777777" w:rsidR="00DB6582" w:rsidRPr="000A6AC6" w:rsidRDefault="00DB6582" w:rsidP="00DB6582">
            <w:pPr>
              <w:spacing w:line="256" w:lineRule="auto"/>
              <w:jc w:val="both"/>
              <w:rPr>
                <w:rFonts w:ascii="GHEA Grapalat" w:hAnsi="GHEA Grapalat" w:cs="Sylfaen"/>
                <w:color w:val="000000"/>
                <w:kern w:val="2"/>
                <w:sz w:val="18"/>
                <w:szCs w:val="18"/>
                <w:lang w:val="en-US"/>
                <w14:ligatures w14:val="standardContextual"/>
              </w:rPr>
            </w:pPr>
            <w:r w:rsidRPr="000A6AC6">
              <w:rPr>
                <w:rFonts w:ascii="GHEA Grapalat" w:hAnsi="GHEA Grapalat"/>
                <w:color w:val="000000"/>
                <w:kern w:val="2"/>
                <w:sz w:val="18"/>
                <w:szCs w:val="18"/>
                <w:lang w:val="en-US"/>
                <w14:ligatures w14:val="standardContextual"/>
              </w:rPr>
              <w:t xml:space="preserve">Teclumen PC 2000                                                      20 </w:t>
            </w:r>
            <w:r>
              <w:rPr>
                <w:rFonts w:ascii="GHEA Grapalat" w:hAnsi="GHEA Grapalat" w:cs="Sylfaen"/>
                <w:color w:val="000000"/>
                <w:kern w:val="2"/>
                <w:sz w:val="18"/>
                <w:szCs w:val="18"/>
                <w14:ligatures w14:val="standardContextual"/>
              </w:rPr>
              <w:t>шт</w:t>
            </w:r>
          </w:p>
          <w:p w14:paraId="3E8A2B85" w14:textId="77777777" w:rsidR="00DB6582" w:rsidRPr="000A6AC6" w:rsidRDefault="00DB6582" w:rsidP="00DB6582">
            <w:pPr>
              <w:spacing w:line="256" w:lineRule="auto"/>
              <w:jc w:val="both"/>
              <w:rPr>
                <w:rFonts w:ascii="GHEA Grapalat" w:hAnsi="GHEA Grapalat" w:cs="Sylfaen"/>
                <w:color w:val="000000"/>
                <w:kern w:val="2"/>
                <w:sz w:val="18"/>
                <w:szCs w:val="18"/>
                <w:lang w:val="en-US"/>
                <w14:ligatures w14:val="standardContextual"/>
              </w:rPr>
            </w:pPr>
            <w:r w:rsidRPr="000A6AC6">
              <w:rPr>
                <w:rFonts w:ascii="GHEA Grapalat" w:hAnsi="GHEA Grapalat"/>
                <w:color w:val="000000"/>
                <w:kern w:val="2"/>
                <w:sz w:val="18"/>
                <w:szCs w:val="18"/>
                <w:lang w:val="en-US"/>
                <w14:ligatures w14:val="standardContextual"/>
              </w:rPr>
              <w:t xml:space="preserve">Teclumen F 2000                                                         20 </w:t>
            </w:r>
            <w:r>
              <w:rPr>
                <w:rFonts w:ascii="GHEA Grapalat" w:hAnsi="GHEA Grapalat" w:cs="Sylfaen"/>
                <w:color w:val="000000"/>
                <w:kern w:val="2"/>
                <w:sz w:val="18"/>
                <w:szCs w:val="18"/>
                <w14:ligatures w14:val="standardContextual"/>
              </w:rPr>
              <w:t>шт</w:t>
            </w:r>
          </w:p>
          <w:p w14:paraId="55B47577" w14:textId="77777777" w:rsidR="00DB6582" w:rsidRPr="000A6AC6" w:rsidRDefault="00DB6582" w:rsidP="00DB6582">
            <w:pPr>
              <w:spacing w:line="256" w:lineRule="auto"/>
              <w:jc w:val="both"/>
              <w:rPr>
                <w:rFonts w:ascii="GHEA Grapalat" w:hAnsi="GHEA Grapalat" w:cs="Sylfaen"/>
                <w:color w:val="000000"/>
                <w:kern w:val="2"/>
                <w:sz w:val="18"/>
                <w:szCs w:val="18"/>
                <w:lang w:val="en-US"/>
                <w14:ligatures w14:val="standardContextual"/>
              </w:rPr>
            </w:pPr>
            <w:r w:rsidRPr="000A6AC6">
              <w:rPr>
                <w:rFonts w:ascii="GHEA Grapalat" w:hAnsi="GHEA Grapalat"/>
                <w:color w:val="000000"/>
                <w:kern w:val="2"/>
                <w:sz w:val="18"/>
                <w:szCs w:val="18"/>
                <w:lang w:val="en-US"/>
                <w14:ligatures w14:val="standardContextual"/>
              </w:rPr>
              <w:t xml:space="preserve">Strobe SGM 1000                                                          4 </w:t>
            </w:r>
            <w:r>
              <w:rPr>
                <w:rFonts w:ascii="GHEA Grapalat" w:hAnsi="GHEA Grapalat" w:cs="Sylfaen"/>
                <w:color w:val="000000"/>
                <w:kern w:val="2"/>
                <w:sz w:val="18"/>
                <w:szCs w:val="18"/>
                <w14:ligatures w14:val="standardContextual"/>
              </w:rPr>
              <w:t>шт</w:t>
            </w:r>
          </w:p>
          <w:p w14:paraId="070B4281" w14:textId="77777777" w:rsidR="00DB6582" w:rsidRPr="000A6AC6" w:rsidRDefault="00DB6582" w:rsidP="00DB6582">
            <w:pPr>
              <w:spacing w:line="256" w:lineRule="auto"/>
              <w:jc w:val="both"/>
              <w:rPr>
                <w:rFonts w:ascii="GHEA Grapalat" w:hAnsi="GHEA Grapalat" w:cs="Sylfaen"/>
                <w:color w:val="000000"/>
                <w:kern w:val="2"/>
                <w:sz w:val="18"/>
                <w:szCs w:val="18"/>
                <w:lang w:val="en-US"/>
                <w14:ligatures w14:val="standardContextual"/>
              </w:rPr>
            </w:pPr>
            <w:r w:rsidRPr="000A6AC6">
              <w:rPr>
                <w:rFonts w:ascii="GHEA Grapalat" w:hAnsi="GHEA Grapalat"/>
                <w:color w:val="000000"/>
                <w:kern w:val="2"/>
                <w:sz w:val="18"/>
                <w:szCs w:val="18"/>
                <w:lang w:val="en-US"/>
                <w14:ligatures w14:val="standardContextual"/>
              </w:rPr>
              <w:t xml:space="preserve">Fall 1500W Fogmachine                                                2 </w:t>
            </w:r>
            <w:r>
              <w:rPr>
                <w:rFonts w:ascii="GHEA Grapalat" w:hAnsi="GHEA Grapalat" w:cs="Sylfaen"/>
                <w:color w:val="000000"/>
                <w:kern w:val="2"/>
                <w:sz w:val="18"/>
                <w:szCs w:val="18"/>
                <w14:ligatures w14:val="standardContextual"/>
              </w:rPr>
              <w:t>шт</w:t>
            </w:r>
          </w:p>
          <w:p w14:paraId="56031465" w14:textId="77777777" w:rsidR="00DB6582" w:rsidRPr="000A6AC6" w:rsidRDefault="00DB6582" w:rsidP="00DB6582">
            <w:pPr>
              <w:spacing w:line="256" w:lineRule="auto"/>
              <w:jc w:val="both"/>
              <w:rPr>
                <w:rFonts w:ascii="GHEA Grapalat" w:hAnsi="GHEA Grapalat" w:cs="Sylfaen"/>
                <w:color w:val="000000"/>
                <w:kern w:val="2"/>
                <w:sz w:val="18"/>
                <w:szCs w:val="18"/>
                <w:lang w:val="en-US"/>
                <w14:ligatures w14:val="standardContextual"/>
              </w:rPr>
            </w:pPr>
            <w:r w:rsidRPr="000A6AC6">
              <w:rPr>
                <w:rFonts w:ascii="GHEA Grapalat" w:hAnsi="GHEA Grapalat"/>
                <w:color w:val="000000"/>
                <w:kern w:val="2"/>
                <w:sz w:val="18"/>
                <w:szCs w:val="18"/>
                <w:lang w:val="en-US"/>
                <w14:ligatures w14:val="standardContextual"/>
              </w:rPr>
              <w:t xml:space="preserve">Robert Juliat ARAMIS 2500w                                        2 </w:t>
            </w:r>
            <w:r>
              <w:rPr>
                <w:rFonts w:ascii="GHEA Grapalat" w:hAnsi="GHEA Grapalat" w:cs="Sylfaen"/>
                <w:color w:val="000000"/>
                <w:kern w:val="2"/>
                <w:sz w:val="18"/>
                <w:szCs w:val="18"/>
                <w14:ligatures w14:val="standardContextual"/>
              </w:rPr>
              <w:t>шт</w:t>
            </w:r>
          </w:p>
          <w:p w14:paraId="4F32561C" w14:textId="77777777" w:rsidR="00DB6582" w:rsidRPr="000A6AC6" w:rsidRDefault="00DB6582" w:rsidP="00DB6582">
            <w:pPr>
              <w:spacing w:line="256" w:lineRule="auto"/>
              <w:jc w:val="both"/>
              <w:rPr>
                <w:rFonts w:ascii="GHEA Grapalat" w:hAnsi="GHEA Grapalat" w:cs="Sylfaen"/>
                <w:color w:val="000000"/>
                <w:kern w:val="2"/>
                <w:sz w:val="18"/>
                <w:szCs w:val="18"/>
                <w:lang w:val="en-US"/>
                <w14:ligatures w14:val="standardContextual"/>
              </w:rPr>
            </w:pPr>
            <w:r w:rsidRPr="000A6AC6">
              <w:rPr>
                <w:rFonts w:ascii="GHEA Grapalat" w:hAnsi="GHEA Grapalat"/>
                <w:color w:val="000000"/>
                <w:kern w:val="2"/>
                <w:sz w:val="18"/>
                <w:szCs w:val="18"/>
                <w:lang w:val="en-US"/>
                <w14:ligatures w14:val="standardContextual"/>
              </w:rPr>
              <w:t>Clay Paki Shadow 1500                                                2</w:t>
            </w:r>
            <w:r w:rsidRPr="000A6AC6">
              <w:rPr>
                <w:rFonts w:ascii="GHEA Grapalat" w:hAnsi="GHEA Grapalat" w:cs="Sylfaen"/>
                <w:color w:val="000000"/>
                <w:kern w:val="2"/>
                <w:sz w:val="18"/>
                <w:szCs w:val="18"/>
                <w:lang w:val="en-US"/>
                <w14:ligatures w14:val="standardContextual"/>
              </w:rPr>
              <w:t xml:space="preserve"> </w:t>
            </w:r>
            <w:r>
              <w:rPr>
                <w:rFonts w:ascii="GHEA Grapalat" w:hAnsi="GHEA Grapalat" w:cs="Sylfaen"/>
                <w:color w:val="000000"/>
                <w:kern w:val="2"/>
                <w:sz w:val="18"/>
                <w:szCs w:val="18"/>
                <w14:ligatures w14:val="standardContextual"/>
              </w:rPr>
              <w:t>шт</w:t>
            </w:r>
          </w:p>
          <w:p w14:paraId="591E4DD5" w14:textId="77777777" w:rsidR="00DB6582" w:rsidRPr="000A6AC6" w:rsidRDefault="00DB6582" w:rsidP="00DB6582">
            <w:pPr>
              <w:spacing w:line="256" w:lineRule="auto"/>
              <w:jc w:val="both"/>
              <w:rPr>
                <w:rFonts w:ascii="GHEA Grapalat" w:hAnsi="GHEA Grapalat" w:cs="Sylfaen"/>
                <w:color w:val="000000"/>
                <w:kern w:val="2"/>
                <w:sz w:val="18"/>
                <w:szCs w:val="18"/>
                <w:lang w:val="en-US"/>
                <w14:ligatures w14:val="standardContextual"/>
              </w:rPr>
            </w:pPr>
            <w:r w:rsidRPr="000A6AC6">
              <w:rPr>
                <w:rFonts w:ascii="GHEA Grapalat" w:hAnsi="GHEA Grapalat"/>
                <w:color w:val="000000"/>
                <w:kern w:val="2"/>
                <w:sz w:val="18"/>
                <w:szCs w:val="18"/>
                <w:lang w:val="en-US"/>
                <w14:ligatures w14:val="standardContextual"/>
              </w:rPr>
              <w:t xml:space="preserve">Robe Spot 1200 AT                                                       </w:t>
            </w:r>
            <w:r w:rsidRPr="000A6AC6">
              <w:rPr>
                <w:rFonts w:ascii="GHEA Grapalat" w:hAnsi="GHEA Grapalat"/>
                <w:color w:val="000000"/>
                <w:kern w:val="2"/>
                <w:sz w:val="18"/>
                <w:szCs w:val="18"/>
                <w:lang w:val="en-US"/>
                <w14:ligatures w14:val="standardContextual"/>
              </w:rPr>
              <w:lastRenderedPageBreak/>
              <w:t xml:space="preserve">2 </w:t>
            </w:r>
            <w:r>
              <w:rPr>
                <w:rFonts w:ascii="GHEA Grapalat" w:hAnsi="GHEA Grapalat" w:cs="Sylfaen"/>
                <w:color w:val="000000"/>
                <w:kern w:val="2"/>
                <w:sz w:val="18"/>
                <w:szCs w:val="18"/>
                <w14:ligatures w14:val="standardContextual"/>
              </w:rPr>
              <w:t>шт</w:t>
            </w:r>
          </w:p>
          <w:p w14:paraId="7A9CC02A" w14:textId="77777777" w:rsidR="00DB6582" w:rsidRPr="000A6AC6" w:rsidRDefault="00DB6582" w:rsidP="00DB6582">
            <w:pPr>
              <w:spacing w:line="256" w:lineRule="auto"/>
              <w:jc w:val="both"/>
              <w:rPr>
                <w:rFonts w:ascii="GHEA Grapalat" w:hAnsi="GHEA Grapalat" w:cs="Sylfaen"/>
                <w:color w:val="000000"/>
                <w:kern w:val="2"/>
                <w:sz w:val="18"/>
                <w:szCs w:val="18"/>
                <w:lang w:val="en-US"/>
                <w14:ligatures w14:val="standardContextual"/>
              </w:rPr>
            </w:pPr>
            <w:r w:rsidRPr="000A6AC6">
              <w:rPr>
                <w:rFonts w:ascii="GHEA Grapalat" w:hAnsi="GHEA Grapalat"/>
                <w:color w:val="000000"/>
                <w:kern w:val="2"/>
                <w:sz w:val="18"/>
                <w:szCs w:val="18"/>
                <w:lang w:val="en-US"/>
                <w14:ligatures w14:val="standardContextual"/>
              </w:rPr>
              <w:t xml:space="preserve">Robe Wash 1200 AT                                                     2 </w:t>
            </w:r>
            <w:r>
              <w:rPr>
                <w:rFonts w:ascii="GHEA Grapalat" w:hAnsi="GHEA Grapalat" w:cs="Sylfaen"/>
                <w:color w:val="000000"/>
                <w:kern w:val="2"/>
                <w:sz w:val="18"/>
                <w:szCs w:val="18"/>
                <w14:ligatures w14:val="standardContextual"/>
              </w:rPr>
              <w:t>шт</w:t>
            </w:r>
          </w:p>
          <w:p w14:paraId="6A84F8A7" w14:textId="77777777" w:rsidR="00DB6582" w:rsidRPr="000A6AC6" w:rsidRDefault="00DB6582" w:rsidP="00DB6582">
            <w:pPr>
              <w:spacing w:line="256" w:lineRule="auto"/>
              <w:jc w:val="both"/>
              <w:rPr>
                <w:rFonts w:ascii="GHEA Grapalat" w:hAnsi="GHEA Grapalat" w:cs="Sylfaen"/>
                <w:color w:val="000000"/>
                <w:kern w:val="2"/>
                <w:sz w:val="18"/>
                <w:szCs w:val="18"/>
                <w:lang w:val="en-US"/>
                <w14:ligatures w14:val="standardContextual"/>
              </w:rPr>
            </w:pPr>
            <w:r w:rsidRPr="000A6AC6">
              <w:rPr>
                <w:rFonts w:ascii="GHEA Grapalat" w:hAnsi="GHEA Grapalat"/>
                <w:color w:val="000000"/>
                <w:kern w:val="2"/>
                <w:sz w:val="18"/>
                <w:szCs w:val="18"/>
                <w:lang w:val="en-US"/>
                <w14:ligatures w14:val="standardContextual"/>
              </w:rPr>
              <w:t>Robe Scan 1200XT                                                       2</w:t>
            </w:r>
            <w:r w:rsidRPr="000A6AC6">
              <w:rPr>
                <w:rFonts w:ascii="GHEA Grapalat" w:hAnsi="GHEA Grapalat" w:cs="Sylfaen"/>
                <w:color w:val="000000"/>
                <w:kern w:val="2"/>
                <w:sz w:val="18"/>
                <w:szCs w:val="18"/>
                <w:lang w:val="en-US"/>
                <w14:ligatures w14:val="standardContextual"/>
              </w:rPr>
              <w:t xml:space="preserve"> </w:t>
            </w:r>
            <w:r>
              <w:rPr>
                <w:rFonts w:ascii="GHEA Grapalat" w:hAnsi="GHEA Grapalat" w:cs="Sylfaen"/>
                <w:color w:val="000000"/>
                <w:kern w:val="2"/>
                <w:sz w:val="18"/>
                <w:szCs w:val="18"/>
                <w14:ligatures w14:val="standardContextual"/>
              </w:rPr>
              <w:t>шт</w:t>
            </w:r>
          </w:p>
          <w:p w14:paraId="0A440001" w14:textId="77777777" w:rsidR="00DB6582" w:rsidRPr="000A6AC6" w:rsidRDefault="00DB6582" w:rsidP="00DB6582">
            <w:pPr>
              <w:spacing w:line="256" w:lineRule="auto"/>
              <w:jc w:val="both"/>
              <w:rPr>
                <w:rFonts w:ascii="GHEA Grapalat" w:hAnsi="GHEA Grapalat" w:cs="Sylfaen"/>
                <w:color w:val="000000"/>
                <w:kern w:val="2"/>
                <w:sz w:val="18"/>
                <w:szCs w:val="18"/>
                <w:lang w:val="en-US"/>
                <w14:ligatures w14:val="standardContextual"/>
              </w:rPr>
            </w:pPr>
            <w:r w:rsidRPr="000A6AC6">
              <w:rPr>
                <w:rFonts w:ascii="GHEA Grapalat" w:hAnsi="GHEA Grapalat"/>
                <w:color w:val="000000"/>
                <w:kern w:val="2"/>
                <w:sz w:val="18"/>
                <w:szCs w:val="18"/>
                <w:lang w:val="en-US"/>
                <w14:ligatures w14:val="standardContextual"/>
              </w:rPr>
              <w:t xml:space="preserve">Martin Profile 2000 Spot                                                2 </w:t>
            </w:r>
            <w:r>
              <w:rPr>
                <w:rFonts w:ascii="GHEA Grapalat" w:hAnsi="GHEA Grapalat" w:cs="Sylfaen"/>
                <w:color w:val="000000"/>
                <w:kern w:val="2"/>
                <w:sz w:val="18"/>
                <w:szCs w:val="18"/>
                <w14:ligatures w14:val="standardContextual"/>
              </w:rPr>
              <w:t>шт</w:t>
            </w:r>
          </w:p>
          <w:p w14:paraId="6DC0D7F7" w14:textId="77777777" w:rsidR="00DB6582" w:rsidRPr="000A6AC6" w:rsidRDefault="00DB6582" w:rsidP="00DB6582">
            <w:pPr>
              <w:spacing w:line="256" w:lineRule="auto"/>
              <w:jc w:val="both"/>
              <w:rPr>
                <w:rFonts w:ascii="GHEA Grapalat" w:hAnsi="GHEA Grapalat" w:cs="Sylfaen"/>
                <w:color w:val="000000"/>
                <w:kern w:val="2"/>
                <w:sz w:val="18"/>
                <w:szCs w:val="18"/>
                <w:lang w:val="en-US"/>
                <w14:ligatures w14:val="standardContextual"/>
              </w:rPr>
            </w:pPr>
            <w:r w:rsidRPr="000A6AC6">
              <w:rPr>
                <w:rFonts w:ascii="GHEA Grapalat" w:hAnsi="GHEA Grapalat"/>
                <w:color w:val="000000"/>
                <w:kern w:val="2"/>
                <w:sz w:val="18"/>
                <w:szCs w:val="18"/>
                <w:lang w:val="en-US"/>
                <w14:ligatures w14:val="standardContextual"/>
              </w:rPr>
              <w:t>Martin Wash 2000                                                         2</w:t>
            </w:r>
            <w:r w:rsidRPr="000A6AC6">
              <w:rPr>
                <w:rFonts w:ascii="GHEA Grapalat" w:hAnsi="GHEA Grapalat" w:cs="Sylfaen"/>
                <w:color w:val="000000"/>
                <w:kern w:val="2"/>
                <w:sz w:val="18"/>
                <w:szCs w:val="18"/>
                <w:lang w:val="en-US"/>
                <w14:ligatures w14:val="standardContextual"/>
              </w:rPr>
              <w:t xml:space="preserve"> </w:t>
            </w:r>
            <w:r>
              <w:rPr>
                <w:rFonts w:ascii="GHEA Grapalat" w:hAnsi="GHEA Grapalat" w:cs="Sylfaen"/>
                <w:color w:val="000000"/>
                <w:kern w:val="2"/>
                <w:sz w:val="18"/>
                <w:szCs w:val="18"/>
                <w14:ligatures w14:val="standardContextual"/>
              </w:rPr>
              <w:t>шт</w:t>
            </w:r>
          </w:p>
          <w:p w14:paraId="1A2A0203" w14:textId="77777777" w:rsidR="00DB6582" w:rsidRPr="000A6AC6" w:rsidRDefault="00DB6582" w:rsidP="00DB6582">
            <w:pPr>
              <w:spacing w:line="256" w:lineRule="auto"/>
              <w:jc w:val="both"/>
              <w:rPr>
                <w:rFonts w:ascii="GHEA Grapalat" w:hAnsi="GHEA Grapalat" w:cs="Sylfaen"/>
                <w:color w:val="000000"/>
                <w:kern w:val="2"/>
                <w:sz w:val="18"/>
                <w:szCs w:val="18"/>
                <w:lang w:val="en-US"/>
                <w14:ligatures w14:val="standardContextual"/>
              </w:rPr>
            </w:pPr>
            <w:r w:rsidRPr="000A6AC6">
              <w:rPr>
                <w:rFonts w:ascii="GHEA Grapalat" w:hAnsi="GHEA Grapalat"/>
                <w:color w:val="000000"/>
                <w:kern w:val="2"/>
                <w:sz w:val="18"/>
                <w:szCs w:val="18"/>
                <w:lang w:val="en-US"/>
                <w14:ligatures w14:val="standardContextual"/>
              </w:rPr>
              <w:t>Futurelight 575w                                                           10</w:t>
            </w:r>
            <w:r w:rsidRPr="000A6AC6">
              <w:rPr>
                <w:rFonts w:ascii="GHEA Grapalat" w:hAnsi="GHEA Grapalat" w:cs="Sylfaen"/>
                <w:color w:val="000000"/>
                <w:kern w:val="2"/>
                <w:sz w:val="18"/>
                <w:szCs w:val="18"/>
                <w:lang w:val="en-US"/>
                <w14:ligatures w14:val="standardContextual"/>
              </w:rPr>
              <w:t xml:space="preserve"> </w:t>
            </w:r>
            <w:r>
              <w:rPr>
                <w:rFonts w:ascii="GHEA Grapalat" w:hAnsi="GHEA Grapalat" w:cs="Sylfaen"/>
                <w:color w:val="000000"/>
                <w:kern w:val="2"/>
                <w:sz w:val="18"/>
                <w:szCs w:val="18"/>
                <w14:ligatures w14:val="standardContextual"/>
              </w:rPr>
              <w:t>шт</w:t>
            </w:r>
          </w:p>
          <w:p w14:paraId="589BFA7D" w14:textId="77777777" w:rsidR="00DB6582" w:rsidRPr="000A6AC6" w:rsidRDefault="00DB6582" w:rsidP="00DB6582">
            <w:pPr>
              <w:spacing w:line="256" w:lineRule="auto"/>
              <w:jc w:val="both"/>
              <w:rPr>
                <w:rFonts w:ascii="GHEA Grapalat" w:hAnsi="GHEA Grapalat" w:cs="Sylfaen"/>
                <w:color w:val="000000"/>
                <w:kern w:val="2"/>
                <w:sz w:val="18"/>
                <w:szCs w:val="18"/>
                <w:lang w:val="en-US"/>
                <w14:ligatures w14:val="standardContextual"/>
              </w:rPr>
            </w:pPr>
            <w:r w:rsidRPr="000A6AC6">
              <w:rPr>
                <w:rFonts w:ascii="GHEA Grapalat" w:hAnsi="GHEA Grapalat"/>
                <w:color w:val="000000"/>
                <w:kern w:val="2"/>
                <w:sz w:val="18"/>
                <w:szCs w:val="18"/>
                <w:lang w:val="en-US"/>
                <w14:ligatures w14:val="standardContextual"/>
              </w:rPr>
              <w:t>Proel scan                                                                      2</w:t>
            </w:r>
            <w:r w:rsidRPr="000A6AC6">
              <w:rPr>
                <w:rFonts w:ascii="GHEA Grapalat" w:hAnsi="GHEA Grapalat" w:cs="Sylfaen"/>
                <w:color w:val="000000"/>
                <w:kern w:val="2"/>
                <w:sz w:val="18"/>
                <w:szCs w:val="18"/>
                <w:lang w:val="en-US"/>
                <w14:ligatures w14:val="standardContextual"/>
              </w:rPr>
              <w:t xml:space="preserve"> </w:t>
            </w:r>
            <w:r>
              <w:rPr>
                <w:rFonts w:ascii="GHEA Grapalat" w:hAnsi="GHEA Grapalat" w:cs="Sylfaen"/>
                <w:color w:val="000000"/>
                <w:kern w:val="2"/>
                <w:sz w:val="18"/>
                <w:szCs w:val="18"/>
                <w14:ligatures w14:val="standardContextual"/>
              </w:rPr>
              <w:t>шт</w:t>
            </w:r>
          </w:p>
          <w:p w14:paraId="72E57F99" w14:textId="77777777" w:rsidR="00DB6582" w:rsidRDefault="00DB6582" w:rsidP="00DB6582">
            <w:pPr>
              <w:spacing w:line="256" w:lineRule="auto"/>
              <w:jc w:val="both"/>
              <w:rPr>
                <w:rFonts w:ascii="GHEA Grapalat" w:hAnsi="GHEA Grapalat" w:cs="Sylfaen"/>
                <w:color w:val="000000"/>
                <w:kern w:val="2"/>
                <w:sz w:val="18"/>
                <w:szCs w:val="18"/>
                <w:lang w:val="hy-AM"/>
                <w14:ligatures w14:val="standardContextual"/>
              </w:rPr>
            </w:pPr>
            <w:r w:rsidRPr="000A6AC6">
              <w:rPr>
                <w:rFonts w:ascii="GHEA Grapalat" w:hAnsi="GHEA Grapalat"/>
                <w:color w:val="000000"/>
                <w:kern w:val="2"/>
                <w:sz w:val="18"/>
                <w:szCs w:val="18"/>
                <w:lang w:val="en-US"/>
                <w14:ligatures w14:val="standardContextual"/>
              </w:rPr>
              <w:t>ETC Source 10-36°                                                       20</w:t>
            </w:r>
            <w:r w:rsidRPr="000A6AC6">
              <w:rPr>
                <w:rFonts w:ascii="GHEA Grapalat" w:hAnsi="GHEA Grapalat" w:cs="Sylfaen"/>
                <w:color w:val="000000"/>
                <w:kern w:val="2"/>
                <w:sz w:val="18"/>
                <w:szCs w:val="18"/>
                <w:lang w:val="en-US"/>
                <w14:ligatures w14:val="standardContextual"/>
              </w:rPr>
              <w:t xml:space="preserve"> </w:t>
            </w:r>
            <w:r>
              <w:rPr>
                <w:rFonts w:ascii="GHEA Grapalat" w:hAnsi="GHEA Grapalat" w:cs="Sylfaen"/>
                <w:color w:val="000000"/>
                <w:kern w:val="2"/>
                <w:sz w:val="18"/>
                <w:szCs w:val="18"/>
                <w14:ligatures w14:val="standardContextual"/>
              </w:rPr>
              <w:t>шт</w:t>
            </w:r>
          </w:p>
          <w:p w14:paraId="695D09E4" w14:textId="77777777" w:rsidR="00DB6582" w:rsidRDefault="00DB6582" w:rsidP="00DB6582">
            <w:pPr>
              <w:spacing w:line="256" w:lineRule="auto"/>
              <w:jc w:val="both"/>
              <w:rPr>
                <w:rFonts w:ascii="GHEA Grapalat" w:hAnsi="GHEA Grapalat" w:cs="Sylfaen"/>
                <w:color w:val="000000"/>
                <w:kern w:val="2"/>
                <w:sz w:val="18"/>
                <w:szCs w:val="18"/>
                <w:lang w:val="es-ES"/>
                <w14:ligatures w14:val="standardContextual"/>
              </w:rPr>
            </w:pPr>
          </w:p>
          <w:p w14:paraId="31514CAA" w14:textId="77777777" w:rsidR="00DB6582" w:rsidRDefault="00DB6582" w:rsidP="00DB6582">
            <w:pPr>
              <w:spacing w:line="256" w:lineRule="auto"/>
              <w:jc w:val="both"/>
              <w:rPr>
                <w:rFonts w:ascii="GHEA Grapalat" w:hAnsi="GHEA Grapalat" w:cs="Sylfaen"/>
                <w:color w:val="000000"/>
                <w:kern w:val="2"/>
                <w:sz w:val="18"/>
                <w:szCs w:val="18"/>
                <w:lang w:val="es-ES"/>
                <w14:ligatures w14:val="standardContextual"/>
              </w:rPr>
            </w:pPr>
          </w:p>
          <w:p w14:paraId="16F6F19F" w14:textId="77777777" w:rsidR="00DB6582" w:rsidRDefault="00DB6582" w:rsidP="00DB6582">
            <w:pPr>
              <w:spacing w:line="256" w:lineRule="auto"/>
              <w:jc w:val="both"/>
              <w:rPr>
                <w:rFonts w:ascii="GHEA Grapalat" w:hAnsi="GHEA Grapalat" w:cs="Sylfaen"/>
                <w:color w:val="000000"/>
                <w:kern w:val="2"/>
                <w:sz w:val="18"/>
                <w:szCs w:val="18"/>
                <w:lang w:val="es-ES"/>
                <w14:ligatures w14:val="standardContextual"/>
              </w:rPr>
            </w:pPr>
            <w:r>
              <w:rPr>
                <w:rFonts w:ascii="GHEA Grapalat" w:hAnsi="GHEA Grapalat" w:cs="Sylfaen"/>
                <w:color w:val="000000"/>
                <w:kern w:val="2"/>
                <w:sz w:val="18"/>
                <w:szCs w:val="18"/>
                <w:lang w:val="es-ES"/>
                <w14:ligatures w14:val="standardContextual"/>
              </w:rPr>
              <w:t>В распоряжении звуковой службы находятся следующие устройства:</w:t>
            </w:r>
          </w:p>
          <w:p w14:paraId="1AA02EC4" w14:textId="77777777" w:rsidR="00DB6582" w:rsidRDefault="00DB6582" w:rsidP="00DB6582">
            <w:pPr>
              <w:pStyle w:val="aff"/>
              <w:numPr>
                <w:ilvl w:val="0"/>
                <w:numId w:val="36"/>
              </w:numPr>
              <w:spacing w:line="256" w:lineRule="auto"/>
              <w:jc w:val="both"/>
              <w:rPr>
                <w:rFonts w:ascii="GHEA Grapalat" w:hAnsi="GHEA Grapalat" w:cs="Sylfaen"/>
                <w:color w:val="000000"/>
                <w:kern w:val="2"/>
                <w:sz w:val="18"/>
                <w:szCs w:val="18"/>
                <w:lang w:val="es-ES"/>
                <w14:ligatures w14:val="standardContextual"/>
              </w:rPr>
            </w:pPr>
            <w:r>
              <w:rPr>
                <w:rFonts w:ascii="GHEA Grapalat" w:hAnsi="GHEA Grapalat" w:cs="Sylfaen"/>
                <w:color w:val="000000"/>
                <w:kern w:val="2"/>
                <w:sz w:val="18"/>
                <w:szCs w:val="18"/>
                <w:lang w:val="es-ES"/>
                <w14:ligatures w14:val="standardContextual"/>
              </w:rPr>
              <w:t xml:space="preserve"> </w:t>
            </w:r>
            <w:r>
              <w:rPr>
                <w:rFonts w:ascii="GHEA Grapalat" w:hAnsi="GHEA Grapalat" w:cs="Arial"/>
                <w:color w:val="000000"/>
                <w:kern w:val="2"/>
                <w:sz w:val="18"/>
                <w:szCs w:val="18"/>
                <w14:ligatures w14:val="standardContextual"/>
              </w:rPr>
              <w:t>Микшерная</w:t>
            </w:r>
            <w:r>
              <w:rPr>
                <w:rFonts w:ascii="GHEA Grapalat" w:hAnsi="GHEA Grapalat" w:cs="Arial"/>
                <w:color w:val="000000"/>
                <w:kern w:val="2"/>
                <w:sz w:val="18"/>
                <w:szCs w:val="18"/>
                <w:lang w:val="es-ES"/>
                <w14:ligatures w14:val="standardContextual"/>
              </w:rPr>
              <w:t xml:space="preserve"> </w:t>
            </w:r>
            <w:r>
              <w:rPr>
                <w:rFonts w:ascii="GHEA Grapalat" w:hAnsi="GHEA Grapalat" w:cs="Arial"/>
                <w:color w:val="000000"/>
                <w:kern w:val="2"/>
                <w:sz w:val="18"/>
                <w:szCs w:val="18"/>
                <w14:ligatures w14:val="standardContextual"/>
              </w:rPr>
              <w:t>панель</w:t>
            </w:r>
            <w:r>
              <w:rPr>
                <w:rFonts w:ascii="GHEA Grapalat" w:hAnsi="GHEA Grapalat" w:cs="Arial LatArm"/>
                <w:color w:val="000000"/>
                <w:kern w:val="2"/>
                <w:sz w:val="18"/>
                <w:szCs w:val="18"/>
                <w:lang w:val="es-ES"/>
                <w14:ligatures w14:val="standardContextual"/>
              </w:rPr>
              <w:t>–</w:t>
            </w:r>
            <w:r>
              <w:rPr>
                <w:rFonts w:ascii="GHEA Grapalat" w:hAnsi="GHEA Grapalat" w:cs="Sylfaen"/>
                <w:color w:val="000000"/>
                <w:kern w:val="2"/>
                <w:sz w:val="18"/>
                <w:szCs w:val="18"/>
                <w:lang w:val="es-ES"/>
                <w14:ligatures w14:val="standardContextual"/>
              </w:rPr>
              <w:t xml:space="preserve"> stagetec crescendo 1 шт</w:t>
            </w:r>
          </w:p>
          <w:p w14:paraId="0E2ECC0E" w14:textId="77777777" w:rsidR="00DB6582" w:rsidRDefault="00DB6582" w:rsidP="00DB6582">
            <w:pPr>
              <w:pStyle w:val="aff"/>
              <w:numPr>
                <w:ilvl w:val="0"/>
                <w:numId w:val="36"/>
              </w:numPr>
              <w:spacing w:line="256" w:lineRule="auto"/>
              <w:jc w:val="both"/>
              <w:rPr>
                <w:rFonts w:ascii="GHEA Grapalat" w:hAnsi="GHEA Grapalat" w:cs="Sylfaen"/>
                <w:color w:val="000000"/>
                <w:kern w:val="2"/>
                <w:sz w:val="18"/>
                <w:szCs w:val="18"/>
                <w:lang w:val="es-ES"/>
                <w14:ligatures w14:val="standardContextual"/>
              </w:rPr>
            </w:pPr>
            <w:r>
              <w:rPr>
                <w:rFonts w:ascii="GHEA Grapalat" w:hAnsi="GHEA Grapalat" w:cs="Sylfaen"/>
                <w:color w:val="000000"/>
                <w:kern w:val="2"/>
                <w:sz w:val="18"/>
                <w:szCs w:val="18"/>
                <w:lang w:val="es-ES"/>
                <w14:ligatures w14:val="standardContextual"/>
              </w:rPr>
              <w:t xml:space="preserve"> Звуковая сеть - nexus</w:t>
            </w:r>
          </w:p>
          <w:p w14:paraId="3456E710" w14:textId="77777777" w:rsidR="00DB6582" w:rsidRDefault="00DB6582" w:rsidP="00DB6582">
            <w:pPr>
              <w:pStyle w:val="aff"/>
              <w:numPr>
                <w:ilvl w:val="0"/>
                <w:numId w:val="36"/>
              </w:numPr>
              <w:spacing w:line="256" w:lineRule="auto"/>
              <w:jc w:val="both"/>
              <w:rPr>
                <w:rFonts w:ascii="GHEA Grapalat" w:hAnsi="GHEA Grapalat" w:cs="Sylfaen"/>
                <w:color w:val="000000"/>
                <w:kern w:val="2"/>
                <w:sz w:val="18"/>
                <w:szCs w:val="18"/>
                <w:lang w:val="es-ES"/>
                <w14:ligatures w14:val="standardContextual"/>
              </w:rPr>
            </w:pPr>
            <w:r>
              <w:rPr>
                <w:rFonts w:ascii="GHEA Grapalat" w:hAnsi="GHEA Grapalat" w:cs="Sylfaen"/>
                <w:color w:val="000000"/>
                <w:kern w:val="2"/>
                <w:sz w:val="18"/>
                <w:szCs w:val="18"/>
                <w:lang w:val="es-ES"/>
                <w14:ligatures w14:val="standardContextual"/>
              </w:rPr>
              <w:t xml:space="preserve"> Микрофоны </w:t>
            </w:r>
            <w:r>
              <w:rPr>
                <w:rFonts w:ascii="GHEA Grapalat" w:hAnsi="GHEA Grapalat" w:cs="Arial LatArm"/>
                <w:color w:val="000000"/>
                <w:kern w:val="2"/>
                <w:sz w:val="18"/>
                <w:szCs w:val="18"/>
                <w:lang w:val="es-ES"/>
                <w14:ligatures w14:val="standardContextual"/>
              </w:rPr>
              <w:t>–</w:t>
            </w:r>
            <w:r>
              <w:rPr>
                <w:rFonts w:ascii="GHEA Grapalat" w:hAnsi="GHEA Grapalat" w:cs="Sylfaen"/>
                <w:color w:val="000000"/>
                <w:kern w:val="2"/>
                <w:sz w:val="18"/>
                <w:szCs w:val="18"/>
                <w:lang w:val="es-ES"/>
                <w14:ligatures w14:val="standardContextual"/>
              </w:rPr>
              <w:t xml:space="preserve"> KS-Audio() c line 10 шт, CPD10 2 шт,</w:t>
            </w:r>
          </w:p>
          <w:p w14:paraId="04EB3093" w14:textId="77777777" w:rsidR="00DB6582" w:rsidRDefault="00DB6582" w:rsidP="00DB6582">
            <w:pPr>
              <w:spacing w:line="256" w:lineRule="auto"/>
              <w:jc w:val="both"/>
              <w:rPr>
                <w:rFonts w:ascii="GHEA Grapalat" w:hAnsi="GHEA Grapalat" w:cs="Sylfaen"/>
                <w:color w:val="000000"/>
                <w:kern w:val="2"/>
                <w:sz w:val="18"/>
                <w:szCs w:val="18"/>
                <w:lang w:val="es-ES"/>
                <w14:ligatures w14:val="standardContextual"/>
              </w:rPr>
            </w:pPr>
            <w:r>
              <w:rPr>
                <w:rFonts w:ascii="GHEA Grapalat" w:hAnsi="GHEA Grapalat" w:cs="Sylfaen"/>
                <w:color w:val="000000"/>
                <w:kern w:val="2"/>
                <w:sz w:val="18"/>
                <w:szCs w:val="18"/>
                <w:lang w:val="es-ES"/>
                <w14:ligatures w14:val="standardContextual"/>
              </w:rPr>
              <w:t xml:space="preserve">  CPD w2 2 шт, CPD 08 8 шт, CPD 12m 7 шт, CPD 15m 4 шт, </w:t>
            </w:r>
          </w:p>
          <w:p w14:paraId="4DB3301F" w14:textId="77777777" w:rsidR="00DB6582" w:rsidRDefault="00DB6582" w:rsidP="00DB6582">
            <w:pPr>
              <w:spacing w:line="256" w:lineRule="auto"/>
              <w:jc w:val="both"/>
              <w:rPr>
                <w:rFonts w:ascii="GHEA Grapalat" w:hAnsi="GHEA Grapalat" w:cs="Sylfaen"/>
                <w:color w:val="000000"/>
                <w:kern w:val="2"/>
                <w:sz w:val="18"/>
                <w:szCs w:val="18"/>
                <w:lang w:val="es-ES"/>
                <w14:ligatures w14:val="standardContextual"/>
              </w:rPr>
            </w:pPr>
            <w:r>
              <w:rPr>
                <w:rFonts w:ascii="GHEA Grapalat" w:hAnsi="GHEA Grapalat" w:cs="Sylfaen"/>
                <w:color w:val="000000"/>
                <w:kern w:val="2"/>
                <w:sz w:val="18"/>
                <w:szCs w:val="18"/>
                <w:lang w:val="es-ES"/>
                <w14:ligatures w14:val="standardContextual"/>
              </w:rPr>
              <w:t xml:space="preserve">  MOS-AV M20D 40 шт</w:t>
            </w:r>
          </w:p>
          <w:p w14:paraId="6E4A025B" w14:textId="77777777" w:rsidR="00DB6582" w:rsidRDefault="00DB6582" w:rsidP="00DB6582">
            <w:pPr>
              <w:pStyle w:val="aff"/>
              <w:numPr>
                <w:ilvl w:val="0"/>
                <w:numId w:val="36"/>
              </w:numPr>
              <w:spacing w:line="256" w:lineRule="auto"/>
              <w:jc w:val="both"/>
              <w:rPr>
                <w:rFonts w:ascii="GHEA Grapalat" w:hAnsi="GHEA Grapalat" w:cs="Sylfaen"/>
                <w:color w:val="000000"/>
                <w:kern w:val="2"/>
                <w:sz w:val="18"/>
                <w:szCs w:val="18"/>
                <w:lang w:val="es-ES"/>
                <w14:ligatures w14:val="standardContextual"/>
              </w:rPr>
            </w:pPr>
            <w:r>
              <w:rPr>
                <w:rFonts w:ascii="GHEA Grapalat" w:hAnsi="GHEA Grapalat" w:cs="Arial"/>
                <w:color w:val="000000"/>
                <w:kern w:val="2"/>
                <w:sz w:val="18"/>
                <w:szCs w:val="18"/>
                <w:lang w:val="es-ES"/>
                <w14:ligatures w14:val="standardContextual"/>
              </w:rPr>
              <w:t>Микрофоны</w:t>
            </w:r>
            <w:r>
              <w:rPr>
                <w:rFonts w:ascii="GHEA Grapalat" w:hAnsi="GHEA Grapalat" w:cs="Arial LatArm"/>
                <w:color w:val="000000"/>
                <w:kern w:val="2"/>
                <w:sz w:val="18"/>
                <w:szCs w:val="18"/>
                <w:lang w:val="es-ES"/>
                <w14:ligatures w14:val="standardContextual"/>
              </w:rPr>
              <w:t xml:space="preserve"> (</w:t>
            </w:r>
            <w:r>
              <w:rPr>
                <w:rFonts w:ascii="GHEA Grapalat" w:hAnsi="GHEA Grapalat" w:cs="Arial"/>
                <w:color w:val="000000"/>
                <w:kern w:val="2"/>
                <w:sz w:val="18"/>
                <w:szCs w:val="18"/>
                <w:lang w:val="es-ES"/>
                <w14:ligatures w14:val="standardContextual"/>
              </w:rPr>
              <w:t>динамические</w:t>
            </w:r>
            <w:r>
              <w:rPr>
                <w:rFonts w:ascii="GHEA Grapalat" w:hAnsi="GHEA Grapalat" w:cs="Arial LatArm"/>
                <w:color w:val="000000"/>
                <w:kern w:val="2"/>
                <w:sz w:val="18"/>
                <w:szCs w:val="18"/>
                <w:lang w:val="es-ES"/>
                <w14:ligatures w14:val="standardContextual"/>
              </w:rPr>
              <w:t xml:space="preserve"> </w:t>
            </w:r>
            <w:r>
              <w:rPr>
                <w:rFonts w:ascii="GHEA Grapalat" w:hAnsi="GHEA Grapalat" w:cs="Arial"/>
                <w:color w:val="000000"/>
                <w:kern w:val="2"/>
                <w:sz w:val="18"/>
                <w:szCs w:val="18"/>
                <w:lang w:val="es-ES"/>
                <w14:ligatures w14:val="standardContextual"/>
              </w:rPr>
              <w:t>и</w:t>
            </w:r>
            <w:r>
              <w:rPr>
                <w:rFonts w:ascii="GHEA Grapalat" w:hAnsi="GHEA Grapalat" w:cs="Arial LatArm"/>
                <w:color w:val="000000"/>
                <w:kern w:val="2"/>
                <w:sz w:val="18"/>
                <w:szCs w:val="18"/>
                <w:lang w:val="es-ES"/>
                <w14:ligatures w14:val="standardContextual"/>
              </w:rPr>
              <w:t xml:space="preserve"> </w:t>
            </w:r>
            <w:r>
              <w:rPr>
                <w:rFonts w:ascii="GHEA Grapalat" w:hAnsi="GHEA Grapalat" w:cs="Arial"/>
                <w:color w:val="000000"/>
                <w:kern w:val="2"/>
                <w:sz w:val="18"/>
                <w:szCs w:val="18"/>
                <w:lang w:val="es-ES"/>
                <w14:ligatures w14:val="standardContextual"/>
              </w:rPr>
              <w:t>конденсаторные</w:t>
            </w:r>
            <w:r>
              <w:rPr>
                <w:rFonts w:ascii="GHEA Grapalat" w:hAnsi="GHEA Grapalat" w:cs="Sylfaen"/>
                <w:color w:val="000000"/>
                <w:kern w:val="2"/>
                <w:sz w:val="18"/>
                <w:szCs w:val="18"/>
                <w:lang w:val="es-ES"/>
                <w14:ligatures w14:val="standardContextual"/>
              </w:rPr>
              <w:t xml:space="preserve">) - Neumann KM-140 30, Neumann TML-103 6 шт, </w:t>
            </w:r>
          </w:p>
          <w:p w14:paraId="284948E2" w14:textId="77777777" w:rsidR="00DB6582" w:rsidRDefault="00DB6582" w:rsidP="00DB6582">
            <w:pPr>
              <w:spacing w:line="256" w:lineRule="auto"/>
              <w:jc w:val="both"/>
              <w:rPr>
                <w:rFonts w:ascii="GHEA Grapalat" w:hAnsi="GHEA Grapalat" w:cs="Sylfaen"/>
                <w:color w:val="000000"/>
                <w:kern w:val="2"/>
                <w:sz w:val="18"/>
                <w:szCs w:val="18"/>
                <w:lang w:val="es-ES"/>
                <w14:ligatures w14:val="standardContextual"/>
              </w:rPr>
            </w:pPr>
            <w:r>
              <w:rPr>
                <w:rFonts w:ascii="GHEA Grapalat" w:hAnsi="GHEA Grapalat" w:cs="Sylfaen"/>
                <w:color w:val="000000"/>
                <w:kern w:val="2"/>
                <w:sz w:val="18"/>
                <w:szCs w:val="18"/>
                <w:lang w:val="es-ES"/>
                <w14:ligatures w14:val="standardContextual"/>
              </w:rPr>
              <w:t xml:space="preserve">Neumann KMS-105 2 шт, Sennheiser md-421 6 шт, </w:t>
            </w:r>
          </w:p>
          <w:p w14:paraId="1E7DC844" w14:textId="77777777" w:rsidR="00DB6582" w:rsidRDefault="00DB6582" w:rsidP="00DB6582">
            <w:pPr>
              <w:spacing w:line="256" w:lineRule="auto"/>
              <w:jc w:val="both"/>
              <w:rPr>
                <w:rFonts w:ascii="GHEA Grapalat" w:hAnsi="GHEA Grapalat" w:cs="Sylfaen"/>
                <w:color w:val="000000"/>
                <w:kern w:val="2"/>
                <w:sz w:val="18"/>
                <w:szCs w:val="18"/>
                <w:lang w:val="es-ES"/>
                <w14:ligatures w14:val="standardContextual"/>
              </w:rPr>
            </w:pPr>
            <w:r>
              <w:rPr>
                <w:rFonts w:ascii="GHEA Grapalat" w:hAnsi="GHEA Grapalat" w:cs="Sylfaen"/>
                <w:color w:val="000000"/>
                <w:kern w:val="2"/>
                <w:sz w:val="18"/>
                <w:szCs w:val="18"/>
                <w:lang w:val="es-ES"/>
                <w14:ligatures w14:val="standardContextual"/>
              </w:rPr>
              <w:t xml:space="preserve">Sennheiser SKM-2000 10 шт, Shure Beta-58 4 шт, </w:t>
            </w:r>
          </w:p>
          <w:p w14:paraId="5A789B17" w14:textId="77777777" w:rsidR="00DB6582" w:rsidRDefault="00DB6582" w:rsidP="00DB6582">
            <w:pPr>
              <w:spacing w:line="256" w:lineRule="auto"/>
              <w:jc w:val="both"/>
              <w:rPr>
                <w:rFonts w:ascii="GHEA Grapalat" w:hAnsi="GHEA Grapalat" w:cs="Sylfaen"/>
                <w:color w:val="000000"/>
                <w:kern w:val="2"/>
                <w:sz w:val="18"/>
                <w:szCs w:val="18"/>
                <w:lang w:val="es-ES"/>
                <w14:ligatures w14:val="standardContextual"/>
              </w:rPr>
            </w:pPr>
            <w:r>
              <w:rPr>
                <w:rFonts w:ascii="GHEA Grapalat" w:hAnsi="GHEA Grapalat" w:cs="Sylfaen"/>
                <w:color w:val="000000"/>
                <w:kern w:val="2"/>
                <w:sz w:val="18"/>
                <w:szCs w:val="18"/>
                <w:lang w:val="es-ES"/>
                <w14:ligatures w14:val="standardContextual"/>
              </w:rPr>
              <w:t xml:space="preserve">Shure Beta-52 1 шт, Shure SM-57 1 шт, </w:t>
            </w:r>
          </w:p>
          <w:p w14:paraId="5FE298A5" w14:textId="77777777" w:rsidR="00DB6582" w:rsidRDefault="00DB6582" w:rsidP="00DB6582">
            <w:pPr>
              <w:spacing w:line="256" w:lineRule="auto"/>
              <w:jc w:val="both"/>
              <w:rPr>
                <w:rFonts w:ascii="GHEA Grapalat" w:hAnsi="GHEA Grapalat" w:cs="Sylfaen"/>
                <w:color w:val="000000"/>
                <w:kern w:val="2"/>
                <w:sz w:val="18"/>
                <w:szCs w:val="18"/>
                <w:lang w:val="es-ES"/>
                <w14:ligatures w14:val="standardContextual"/>
              </w:rPr>
            </w:pPr>
            <w:r>
              <w:rPr>
                <w:rFonts w:ascii="GHEA Grapalat" w:hAnsi="GHEA Grapalat" w:cs="Sylfaen"/>
                <w:color w:val="000000"/>
                <w:kern w:val="2"/>
                <w:sz w:val="18"/>
                <w:szCs w:val="18"/>
                <w:lang w:val="es-ES"/>
                <w14:ligatures w14:val="standardContextual"/>
              </w:rPr>
              <w:lastRenderedPageBreak/>
              <w:t>Shure Beta-98 2 шт, DPA-4066 10 шт, DPA-4061 10 шт</w:t>
            </w:r>
          </w:p>
          <w:p w14:paraId="1306E33C" w14:textId="77777777" w:rsidR="00DB6582" w:rsidRDefault="00DB6582" w:rsidP="00DB6582">
            <w:pPr>
              <w:pStyle w:val="aff"/>
              <w:numPr>
                <w:ilvl w:val="0"/>
                <w:numId w:val="36"/>
              </w:numPr>
              <w:spacing w:line="256" w:lineRule="auto"/>
              <w:jc w:val="both"/>
              <w:rPr>
                <w:rFonts w:ascii="GHEA Grapalat" w:hAnsi="GHEA Grapalat" w:cs="Sylfaen"/>
                <w:color w:val="000000"/>
                <w:kern w:val="2"/>
                <w:sz w:val="18"/>
                <w:szCs w:val="18"/>
                <w:lang w:val="es-ES"/>
                <w14:ligatures w14:val="standardContextual"/>
              </w:rPr>
            </w:pPr>
            <w:r>
              <w:rPr>
                <w:rFonts w:ascii="GHEA Grapalat" w:hAnsi="GHEA Grapalat" w:cs="Sylfaen"/>
                <w:color w:val="000000"/>
                <w:kern w:val="2"/>
                <w:sz w:val="18"/>
                <w:szCs w:val="18"/>
                <w:lang w:val="es-ES"/>
                <w14:ligatures w14:val="standardContextual"/>
              </w:rPr>
              <w:t xml:space="preserve"> Кабели --- Sommer 25*20m, 15*10m </w:t>
            </w:r>
          </w:p>
          <w:p w14:paraId="0A4840DA" w14:textId="77777777" w:rsidR="00DB6582" w:rsidRDefault="00DB6582" w:rsidP="00DB6582">
            <w:pPr>
              <w:pStyle w:val="aff"/>
              <w:numPr>
                <w:ilvl w:val="0"/>
                <w:numId w:val="36"/>
              </w:numPr>
              <w:spacing w:line="256" w:lineRule="auto"/>
              <w:jc w:val="both"/>
              <w:rPr>
                <w:rFonts w:ascii="GHEA Grapalat" w:hAnsi="GHEA Grapalat" w:cs="Sylfaen"/>
                <w:color w:val="000000"/>
                <w:kern w:val="2"/>
                <w:sz w:val="18"/>
                <w:szCs w:val="18"/>
                <w:lang w:val="es-ES"/>
                <w14:ligatures w14:val="standardContextual"/>
              </w:rPr>
            </w:pPr>
            <w:r>
              <w:rPr>
                <w:rFonts w:ascii="GHEA Grapalat" w:hAnsi="GHEA Grapalat" w:cs="Sylfaen"/>
                <w:color w:val="000000"/>
                <w:kern w:val="2"/>
                <w:sz w:val="18"/>
                <w:szCs w:val="18"/>
                <w:lang w:val="es-ES"/>
                <w14:ligatures w14:val="standardContextual"/>
              </w:rPr>
              <w:t xml:space="preserve"> Интерком-система – Delec 7 шт</w:t>
            </w:r>
          </w:p>
          <w:p w14:paraId="10ECACB0" w14:textId="77777777" w:rsidR="00DB6582" w:rsidRDefault="00DB6582" w:rsidP="00DB6582">
            <w:pPr>
              <w:pStyle w:val="aff"/>
              <w:numPr>
                <w:ilvl w:val="0"/>
                <w:numId w:val="36"/>
              </w:numPr>
              <w:spacing w:line="256" w:lineRule="auto"/>
              <w:jc w:val="both"/>
              <w:rPr>
                <w:rFonts w:ascii="GHEA Grapalat" w:hAnsi="GHEA Grapalat" w:cs="Sylfaen"/>
                <w:color w:val="000000"/>
                <w:kern w:val="2"/>
                <w:sz w:val="18"/>
                <w:szCs w:val="18"/>
                <w:lang w:val="es-ES"/>
                <w14:ligatures w14:val="standardContextual"/>
              </w:rPr>
            </w:pPr>
            <w:r>
              <w:rPr>
                <w:rFonts w:ascii="GHEA Grapalat" w:hAnsi="GHEA Grapalat" w:cs="Sylfaen"/>
                <w:color w:val="000000"/>
                <w:kern w:val="2"/>
                <w:sz w:val="18"/>
                <w:szCs w:val="18"/>
                <w:lang w:val="es-ES"/>
                <w14:ligatures w14:val="standardContextual"/>
              </w:rPr>
              <w:t xml:space="preserve"> Усилители ---- KS-Audio TA4D 2 шт, </w:t>
            </w:r>
          </w:p>
          <w:p w14:paraId="62A985F8" w14:textId="77777777" w:rsidR="00DB6582" w:rsidRDefault="00DB6582" w:rsidP="00DB6582">
            <w:pPr>
              <w:spacing w:line="256" w:lineRule="auto"/>
              <w:jc w:val="both"/>
              <w:rPr>
                <w:rFonts w:ascii="GHEA Grapalat" w:hAnsi="GHEA Grapalat" w:cs="Sylfaen"/>
                <w:color w:val="000000"/>
                <w:kern w:val="2"/>
                <w:sz w:val="18"/>
                <w:szCs w:val="18"/>
                <w:lang w:val="es-ES"/>
                <w14:ligatures w14:val="standardContextual"/>
              </w:rPr>
            </w:pPr>
            <w:r>
              <w:rPr>
                <w:rFonts w:ascii="GHEA Grapalat" w:hAnsi="GHEA Grapalat" w:cs="Sylfaen"/>
                <w:color w:val="000000"/>
                <w:kern w:val="2"/>
                <w:sz w:val="18"/>
                <w:szCs w:val="18"/>
                <w:lang w:val="es-ES"/>
                <w14:ligatures w14:val="standardContextual"/>
              </w:rPr>
              <w:t>Lab Gruppen C10:4x 1 հատ, Lab Gruppen C20:8x 1 шт, Gas1090 3 шт</w:t>
            </w:r>
          </w:p>
          <w:p w14:paraId="1C85777A" w14:textId="77777777" w:rsidR="00DB6582" w:rsidRDefault="00DB6582" w:rsidP="00DB6582">
            <w:pPr>
              <w:pStyle w:val="aff"/>
              <w:numPr>
                <w:ilvl w:val="0"/>
                <w:numId w:val="36"/>
              </w:numPr>
              <w:spacing w:line="256" w:lineRule="auto"/>
              <w:jc w:val="both"/>
              <w:rPr>
                <w:rFonts w:ascii="GHEA Grapalat" w:hAnsi="GHEA Grapalat" w:cs="Sylfaen"/>
                <w:color w:val="000000"/>
                <w:kern w:val="2"/>
                <w:sz w:val="18"/>
                <w:szCs w:val="18"/>
                <w:lang w:val="es-ES"/>
                <w14:ligatures w14:val="standardContextual"/>
              </w:rPr>
            </w:pPr>
            <w:r>
              <w:rPr>
                <w:rFonts w:ascii="GHEA Grapalat" w:hAnsi="GHEA Grapalat" w:cs="Sylfaen"/>
                <w:color w:val="000000"/>
                <w:kern w:val="2"/>
                <w:sz w:val="18"/>
                <w:szCs w:val="18"/>
                <w:lang w:val="es-ES"/>
                <w14:ligatures w14:val="standardContextual"/>
              </w:rPr>
              <w:t xml:space="preserve"> Пульт управления помощника режиссера - SALZBRENNER STAGETEC 1 шт</w:t>
            </w:r>
          </w:p>
          <w:p w14:paraId="47454AE0" w14:textId="77777777" w:rsidR="00DB6582" w:rsidRDefault="00DB6582" w:rsidP="00DB6582">
            <w:pPr>
              <w:spacing w:line="256" w:lineRule="auto"/>
              <w:jc w:val="both"/>
              <w:rPr>
                <w:rFonts w:ascii="GHEA Grapalat" w:hAnsi="GHEA Grapalat" w:cs="Sylfaen"/>
                <w:color w:val="000000"/>
                <w:kern w:val="2"/>
                <w:sz w:val="18"/>
                <w:szCs w:val="18"/>
                <w:lang w:val="es-ES"/>
                <w14:ligatures w14:val="standardContextual"/>
              </w:rPr>
            </w:pPr>
          </w:p>
          <w:p w14:paraId="48565F1F" w14:textId="77777777" w:rsidR="00DB6582" w:rsidRDefault="00DB6582" w:rsidP="00DB6582">
            <w:pPr>
              <w:spacing w:line="256" w:lineRule="auto"/>
              <w:jc w:val="both"/>
              <w:rPr>
                <w:rFonts w:ascii="GHEA Grapalat" w:hAnsi="GHEA Grapalat"/>
                <w:kern w:val="2"/>
                <w:sz w:val="18"/>
                <w:szCs w:val="18"/>
                <w:lang w:val="es-ES"/>
                <w14:ligatures w14:val="standardContextual"/>
              </w:rPr>
            </w:pPr>
            <w:r>
              <w:rPr>
                <w:rFonts w:ascii="GHEA Grapalat" w:hAnsi="GHEA Grapalat" w:cs="Sylfaen"/>
                <w:color w:val="000000"/>
                <w:kern w:val="2"/>
                <w:sz w:val="18"/>
                <w:szCs w:val="18"/>
                <w:lang w:val="es-ES"/>
                <w14:ligatures w14:val="standardContextual"/>
              </w:rPr>
              <w:t>Для вышеуказанного оборудования необходимо постоянное профессиональное обслуживание:</w:t>
            </w:r>
          </w:p>
          <w:p w14:paraId="348C09BF" w14:textId="77777777" w:rsidR="00DB6582" w:rsidRDefault="00DB6582" w:rsidP="00DB6582">
            <w:pPr>
              <w:pStyle w:val="aff"/>
              <w:spacing w:line="256" w:lineRule="auto"/>
              <w:ind w:left="270"/>
              <w:jc w:val="both"/>
              <w:rPr>
                <w:rFonts w:ascii="GHEA Grapalat" w:hAnsi="GHEA Grapalat" w:cs="Sylfaen"/>
                <w:kern w:val="2"/>
                <w:sz w:val="18"/>
                <w:szCs w:val="18"/>
                <w:lang w:val="af-ZA"/>
                <w14:ligatures w14:val="standardContextual"/>
              </w:rPr>
            </w:pPr>
          </w:p>
          <w:p w14:paraId="7B5EA3EC" w14:textId="77777777" w:rsidR="00DB6582" w:rsidRDefault="00DB6582" w:rsidP="00DB6582">
            <w:pPr>
              <w:pStyle w:val="HTML"/>
              <w:shd w:val="clear" w:color="auto" w:fill="F8F9FA"/>
              <w:spacing w:line="256" w:lineRule="auto"/>
              <w:rPr>
                <w:rStyle w:val="y2iqfc"/>
                <w:color w:val="202124"/>
                <w:lang w:val="ru-RU"/>
              </w:rPr>
            </w:pPr>
            <w:r>
              <w:rPr>
                <w:rStyle w:val="y2iqfc"/>
                <w:rFonts w:ascii="GHEA Grapalat" w:hAnsi="GHEA Grapalat"/>
                <w:color w:val="202124"/>
                <w:kern w:val="2"/>
                <w:sz w:val="18"/>
                <w:szCs w:val="18"/>
                <w:lang w:val="ru-RU"/>
                <w14:ligatures w14:val="standardContextual"/>
              </w:rPr>
              <w:t>- Электрический и сетевой монтаж светового, звукового оборудования.</w:t>
            </w:r>
          </w:p>
          <w:p w14:paraId="78C39622" w14:textId="77777777" w:rsidR="00DB6582" w:rsidRDefault="00DB6582" w:rsidP="00DB6582">
            <w:pPr>
              <w:pStyle w:val="HTML"/>
              <w:shd w:val="clear" w:color="auto" w:fill="F8F9FA"/>
              <w:spacing w:line="256" w:lineRule="auto"/>
              <w:rPr>
                <w:rStyle w:val="y2iqfc"/>
                <w:rFonts w:ascii="GHEA Grapalat" w:hAnsi="GHEA Grapalat"/>
                <w:color w:val="202124"/>
                <w:kern w:val="2"/>
                <w:sz w:val="18"/>
                <w:szCs w:val="18"/>
                <w:lang w:val="ru-RU"/>
                <w14:ligatures w14:val="standardContextual"/>
              </w:rPr>
            </w:pPr>
            <w:r>
              <w:rPr>
                <w:rStyle w:val="y2iqfc"/>
                <w:rFonts w:ascii="GHEA Grapalat" w:hAnsi="GHEA Grapalat"/>
                <w:color w:val="202124"/>
                <w:kern w:val="2"/>
                <w:sz w:val="18"/>
                <w:szCs w:val="18"/>
                <w:lang w:val="ru-RU"/>
                <w14:ligatures w14:val="standardContextual"/>
              </w:rPr>
              <w:t>- Контроль бесперебойной работы светового и звукового оборудования.</w:t>
            </w:r>
          </w:p>
          <w:p w14:paraId="02638ADF" w14:textId="77777777" w:rsidR="00DB6582" w:rsidRDefault="00DB6582" w:rsidP="00DB6582">
            <w:pPr>
              <w:pStyle w:val="HTML"/>
              <w:shd w:val="clear" w:color="auto" w:fill="F8F9FA"/>
              <w:spacing w:line="256" w:lineRule="auto"/>
              <w:rPr>
                <w:rStyle w:val="y2iqfc"/>
                <w:rFonts w:ascii="GHEA Grapalat" w:hAnsi="GHEA Grapalat"/>
                <w:color w:val="202124"/>
                <w:kern w:val="2"/>
                <w:sz w:val="18"/>
                <w:szCs w:val="18"/>
                <w:lang w:val="ru-RU"/>
                <w14:ligatures w14:val="standardContextual"/>
              </w:rPr>
            </w:pPr>
            <w:r>
              <w:rPr>
                <w:rStyle w:val="y2iqfc"/>
                <w:rFonts w:ascii="GHEA Grapalat" w:hAnsi="GHEA Grapalat"/>
                <w:color w:val="202124"/>
                <w:kern w:val="2"/>
                <w:sz w:val="18"/>
                <w:szCs w:val="18"/>
                <w:lang w:val="ru-RU"/>
                <w14:ligatures w14:val="standardContextual"/>
              </w:rPr>
              <w:t>- Обеспечение состояния устройства светового, звукового оборудования и монтажных кабелей.</w:t>
            </w:r>
          </w:p>
          <w:p w14:paraId="3FD32B82" w14:textId="77777777" w:rsidR="00DB6582" w:rsidRPr="000A6AC6" w:rsidRDefault="00DB6582" w:rsidP="00DB6582">
            <w:pPr>
              <w:pStyle w:val="HTML"/>
              <w:shd w:val="clear" w:color="auto" w:fill="F8F9FA"/>
              <w:spacing w:line="256" w:lineRule="auto"/>
              <w:rPr>
                <w:lang w:val="ru-RU"/>
              </w:rPr>
            </w:pPr>
            <w:r>
              <w:rPr>
                <w:rStyle w:val="y2iqfc"/>
                <w:rFonts w:ascii="GHEA Grapalat" w:hAnsi="GHEA Grapalat"/>
                <w:color w:val="202124"/>
                <w:kern w:val="2"/>
                <w:sz w:val="18"/>
                <w:szCs w:val="18"/>
                <w:lang w:val="ru-RU"/>
                <w14:ligatures w14:val="standardContextual"/>
              </w:rPr>
              <w:t>- Контроль исправности светового и звукового оборудования и регулярные профилактические работы.</w:t>
            </w:r>
          </w:p>
          <w:p w14:paraId="2338F14C" w14:textId="77777777" w:rsidR="00DB6582" w:rsidRPr="000A6AC6" w:rsidRDefault="00DB6582" w:rsidP="00DB6582">
            <w:pPr>
              <w:pStyle w:val="HTML"/>
              <w:shd w:val="clear" w:color="auto" w:fill="F8F9FA"/>
              <w:spacing w:line="256" w:lineRule="auto"/>
              <w:rPr>
                <w:rStyle w:val="y2iqfc"/>
                <w:lang w:val="ru-RU"/>
              </w:rPr>
            </w:pPr>
            <w:r>
              <w:rPr>
                <w:rStyle w:val="y2iqfc"/>
                <w:rFonts w:ascii="GHEA Grapalat" w:hAnsi="GHEA Grapalat"/>
                <w:color w:val="202124"/>
                <w:kern w:val="2"/>
                <w:sz w:val="18"/>
                <w:szCs w:val="18"/>
                <w:lang w:val="ru-RU"/>
                <w14:ligatures w14:val="standardContextual"/>
              </w:rPr>
              <w:t>- Обеспечить своевременное решение проблем, дать соответствующие рекомендации о необходимых затратах на технические решения.</w:t>
            </w:r>
          </w:p>
          <w:p w14:paraId="5A8DBDA2" w14:textId="77777777" w:rsidR="00DB6582" w:rsidRDefault="00DB6582" w:rsidP="00DB6582">
            <w:pPr>
              <w:pStyle w:val="HTML"/>
              <w:shd w:val="clear" w:color="auto" w:fill="F8F9FA"/>
              <w:spacing w:line="256" w:lineRule="auto"/>
              <w:rPr>
                <w:rStyle w:val="y2iqfc"/>
                <w:rFonts w:ascii="GHEA Grapalat" w:hAnsi="GHEA Grapalat"/>
                <w:color w:val="202124"/>
                <w:kern w:val="2"/>
                <w:sz w:val="18"/>
                <w:szCs w:val="18"/>
                <w:lang w:val="ru-RU"/>
                <w14:ligatures w14:val="standardContextual"/>
              </w:rPr>
            </w:pPr>
            <w:r>
              <w:rPr>
                <w:rStyle w:val="y2iqfc"/>
                <w:rFonts w:ascii="GHEA Grapalat" w:hAnsi="GHEA Grapalat"/>
                <w:color w:val="202124"/>
                <w:kern w:val="2"/>
                <w:sz w:val="18"/>
                <w:szCs w:val="18"/>
                <w:lang w:val="ru-RU"/>
                <w14:ligatures w14:val="standardContextual"/>
              </w:rPr>
              <w:t>- Реализовать настройки управления сетью.</w:t>
            </w:r>
          </w:p>
          <w:p w14:paraId="0AB0E591" w14:textId="77777777" w:rsidR="00DB6582" w:rsidRPr="000A6AC6" w:rsidRDefault="00DB6582" w:rsidP="00DB6582">
            <w:pPr>
              <w:pStyle w:val="HTML"/>
              <w:shd w:val="clear" w:color="auto" w:fill="F8F9FA"/>
              <w:spacing w:line="256" w:lineRule="auto"/>
              <w:rPr>
                <w:lang w:val="ru-RU"/>
              </w:rPr>
            </w:pPr>
            <w:r>
              <w:rPr>
                <w:rStyle w:val="y2iqfc"/>
                <w:rFonts w:ascii="GHEA Grapalat" w:hAnsi="GHEA Grapalat"/>
                <w:color w:val="202124"/>
                <w:kern w:val="2"/>
                <w:sz w:val="18"/>
                <w:szCs w:val="18"/>
                <w:lang w:val="ru-RU"/>
                <w14:ligatures w14:val="standardContextual"/>
              </w:rPr>
              <w:t>- Обеспечение бесперебойной работы системы управления световым и звуковым оборудованием, управляемых и неуправляемых систем системы управления электроэнергией.</w:t>
            </w:r>
          </w:p>
          <w:p w14:paraId="3F63ACDD" w14:textId="77777777" w:rsidR="00DB6582" w:rsidRDefault="00DB6582" w:rsidP="00DB6582">
            <w:pPr>
              <w:pStyle w:val="HTML"/>
              <w:shd w:val="clear" w:color="auto" w:fill="F8F9FA"/>
              <w:spacing w:line="256" w:lineRule="auto"/>
              <w:rPr>
                <w:rFonts w:ascii="GHEA Grapalat" w:hAnsi="GHEA Grapalat"/>
                <w:color w:val="202124"/>
                <w:kern w:val="2"/>
                <w:sz w:val="18"/>
                <w:szCs w:val="18"/>
                <w:lang w:val="ru-RU"/>
                <w14:ligatures w14:val="standardContextual"/>
              </w:rPr>
            </w:pPr>
            <w:r>
              <w:rPr>
                <w:rStyle w:val="y2iqfc"/>
                <w:rFonts w:ascii="GHEA Grapalat" w:hAnsi="GHEA Grapalat"/>
                <w:color w:val="202124"/>
                <w:kern w:val="2"/>
                <w:sz w:val="18"/>
                <w:szCs w:val="18"/>
                <w:lang w:val="ru-RU"/>
                <w14:ligatures w14:val="standardContextual"/>
              </w:rPr>
              <w:t xml:space="preserve">Сделать письменный отчет о любой чрезвычайной ситуации и представить его </w:t>
            </w:r>
            <w:r>
              <w:rPr>
                <w:rStyle w:val="y2iqfc"/>
                <w:rFonts w:ascii="GHEA Grapalat" w:hAnsi="GHEA Grapalat"/>
                <w:color w:val="202124"/>
                <w:kern w:val="2"/>
                <w:sz w:val="18"/>
                <w:szCs w:val="18"/>
                <w:lang w:val="ru-RU"/>
                <w14:ligatures w14:val="standardContextual"/>
              </w:rPr>
              <w:lastRenderedPageBreak/>
              <w:t>Клиенту.</w:t>
            </w:r>
          </w:p>
          <w:p w14:paraId="6DEB752C" w14:textId="77777777" w:rsidR="00DB6582" w:rsidRDefault="00DB6582" w:rsidP="00DB6582">
            <w:pPr>
              <w:spacing w:line="256" w:lineRule="auto"/>
              <w:jc w:val="both"/>
              <w:rPr>
                <w:rFonts w:ascii="GHEA Grapalat" w:hAnsi="GHEA Grapalat"/>
                <w:kern w:val="2"/>
                <w:sz w:val="18"/>
                <w:szCs w:val="18"/>
                <w14:ligatures w14:val="standardContextual"/>
              </w:rPr>
            </w:pPr>
          </w:p>
          <w:p w14:paraId="7CFAFF7C" w14:textId="77777777" w:rsidR="00DB6582" w:rsidRDefault="00DB6582" w:rsidP="00DB6582">
            <w:pPr>
              <w:spacing w:line="256" w:lineRule="auto"/>
              <w:jc w:val="center"/>
              <w:rPr>
                <w:rFonts w:ascii="GHEA Grapalat" w:hAnsi="GHEA Grapalat" w:cs="Calibri"/>
                <w:color w:val="000000"/>
                <w:kern w:val="2"/>
                <w:sz w:val="18"/>
                <w:szCs w:val="18"/>
                <w:lang w:val="hy-AM"/>
                <w14:ligatures w14:val="standardContextual"/>
              </w:rPr>
            </w:pPr>
          </w:p>
        </w:tc>
        <w:tc>
          <w:tcPr>
            <w:tcW w:w="1210" w:type="dxa"/>
            <w:tcBorders>
              <w:top w:val="single" w:sz="4" w:space="0" w:color="auto"/>
              <w:left w:val="single" w:sz="4" w:space="0" w:color="auto"/>
              <w:bottom w:val="single" w:sz="4" w:space="0" w:color="auto"/>
              <w:right w:val="single" w:sz="4" w:space="0" w:color="auto"/>
            </w:tcBorders>
          </w:tcPr>
          <w:p w14:paraId="44282478" w14:textId="3B3F936B" w:rsidR="00DB6582" w:rsidRDefault="00DB6582" w:rsidP="00DB6582">
            <w:pPr>
              <w:spacing w:line="256" w:lineRule="auto"/>
              <w:jc w:val="center"/>
              <w:rPr>
                <w:rFonts w:ascii="GHEA Grapalat" w:hAnsi="GHEA Grapalat"/>
                <w:kern w:val="2"/>
                <w:sz w:val="18"/>
                <w:szCs w:val="18"/>
                <w:lang w:val="hy-AM"/>
                <w14:ligatures w14:val="standardContextual"/>
              </w:rPr>
            </w:pPr>
            <w:r>
              <w:rPr>
                <w:rFonts w:ascii="GHEA Grapalat" w:hAnsi="GHEA Grapalat"/>
                <w:kern w:val="2"/>
                <w:sz w:val="18"/>
                <w:szCs w:val="18"/>
                <w14:ligatures w14:val="standardContextual"/>
              </w:rPr>
              <w:lastRenderedPageBreak/>
              <w:t>др</w:t>
            </w:r>
            <w:r>
              <w:t>ам</w:t>
            </w:r>
          </w:p>
        </w:tc>
        <w:tc>
          <w:tcPr>
            <w:tcW w:w="1355" w:type="dxa"/>
            <w:tcBorders>
              <w:top w:val="single" w:sz="4" w:space="0" w:color="auto"/>
              <w:left w:val="single" w:sz="4" w:space="0" w:color="auto"/>
              <w:bottom w:val="single" w:sz="4" w:space="0" w:color="auto"/>
              <w:right w:val="single" w:sz="4" w:space="0" w:color="auto"/>
            </w:tcBorders>
          </w:tcPr>
          <w:p w14:paraId="530BE323" w14:textId="77777777" w:rsidR="00DB6582" w:rsidRDefault="00DB6582" w:rsidP="00DB6582">
            <w:pPr>
              <w:spacing w:line="256" w:lineRule="auto"/>
              <w:jc w:val="center"/>
              <w:rPr>
                <w:rFonts w:ascii="GHEA Grapalat" w:hAnsi="GHEA Grapalat"/>
                <w:kern w:val="2"/>
                <w:sz w:val="18"/>
                <w:szCs w:val="18"/>
                <w:lang w:val="hy-AM"/>
                <w14:ligatures w14:val="standardContextual"/>
              </w:rPr>
            </w:pPr>
          </w:p>
        </w:tc>
        <w:tc>
          <w:tcPr>
            <w:tcW w:w="1020" w:type="dxa"/>
            <w:tcBorders>
              <w:top w:val="single" w:sz="4" w:space="0" w:color="auto"/>
              <w:left w:val="single" w:sz="4" w:space="0" w:color="auto"/>
              <w:bottom w:val="single" w:sz="4" w:space="0" w:color="auto"/>
              <w:right w:val="single" w:sz="4" w:space="0" w:color="auto"/>
            </w:tcBorders>
          </w:tcPr>
          <w:p w14:paraId="0A15A3DD" w14:textId="77777777" w:rsidR="00DB6582" w:rsidRDefault="00DB6582" w:rsidP="00DB6582">
            <w:pPr>
              <w:spacing w:line="256" w:lineRule="auto"/>
              <w:jc w:val="center"/>
              <w:rPr>
                <w:rFonts w:ascii="GHEA Grapalat" w:hAnsi="GHEA Grapalat"/>
                <w:kern w:val="2"/>
                <w:sz w:val="18"/>
                <w:szCs w:val="18"/>
                <w:lang w:val="hy-AM"/>
                <w14:ligatures w14:val="standardContextual"/>
              </w:rPr>
            </w:pPr>
          </w:p>
        </w:tc>
        <w:tc>
          <w:tcPr>
            <w:tcW w:w="1093" w:type="dxa"/>
            <w:tcBorders>
              <w:top w:val="single" w:sz="4" w:space="0" w:color="auto"/>
              <w:left w:val="single" w:sz="4" w:space="0" w:color="auto"/>
              <w:bottom w:val="single" w:sz="4" w:space="0" w:color="auto"/>
              <w:right w:val="single" w:sz="4" w:space="0" w:color="auto"/>
            </w:tcBorders>
            <w:hideMark/>
          </w:tcPr>
          <w:p w14:paraId="7B3C0935" w14:textId="77777777" w:rsidR="00DB6582" w:rsidRDefault="00DB6582" w:rsidP="00DB6582">
            <w:pPr>
              <w:spacing w:line="256" w:lineRule="auto"/>
              <w:jc w:val="center"/>
              <w:rPr>
                <w:rFonts w:ascii="GHEA Grapalat" w:hAnsi="GHEA Grapalat"/>
                <w:kern w:val="2"/>
                <w:sz w:val="18"/>
                <w:szCs w:val="18"/>
                <w:lang w:val="hy-AM"/>
                <w14:ligatures w14:val="standardContextual"/>
              </w:rPr>
            </w:pPr>
            <w:r>
              <w:rPr>
                <w:rFonts w:ascii="GHEA Grapalat" w:hAnsi="GHEA Grapalat"/>
                <w:kern w:val="2"/>
                <w:sz w:val="18"/>
                <w:szCs w:val="18"/>
                <w14:ligatures w14:val="standardContextual"/>
              </w:rPr>
              <w:t>г</w:t>
            </w:r>
            <w:r>
              <w:rPr>
                <w:rFonts w:ascii="Cambria Math" w:hAnsi="Cambria Math" w:cs="Cambria Math"/>
                <w:kern w:val="2"/>
                <w:sz w:val="18"/>
                <w:szCs w:val="18"/>
                <w:lang w:val="hy-AM"/>
                <w14:ligatures w14:val="standardContextual"/>
              </w:rPr>
              <w:t>․</w:t>
            </w:r>
            <w:r>
              <w:rPr>
                <w:rFonts w:ascii="GHEA Grapalat" w:hAnsi="GHEA Grapalat"/>
                <w:kern w:val="2"/>
                <w:sz w:val="18"/>
                <w:szCs w:val="18"/>
                <w:lang w:val="hy-AM"/>
                <w14:ligatures w14:val="standardContextual"/>
              </w:rPr>
              <w:t xml:space="preserve"> </w:t>
            </w:r>
            <w:r>
              <w:rPr>
                <w:rFonts w:ascii="GHEA Grapalat" w:hAnsi="GHEA Grapalat"/>
                <w:kern w:val="2"/>
                <w:sz w:val="18"/>
                <w:szCs w:val="18"/>
                <w14:ligatures w14:val="standardContextual"/>
              </w:rPr>
              <w:t>Ереван</w:t>
            </w:r>
            <w:r>
              <w:rPr>
                <w:rFonts w:ascii="GHEA Grapalat" w:hAnsi="GHEA Grapalat"/>
                <w:kern w:val="2"/>
                <w:sz w:val="18"/>
                <w:szCs w:val="18"/>
                <w:lang w:val="hy-AM"/>
                <w14:ligatures w14:val="standardContextual"/>
              </w:rPr>
              <w:t xml:space="preserve">, </w:t>
            </w:r>
            <w:r>
              <w:rPr>
                <w:rFonts w:ascii="GHEA Grapalat" w:hAnsi="GHEA Grapalat"/>
                <w:kern w:val="2"/>
                <w:sz w:val="18"/>
                <w:szCs w:val="18"/>
                <w14:ligatures w14:val="standardContextual"/>
              </w:rPr>
              <w:t>Туманян 54</w:t>
            </w:r>
          </w:p>
        </w:tc>
        <w:tc>
          <w:tcPr>
            <w:tcW w:w="2225" w:type="dxa"/>
            <w:tcBorders>
              <w:top w:val="single" w:sz="4" w:space="0" w:color="auto"/>
              <w:left w:val="single" w:sz="4" w:space="0" w:color="auto"/>
              <w:bottom w:val="single" w:sz="4" w:space="0" w:color="auto"/>
              <w:right w:val="single" w:sz="4" w:space="0" w:color="auto"/>
            </w:tcBorders>
          </w:tcPr>
          <w:p w14:paraId="47E89BF2" w14:textId="719B9684" w:rsidR="00DB6582" w:rsidRDefault="00DB6582" w:rsidP="00DB6582">
            <w:pPr>
              <w:pStyle w:val="HTML"/>
              <w:shd w:val="clear" w:color="auto" w:fill="F8F9FA"/>
              <w:spacing w:line="256" w:lineRule="auto"/>
              <w:rPr>
                <w:rFonts w:ascii="GHEA Grapalat" w:hAnsi="GHEA Grapalat"/>
                <w:color w:val="202124"/>
                <w:kern w:val="2"/>
                <w:sz w:val="18"/>
                <w:szCs w:val="18"/>
                <w:lang w:val="ru-RU"/>
                <w14:ligatures w14:val="standardContextual"/>
              </w:rPr>
            </w:pPr>
            <w:r>
              <w:rPr>
                <w:rStyle w:val="y2iqfc"/>
                <w:rFonts w:ascii="GHEA Grapalat" w:hAnsi="GHEA Grapalat"/>
                <w:color w:val="202124"/>
                <w:kern w:val="2"/>
                <w:sz w:val="18"/>
                <w:szCs w:val="18"/>
                <w:lang w:val="ru-RU"/>
                <w14:ligatures w14:val="standardContextual"/>
              </w:rPr>
              <w:t xml:space="preserve">В случае предоставления средств, после подписания договора/соглашения/до </w:t>
            </w:r>
            <w:r>
              <w:rPr>
                <w:rStyle w:val="y2iqfc"/>
                <w:rFonts w:ascii="GHEA Grapalat" w:hAnsi="GHEA Grapalat"/>
                <w:color w:val="202124"/>
                <w:kern w:val="2"/>
                <w:sz w:val="18"/>
                <w:szCs w:val="18"/>
                <w:lang w:val="hy-AM"/>
                <w14:ligatures w14:val="standardContextual"/>
              </w:rPr>
              <w:t>3</w:t>
            </w:r>
            <w:r w:rsidR="00C676D9">
              <w:rPr>
                <w:rStyle w:val="y2iqfc"/>
                <w:rFonts w:ascii="GHEA Grapalat" w:hAnsi="GHEA Grapalat"/>
                <w:color w:val="202124"/>
                <w:kern w:val="2"/>
                <w:sz w:val="18"/>
                <w:szCs w:val="18"/>
                <w:lang w:val="ru-RU"/>
                <w14:ligatures w14:val="standardContextual"/>
              </w:rPr>
              <w:t>1</w:t>
            </w:r>
            <w:r>
              <w:rPr>
                <w:rStyle w:val="y2iqfc"/>
                <w:rFonts w:ascii="GHEA Grapalat" w:hAnsi="GHEA Grapalat"/>
                <w:color w:val="202124"/>
                <w:kern w:val="2"/>
                <w:sz w:val="18"/>
                <w:szCs w:val="18"/>
                <w:lang w:val="ru-RU"/>
                <w14:ligatures w14:val="standardContextual"/>
              </w:rPr>
              <w:t xml:space="preserve"> декабря 202</w:t>
            </w:r>
            <w:r w:rsidR="00C676D9">
              <w:rPr>
                <w:rStyle w:val="y2iqfc"/>
                <w:rFonts w:ascii="GHEA Grapalat" w:hAnsi="GHEA Grapalat"/>
                <w:color w:val="202124"/>
                <w:kern w:val="2"/>
                <w:sz w:val="18"/>
                <w:szCs w:val="18"/>
                <w:lang w:val="hy-AM"/>
                <w14:ligatures w14:val="standardContextual"/>
              </w:rPr>
              <w:t>6</w:t>
            </w:r>
            <w:r>
              <w:rPr>
                <w:rStyle w:val="y2iqfc"/>
                <w:rFonts w:ascii="GHEA Grapalat" w:hAnsi="GHEA Grapalat"/>
                <w:color w:val="202124"/>
                <w:kern w:val="2"/>
                <w:sz w:val="18"/>
                <w:szCs w:val="18"/>
                <w:lang w:val="ru-RU"/>
                <w14:ligatures w14:val="standardContextual"/>
              </w:rPr>
              <w:t xml:space="preserve"> г.</w:t>
            </w:r>
          </w:p>
          <w:p w14:paraId="5892E052" w14:textId="77777777" w:rsidR="00DB6582" w:rsidRPr="00DB6582" w:rsidRDefault="00DB6582" w:rsidP="00DB6582">
            <w:pPr>
              <w:spacing w:line="256" w:lineRule="auto"/>
              <w:jc w:val="center"/>
              <w:rPr>
                <w:rFonts w:ascii="GHEA Grapalat" w:hAnsi="GHEA Grapalat"/>
                <w:kern w:val="2"/>
                <w:sz w:val="18"/>
                <w:szCs w:val="18"/>
                <w14:ligatures w14:val="standardContextual"/>
              </w:rPr>
            </w:pPr>
          </w:p>
        </w:tc>
      </w:tr>
      <w:tr w:rsidR="00DB6582" w14:paraId="3C8C23A2" w14:textId="77777777" w:rsidTr="000A6AC6">
        <w:tc>
          <w:tcPr>
            <w:tcW w:w="1880" w:type="dxa"/>
            <w:tcBorders>
              <w:top w:val="single" w:sz="4" w:space="0" w:color="auto"/>
              <w:left w:val="single" w:sz="4" w:space="0" w:color="auto"/>
              <w:bottom w:val="single" w:sz="4" w:space="0" w:color="auto"/>
              <w:right w:val="single" w:sz="4" w:space="0" w:color="auto"/>
            </w:tcBorders>
            <w:hideMark/>
          </w:tcPr>
          <w:p w14:paraId="4D82F71C" w14:textId="77777777" w:rsidR="00DB6582" w:rsidRDefault="00DB6582" w:rsidP="00DB6582">
            <w:pPr>
              <w:spacing w:line="256" w:lineRule="auto"/>
              <w:jc w:val="center"/>
              <w:rPr>
                <w:rFonts w:ascii="GHEA Grapalat" w:hAnsi="GHEA Grapalat"/>
                <w:kern w:val="2"/>
                <w:sz w:val="18"/>
                <w:szCs w:val="18"/>
                <w:lang w:val="hy-AM"/>
                <w14:ligatures w14:val="standardContextual"/>
              </w:rPr>
            </w:pPr>
            <w:r>
              <w:rPr>
                <w:rFonts w:ascii="GHEA Grapalat" w:hAnsi="GHEA Grapalat"/>
                <w:kern w:val="2"/>
                <w:sz w:val="18"/>
                <w:szCs w:val="18"/>
                <w:lang w:val="hy-AM"/>
                <w14:ligatures w14:val="standardContextual"/>
              </w:rPr>
              <w:lastRenderedPageBreak/>
              <w:t>3</w:t>
            </w:r>
          </w:p>
        </w:tc>
        <w:tc>
          <w:tcPr>
            <w:tcW w:w="1846" w:type="dxa"/>
            <w:tcBorders>
              <w:top w:val="single" w:sz="4" w:space="0" w:color="auto"/>
              <w:left w:val="single" w:sz="4" w:space="0" w:color="auto"/>
              <w:bottom w:val="single" w:sz="4" w:space="0" w:color="auto"/>
              <w:right w:val="single" w:sz="4" w:space="0" w:color="auto"/>
            </w:tcBorders>
            <w:hideMark/>
          </w:tcPr>
          <w:p w14:paraId="344ED6F9" w14:textId="24CA91FF" w:rsidR="00DB6582" w:rsidRDefault="00DB6582" w:rsidP="00DB6582">
            <w:pPr>
              <w:spacing w:line="256" w:lineRule="auto"/>
              <w:jc w:val="center"/>
              <w:rPr>
                <w:rFonts w:ascii="GHEA Grapalat" w:hAnsi="GHEA Grapalat"/>
                <w:kern w:val="2"/>
                <w:sz w:val="18"/>
                <w:szCs w:val="18"/>
                <w:lang w:val="hy-AM"/>
                <w14:ligatures w14:val="standardContextual"/>
              </w:rPr>
            </w:pPr>
            <w:r w:rsidRPr="00483081">
              <w:rPr>
                <w:rFonts w:ascii="GHEA Grapalat" w:hAnsi="GHEA Grapalat"/>
                <w:sz w:val="16"/>
                <w:szCs w:val="16"/>
                <w:lang w:val="hy-AM"/>
              </w:rPr>
              <w:t>71631100/</w:t>
            </w:r>
            <w:r>
              <w:rPr>
                <w:rFonts w:ascii="GHEA Grapalat" w:hAnsi="GHEA Grapalat"/>
                <w:sz w:val="16"/>
                <w:szCs w:val="16"/>
                <w:lang w:val="hy-AM"/>
              </w:rPr>
              <w:t>2</w:t>
            </w:r>
          </w:p>
        </w:tc>
        <w:tc>
          <w:tcPr>
            <w:tcW w:w="4098" w:type="dxa"/>
            <w:tcBorders>
              <w:top w:val="single" w:sz="4" w:space="0" w:color="auto"/>
              <w:left w:val="single" w:sz="4" w:space="0" w:color="auto"/>
              <w:bottom w:val="single" w:sz="4" w:space="0" w:color="auto"/>
              <w:right w:val="single" w:sz="4" w:space="0" w:color="auto"/>
            </w:tcBorders>
            <w:vAlign w:val="bottom"/>
          </w:tcPr>
          <w:p w14:paraId="4F99D437" w14:textId="77777777" w:rsidR="00DB6582" w:rsidRDefault="00DB6582" w:rsidP="00DB6582">
            <w:pPr>
              <w:spacing w:line="256" w:lineRule="auto"/>
              <w:jc w:val="both"/>
              <w:rPr>
                <w:rFonts w:ascii="GHEA Grapalat" w:hAnsi="GHEA Grapalat" w:cs="Sylfaen"/>
                <w:kern w:val="2"/>
                <w:sz w:val="18"/>
                <w:szCs w:val="18"/>
                <w:lang w:val="af-ZA"/>
                <w14:ligatures w14:val="standardContextual"/>
              </w:rPr>
            </w:pPr>
            <w:r>
              <w:rPr>
                <w:rFonts w:ascii="GHEA Grapalat" w:hAnsi="GHEA Grapalat" w:cs="Sylfaen"/>
                <w:kern w:val="2"/>
                <w:sz w:val="18"/>
                <w:szCs w:val="18"/>
                <w:lang w:val="af-ZA"/>
                <w14:ligatures w14:val="standardContextual"/>
              </w:rPr>
              <w:t xml:space="preserve">Автоматическая система водяного спринклерного пожаротушения </w:t>
            </w:r>
            <w:r>
              <w:rPr>
                <w:rFonts w:ascii="GHEA Grapalat" w:hAnsi="GHEA Grapalat" w:cs="Arial"/>
                <w:kern w:val="2"/>
                <w:sz w:val="18"/>
                <w:szCs w:val="18"/>
                <w14:ligatures w14:val="standardContextual"/>
              </w:rPr>
              <w:t>«</w:t>
            </w:r>
            <w:r>
              <w:rPr>
                <w:rFonts w:ascii="GHEA Grapalat" w:hAnsi="GHEA Grapalat" w:cs="Sylfaen"/>
                <w:kern w:val="2"/>
                <w:sz w:val="18"/>
                <w:szCs w:val="18"/>
                <w:lang w:val="af-ZA"/>
                <w14:ligatures w14:val="standardContextual"/>
              </w:rPr>
              <w:t>Национального академического театра оперы и балета имени А. Спедиаряна</w:t>
            </w:r>
            <w:r>
              <w:rPr>
                <w:rFonts w:ascii="GHEA Grapalat" w:hAnsi="GHEA Grapalat" w:cs="Arial"/>
                <w:kern w:val="2"/>
                <w:sz w:val="18"/>
                <w:szCs w:val="18"/>
                <w14:ligatures w14:val="standardContextual"/>
              </w:rPr>
              <w:t xml:space="preserve">»  </w:t>
            </w:r>
            <w:r>
              <w:rPr>
                <w:rFonts w:ascii="GHEA Grapalat" w:hAnsi="GHEA Grapalat" w:cs="Sylfaen"/>
                <w:kern w:val="2"/>
                <w:sz w:val="18"/>
                <w:szCs w:val="18"/>
                <w:lang w:val="af-ZA"/>
                <w14:ligatures w14:val="standardContextual"/>
              </w:rPr>
              <w:t>ГНКО состоит из:</w:t>
            </w:r>
          </w:p>
          <w:p w14:paraId="5B6F1FF0" w14:textId="77777777" w:rsidR="00DB6582" w:rsidRDefault="00DB6582" w:rsidP="00DB6582">
            <w:pPr>
              <w:spacing w:line="256" w:lineRule="auto"/>
              <w:jc w:val="both"/>
              <w:rPr>
                <w:rFonts w:ascii="GHEA Grapalat" w:hAnsi="GHEA Grapalat" w:cs="Sylfaen"/>
                <w:kern w:val="2"/>
                <w:sz w:val="18"/>
                <w:szCs w:val="18"/>
                <w:lang w:val="af-ZA"/>
                <w14:ligatures w14:val="standardContextual"/>
              </w:rPr>
            </w:pPr>
            <w:r>
              <w:rPr>
                <w:rFonts w:ascii="GHEA Grapalat" w:hAnsi="GHEA Grapalat" w:cs="Sylfaen"/>
                <w:kern w:val="2"/>
                <w:sz w:val="18"/>
                <w:szCs w:val="18"/>
                <w:lang w:val="af-ZA"/>
                <w14:ligatures w14:val="standardContextual"/>
              </w:rPr>
              <w:t>1.Насосная станция - щит электрической автоматики</w:t>
            </w:r>
          </w:p>
          <w:p w14:paraId="512931D9" w14:textId="77777777" w:rsidR="00DB6582" w:rsidRDefault="00DB6582" w:rsidP="00DB6582">
            <w:pPr>
              <w:spacing w:line="256" w:lineRule="auto"/>
              <w:jc w:val="both"/>
              <w:rPr>
                <w:rFonts w:ascii="GHEA Grapalat" w:hAnsi="GHEA Grapalat" w:cs="Sylfaen"/>
                <w:kern w:val="2"/>
                <w:sz w:val="18"/>
                <w:szCs w:val="18"/>
                <w:lang w:val="af-ZA"/>
                <w14:ligatures w14:val="standardContextual"/>
              </w:rPr>
            </w:pPr>
            <w:r>
              <w:rPr>
                <w:rFonts w:ascii="GHEA Grapalat" w:hAnsi="GHEA Grapalat" w:cs="Sylfaen"/>
                <w:kern w:val="2"/>
                <w:sz w:val="18"/>
                <w:szCs w:val="18"/>
                <w:lang w:val="af-ZA"/>
                <w14:ligatures w14:val="standardContextual"/>
              </w:rPr>
              <w:t xml:space="preserve">2. </w:t>
            </w:r>
            <w:r>
              <w:rPr>
                <w:rFonts w:ascii="GHEA Grapalat" w:hAnsi="GHEA Grapalat" w:cs="Arial"/>
                <w:kern w:val="2"/>
                <w:sz w:val="18"/>
                <w:szCs w:val="18"/>
                <w:lang w:val="af-ZA"/>
                <w14:ligatures w14:val="standardContextual"/>
              </w:rPr>
              <w:t>Узел</w:t>
            </w:r>
            <w:r>
              <w:rPr>
                <w:rFonts w:ascii="GHEA Grapalat" w:hAnsi="GHEA Grapalat" w:cs="Arial LatArm"/>
                <w:kern w:val="2"/>
                <w:sz w:val="18"/>
                <w:szCs w:val="18"/>
                <w:lang w:val="af-ZA"/>
                <w14:ligatures w14:val="standardContextual"/>
              </w:rPr>
              <w:t xml:space="preserve"> </w:t>
            </w:r>
            <w:r>
              <w:rPr>
                <w:rFonts w:ascii="GHEA Grapalat" w:hAnsi="GHEA Grapalat" w:cs="Arial"/>
                <w:kern w:val="2"/>
                <w:sz w:val="18"/>
                <w:szCs w:val="18"/>
                <w:lang w:val="af-ZA"/>
                <w14:ligatures w14:val="standardContextual"/>
              </w:rPr>
              <w:t>управления</w:t>
            </w:r>
            <w:r>
              <w:rPr>
                <w:rFonts w:ascii="GHEA Grapalat" w:hAnsi="GHEA Grapalat" w:cs="Arial LatArm"/>
                <w:kern w:val="2"/>
                <w:sz w:val="18"/>
                <w:szCs w:val="18"/>
                <w:lang w:val="af-ZA"/>
                <w14:ligatures w14:val="standardContextual"/>
              </w:rPr>
              <w:t xml:space="preserve"> - </w:t>
            </w:r>
            <w:r>
              <w:rPr>
                <w:rFonts w:ascii="GHEA Grapalat" w:hAnsi="GHEA Grapalat" w:cs="Arial"/>
                <w:kern w:val="2"/>
                <w:sz w:val="18"/>
                <w:szCs w:val="18"/>
                <w:lang w:val="af-ZA"/>
                <w14:ligatures w14:val="standardContextual"/>
              </w:rPr>
              <w:t>электрический</w:t>
            </w:r>
            <w:r>
              <w:rPr>
                <w:rFonts w:ascii="GHEA Grapalat" w:hAnsi="GHEA Grapalat" w:cs="Arial LatArm"/>
                <w:kern w:val="2"/>
                <w:sz w:val="18"/>
                <w:szCs w:val="18"/>
                <w:lang w:val="af-ZA"/>
                <w14:ligatures w14:val="standardContextual"/>
              </w:rPr>
              <w:t xml:space="preserve"> </w:t>
            </w:r>
            <w:r>
              <w:rPr>
                <w:rFonts w:ascii="GHEA Grapalat" w:hAnsi="GHEA Grapalat" w:cs="Arial"/>
                <w:kern w:val="2"/>
                <w:sz w:val="18"/>
                <w:szCs w:val="18"/>
                <w:lang w:val="af-ZA"/>
                <w14:ligatures w14:val="standardContextual"/>
              </w:rPr>
              <w:t>прибор</w:t>
            </w:r>
            <w:r>
              <w:rPr>
                <w:rFonts w:ascii="GHEA Grapalat" w:hAnsi="GHEA Grapalat" w:cs="Arial LatArm"/>
                <w:kern w:val="2"/>
                <w:sz w:val="18"/>
                <w:szCs w:val="18"/>
                <w:lang w:val="af-ZA"/>
                <w14:ligatures w14:val="standardContextual"/>
              </w:rPr>
              <w:t xml:space="preserve"> </w:t>
            </w:r>
            <w:r>
              <w:rPr>
                <w:rFonts w:ascii="GHEA Grapalat" w:hAnsi="GHEA Grapalat" w:cs="Arial"/>
                <w:kern w:val="2"/>
                <w:sz w:val="18"/>
                <w:szCs w:val="18"/>
                <w:lang w:val="af-ZA"/>
                <w14:ligatures w14:val="standardContextual"/>
              </w:rPr>
              <w:t>автоматики</w:t>
            </w:r>
            <w:r>
              <w:rPr>
                <w:rFonts w:ascii="GHEA Grapalat" w:hAnsi="GHEA Grapalat" w:cs="Sylfaen"/>
                <w:kern w:val="2"/>
                <w:sz w:val="18"/>
                <w:szCs w:val="18"/>
                <w:lang w:val="af-ZA"/>
                <w14:ligatures w14:val="standardContextual"/>
              </w:rPr>
              <w:t xml:space="preserve"> </w:t>
            </w:r>
          </w:p>
          <w:p w14:paraId="346A2EBF" w14:textId="77777777" w:rsidR="00DB6582" w:rsidRDefault="00DB6582" w:rsidP="00DB6582">
            <w:pPr>
              <w:spacing w:line="256" w:lineRule="auto"/>
              <w:jc w:val="both"/>
              <w:rPr>
                <w:rFonts w:ascii="GHEA Grapalat" w:hAnsi="GHEA Grapalat" w:cs="Sylfaen"/>
                <w:kern w:val="2"/>
                <w:sz w:val="18"/>
                <w:szCs w:val="18"/>
                <w:lang w:val="af-ZA"/>
                <w14:ligatures w14:val="standardContextual"/>
              </w:rPr>
            </w:pPr>
            <w:r>
              <w:rPr>
                <w:rFonts w:ascii="GHEA Grapalat" w:hAnsi="GHEA Grapalat" w:cs="Sylfaen"/>
                <w:kern w:val="2"/>
                <w:sz w:val="18"/>
                <w:szCs w:val="18"/>
                <w:lang w:val="af-ZA"/>
                <w14:ligatures w14:val="standardContextual"/>
              </w:rPr>
              <w:t xml:space="preserve">3. </w:t>
            </w:r>
            <w:r>
              <w:rPr>
                <w:rFonts w:ascii="GHEA Grapalat" w:hAnsi="GHEA Grapalat" w:cs="Arial"/>
                <w:kern w:val="2"/>
                <w:sz w:val="18"/>
                <w:szCs w:val="18"/>
                <w14:ligatures w14:val="standardContextual"/>
              </w:rPr>
              <w:t>Спринклерная сеть – 2 направления</w:t>
            </w:r>
          </w:p>
          <w:p w14:paraId="689011DA" w14:textId="77777777" w:rsidR="00DB6582" w:rsidRDefault="00DB6582" w:rsidP="00DB6582">
            <w:pPr>
              <w:spacing w:line="256" w:lineRule="auto"/>
              <w:jc w:val="both"/>
              <w:rPr>
                <w:rFonts w:ascii="GHEA Grapalat" w:hAnsi="GHEA Grapalat" w:cs="Sylfaen"/>
                <w:kern w:val="2"/>
                <w:sz w:val="18"/>
                <w:szCs w:val="18"/>
                <w14:ligatures w14:val="standardContextual"/>
              </w:rPr>
            </w:pPr>
            <w:r>
              <w:rPr>
                <w:rFonts w:ascii="GHEA Grapalat" w:hAnsi="GHEA Grapalat" w:cs="Sylfaen"/>
                <w:kern w:val="2"/>
                <w:sz w:val="18"/>
                <w:szCs w:val="18"/>
                <w:lang w:val="af-ZA"/>
                <w14:ligatures w14:val="standardContextual"/>
              </w:rPr>
              <w:t xml:space="preserve">4. </w:t>
            </w:r>
            <w:r>
              <w:rPr>
                <w:rFonts w:ascii="GHEA Grapalat" w:hAnsi="GHEA Grapalat" w:cs="Sylfaen"/>
                <w:kern w:val="2"/>
                <w:sz w:val="18"/>
                <w:szCs w:val="18"/>
                <w14:ligatures w14:val="standardContextual"/>
              </w:rPr>
              <w:t>Дренчерная сеть – 7 направлений</w:t>
            </w:r>
          </w:p>
          <w:p w14:paraId="7A09C86F" w14:textId="77777777" w:rsidR="00DB6582" w:rsidRDefault="00DB6582" w:rsidP="00DB6582">
            <w:pPr>
              <w:spacing w:line="256" w:lineRule="auto"/>
              <w:jc w:val="both"/>
              <w:rPr>
                <w:rFonts w:ascii="GHEA Grapalat" w:hAnsi="GHEA Grapalat" w:cs="Sylfaen"/>
                <w:kern w:val="2"/>
                <w:sz w:val="18"/>
                <w:szCs w:val="18"/>
                <w:lang w:val="af-ZA"/>
                <w14:ligatures w14:val="standardContextual"/>
              </w:rPr>
            </w:pPr>
            <w:r>
              <w:rPr>
                <w:rFonts w:ascii="GHEA Grapalat" w:hAnsi="GHEA Grapalat" w:cs="Sylfaen"/>
                <w:kern w:val="2"/>
                <w:sz w:val="18"/>
                <w:szCs w:val="18"/>
                <w:lang w:val="af-ZA"/>
                <w14:ligatures w14:val="standardContextual"/>
              </w:rPr>
              <w:t>5. Контрольно-измерительные приборы и автоматика</w:t>
            </w:r>
          </w:p>
          <w:p w14:paraId="645B4E45" w14:textId="77777777" w:rsidR="00DB6582" w:rsidRDefault="00DB6582" w:rsidP="00DB6582">
            <w:pPr>
              <w:spacing w:line="256" w:lineRule="auto"/>
              <w:jc w:val="both"/>
              <w:rPr>
                <w:rFonts w:ascii="GHEA Grapalat" w:hAnsi="GHEA Grapalat" w:cs="Arial LatArm"/>
                <w:kern w:val="2"/>
                <w:sz w:val="18"/>
                <w:szCs w:val="18"/>
                <w:lang w:val="af-ZA"/>
                <w14:ligatures w14:val="standardContextual"/>
              </w:rPr>
            </w:pPr>
            <w:r>
              <w:rPr>
                <w:rFonts w:ascii="GHEA Grapalat" w:hAnsi="GHEA Grapalat" w:cs="Arial"/>
                <w:kern w:val="2"/>
                <w:sz w:val="18"/>
                <w:szCs w:val="18"/>
                <w:lang w:val="af-ZA"/>
                <w14:ligatures w14:val="standardContextual"/>
              </w:rPr>
              <w:t>Автоматическая водная</w:t>
            </w:r>
            <w:r>
              <w:rPr>
                <w:rFonts w:ascii="GHEA Grapalat" w:hAnsi="GHEA Grapalat" w:cs="Arial LatArm"/>
                <w:kern w:val="2"/>
                <w:sz w:val="18"/>
                <w:szCs w:val="18"/>
                <w:lang w:val="af-ZA"/>
                <w14:ligatures w14:val="standardContextual"/>
              </w:rPr>
              <w:t xml:space="preserve"> </w:t>
            </w:r>
            <w:r>
              <w:rPr>
                <w:rFonts w:ascii="GHEA Grapalat" w:hAnsi="GHEA Grapalat" w:cs="Arial"/>
                <w:kern w:val="2"/>
                <w:sz w:val="18"/>
                <w:szCs w:val="18"/>
                <w:lang w:val="af-ZA"/>
                <w14:ligatures w14:val="standardContextual"/>
              </w:rPr>
              <w:t>спринклерная</w:t>
            </w:r>
            <w:r>
              <w:rPr>
                <w:rFonts w:ascii="GHEA Grapalat" w:hAnsi="GHEA Grapalat" w:cs="Arial LatArm"/>
                <w:kern w:val="2"/>
                <w:sz w:val="18"/>
                <w:szCs w:val="18"/>
                <w:lang w:val="af-ZA"/>
                <w14:ligatures w14:val="standardContextual"/>
              </w:rPr>
              <w:t xml:space="preserve"> </w:t>
            </w:r>
            <w:r>
              <w:rPr>
                <w:rFonts w:ascii="GHEA Grapalat" w:hAnsi="GHEA Grapalat" w:cs="Arial"/>
                <w:kern w:val="2"/>
                <w:sz w:val="18"/>
                <w:szCs w:val="18"/>
                <w:lang w:val="af-ZA"/>
                <w14:ligatures w14:val="standardContextual"/>
              </w:rPr>
              <w:t>система</w:t>
            </w:r>
            <w:r>
              <w:rPr>
                <w:rFonts w:ascii="GHEA Grapalat" w:hAnsi="GHEA Grapalat" w:cs="Arial LatArm"/>
                <w:kern w:val="2"/>
                <w:sz w:val="18"/>
                <w:szCs w:val="18"/>
                <w:lang w:val="af-ZA"/>
                <w14:ligatures w14:val="standardContextual"/>
              </w:rPr>
              <w:t xml:space="preserve"> </w:t>
            </w:r>
            <w:r>
              <w:rPr>
                <w:rFonts w:ascii="GHEA Grapalat" w:hAnsi="GHEA Grapalat" w:cs="Arial"/>
                <w:kern w:val="2"/>
                <w:sz w:val="18"/>
                <w:szCs w:val="18"/>
                <w:lang w:val="af-ZA"/>
                <w14:ligatures w14:val="standardContextual"/>
              </w:rPr>
              <w:t>пожаротушения</w:t>
            </w:r>
            <w:r>
              <w:rPr>
                <w:rFonts w:ascii="GHEA Grapalat" w:hAnsi="GHEA Grapalat" w:cs="Arial LatArm"/>
                <w:kern w:val="2"/>
                <w:sz w:val="18"/>
                <w:szCs w:val="18"/>
                <w:lang w:val="af-ZA"/>
                <w14:ligatures w14:val="standardContextual"/>
              </w:rPr>
              <w:t xml:space="preserve"> </w:t>
            </w:r>
            <w:r>
              <w:rPr>
                <w:rFonts w:ascii="GHEA Grapalat" w:hAnsi="GHEA Grapalat" w:cs="Arial"/>
                <w:kern w:val="2"/>
                <w:sz w:val="18"/>
                <w:szCs w:val="18"/>
                <w:lang w:val="af-ZA"/>
                <w14:ligatures w14:val="standardContextual"/>
              </w:rPr>
              <w:t>должна</w:t>
            </w:r>
            <w:r>
              <w:rPr>
                <w:rFonts w:ascii="GHEA Grapalat" w:hAnsi="GHEA Grapalat" w:cs="Arial LatArm"/>
                <w:kern w:val="2"/>
                <w:sz w:val="18"/>
                <w:szCs w:val="18"/>
                <w:lang w:val="af-ZA"/>
                <w14:ligatures w14:val="standardContextual"/>
              </w:rPr>
              <w:t xml:space="preserve"> </w:t>
            </w:r>
            <w:r>
              <w:rPr>
                <w:rFonts w:ascii="GHEA Grapalat" w:hAnsi="GHEA Grapalat" w:cs="Arial"/>
                <w:kern w:val="2"/>
                <w:sz w:val="18"/>
                <w:szCs w:val="18"/>
                <w:lang w:val="af-ZA"/>
                <w14:ligatures w14:val="standardContextual"/>
              </w:rPr>
              <w:t>находиться</w:t>
            </w:r>
            <w:r>
              <w:rPr>
                <w:rFonts w:ascii="GHEA Grapalat" w:hAnsi="GHEA Grapalat" w:cs="Arial LatArm"/>
                <w:kern w:val="2"/>
                <w:sz w:val="18"/>
                <w:szCs w:val="18"/>
                <w:lang w:val="af-ZA"/>
                <w14:ligatures w14:val="standardContextual"/>
              </w:rPr>
              <w:t xml:space="preserve"> </w:t>
            </w:r>
            <w:r>
              <w:rPr>
                <w:rFonts w:ascii="GHEA Grapalat" w:hAnsi="GHEA Grapalat" w:cs="Arial"/>
                <w:kern w:val="2"/>
                <w:sz w:val="18"/>
                <w:szCs w:val="18"/>
                <w14:ligatures w14:val="standardContextual"/>
              </w:rPr>
              <w:t xml:space="preserve">под </w:t>
            </w:r>
            <w:r>
              <w:rPr>
                <w:rFonts w:ascii="GHEA Grapalat" w:hAnsi="GHEA Grapalat" w:cs="Arial"/>
                <w:kern w:val="2"/>
                <w:sz w:val="18"/>
                <w:szCs w:val="18"/>
                <w:lang w:val="af-ZA"/>
                <w14:ligatures w14:val="standardContextual"/>
              </w:rPr>
              <w:t xml:space="preserve">давлением </w:t>
            </w:r>
            <w:r>
              <w:rPr>
                <w:rFonts w:ascii="GHEA Grapalat" w:hAnsi="GHEA Grapalat" w:cs="Arial LatArm"/>
                <w:kern w:val="2"/>
                <w:sz w:val="18"/>
                <w:szCs w:val="18"/>
                <w:lang w:val="af-ZA"/>
                <w14:ligatures w14:val="standardContextual"/>
              </w:rPr>
              <w:t xml:space="preserve">4 </w:t>
            </w:r>
            <w:r>
              <w:rPr>
                <w:rFonts w:ascii="GHEA Grapalat" w:hAnsi="GHEA Grapalat" w:cs="Arial"/>
                <w:kern w:val="2"/>
                <w:sz w:val="18"/>
                <w:szCs w:val="18"/>
                <w:lang w:val="af-ZA"/>
                <w14:ligatures w14:val="standardContextual"/>
              </w:rPr>
              <w:t>атм</w:t>
            </w:r>
            <w:r>
              <w:rPr>
                <w:rFonts w:ascii="GHEA Grapalat" w:hAnsi="GHEA Grapalat" w:cs="Arial LatArm"/>
                <w:kern w:val="2"/>
                <w:sz w:val="18"/>
                <w:szCs w:val="18"/>
                <w:lang w:val="af-ZA"/>
                <w14:ligatures w14:val="standardContextual"/>
              </w:rPr>
              <w:t>.</w:t>
            </w:r>
          </w:p>
          <w:p w14:paraId="1DD6A853" w14:textId="77777777" w:rsidR="00DB6582" w:rsidRDefault="00DB6582" w:rsidP="00DB6582">
            <w:pPr>
              <w:spacing w:line="256" w:lineRule="auto"/>
              <w:jc w:val="both"/>
              <w:rPr>
                <w:rFonts w:ascii="GHEA Grapalat" w:hAnsi="GHEA Grapalat" w:cs="Sylfaen"/>
                <w:kern w:val="2"/>
                <w:sz w:val="18"/>
                <w:szCs w:val="18"/>
                <w:lang w:val="af-ZA"/>
                <w14:ligatures w14:val="standardContextual"/>
              </w:rPr>
            </w:pPr>
            <w:r>
              <w:rPr>
                <w:rFonts w:ascii="GHEA Grapalat" w:hAnsi="GHEA Grapalat" w:cs="Arial"/>
                <w:kern w:val="2"/>
                <w:sz w:val="18"/>
                <w:szCs w:val="18"/>
                <w:lang w:val="af-ZA"/>
                <w14:ligatures w14:val="standardContextual"/>
              </w:rPr>
              <w:t>Вся</w:t>
            </w:r>
            <w:r>
              <w:rPr>
                <w:rFonts w:ascii="GHEA Grapalat" w:hAnsi="GHEA Grapalat" w:cs="Arial LatArm"/>
                <w:kern w:val="2"/>
                <w:sz w:val="18"/>
                <w:szCs w:val="18"/>
                <w:lang w:val="af-ZA"/>
                <w14:ligatures w14:val="standardContextual"/>
              </w:rPr>
              <w:t xml:space="preserve"> </w:t>
            </w:r>
            <w:r>
              <w:rPr>
                <w:rFonts w:ascii="GHEA Grapalat" w:hAnsi="GHEA Grapalat" w:cs="Arial"/>
                <w:kern w:val="2"/>
                <w:sz w:val="18"/>
                <w:szCs w:val="18"/>
                <w:lang w:val="af-ZA"/>
                <w14:ligatures w14:val="standardContextual"/>
              </w:rPr>
              <w:t>система</w:t>
            </w:r>
            <w:r>
              <w:rPr>
                <w:rFonts w:ascii="GHEA Grapalat" w:hAnsi="GHEA Grapalat" w:cs="Arial LatArm"/>
                <w:kern w:val="2"/>
                <w:sz w:val="18"/>
                <w:szCs w:val="18"/>
                <w:lang w:val="af-ZA"/>
                <w14:ligatures w14:val="standardContextual"/>
              </w:rPr>
              <w:t xml:space="preserve"> </w:t>
            </w:r>
            <w:r>
              <w:rPr>
                <w:rFonts w:ascii="GHEA Grapalat" w:hAnsi="GHEA Grapalat" w:cs="Arial"/>
                <w:kern w:val="2"/>
                <w:sz w:val="18"/>
                <w:szCs w:val="18"/>
                <w:lang w:val="af-ZA"/>
                <w14:ligatures w14:val="standardContextual"/>
              </w:rPr>
              <w:t>должна</w:t>
            </w:r>
            <w:r>
              <w:rPr>
                <w:rFonts w:ascii="GHEA Grapalat" w:hAnsi="GHEA Grapalat" w:cs="Arial LatArm"/>
                <w:kern w:val="2"/>
                <w:sz w:val="18"/>
                <w:szCs w:val="18"/>
                <w:lang w:val="af-ZA"/>
                <w14:ligatures w14:val="standardContextual"/>
              </w:rPr>
              <w:t xml:space="preserve"> </w:t>
            </w:r>
            <w:r>
              <w:rPr>
                <w:rFonts w:ascii="GHEA Grapalat" w:hAnsi="GHEA Grapalat" w:cs="Arial"/>
                <w:kern w:val="2"/>
                <w:sz w:val="18"/>
                <w:szCs w:val="18"/>
                <w:lang w:val="af-ZA"/>
                <w14:ligatures w14:val="standardContextual"/>
              </w:rPr>
              <w:t>находиться</w:t>
            </w:r>
            <w:r>
              <w:rPr>
                <w:rFonts w:ascii="GHEA Grapalat" w:hAnsi="GHEA Grapalat" w:cs="Arial LatArm"/>
                <w:kern w:val="2"/>
                <w:sz w:val="18"/>
                <w:szCs w:val="18"/>
                <w:lang w:val="af-ZA"/>
                <w14:ligatures w14:val="standardContextual"/>
              </w:rPr>
              <w:t xml:space="preserve"> </w:t>
            </w:r>
            <w:r>
              <w:rPr>
                <w:rFonts w:ascii="GHEA Grapalat" w:hAnsi="GHEA Grapalat" w:cs="Arial"/>
                <w:kern w:val="2"/>
                <w:sz w:val="18"/>
                <w:szCs w:val="18"/>
                <w:lang w:val="af-ZA"/>
                <w14:ligatures w14:val="standardContextual"/>
              </w:rPr>
              <w:t>в</w:t>
            </w:r>
            <w:r>
              <w:rPr>
                <w:rFonts w:ascii="GHEA Grapalat" w:hAnsi="GHEA Grapalat" w:cs="Arial LatArm"/>
                <w:kern w:val="2"/>
                <w:sz w:val="18"/>
                <w:szCs w:val="18"/>
                <w:lang w:val="af-ZA"/>
                <w14:ligatures w14:val="standardContextual"/>
              </w:rPr>
              <w:t xml:space="preserve"> </w:t>
            </w:r>
            <w:r>
              <w:rPr>
                <w:rFonts w:ascii="GHEA Grapalat" w:hAnsi="GHEA Grapalat" w:cs="Arial"/>
                <w:kern w:val="2"/>
                <w:sz w:val="18"/>
                <w:szCs w:val="18"/>
                <w:lang w:val="af-ZA"/>
                <w14:ligatures w14:val="standardContextual"/>
              </w:rPr>
              <w:t>абсолютном</w:t>
            </w:r>
            <w:r>
              <w:rPr>
                <w:rFonts w:ascii="GHEA Grapalat" w:hAnsi="GHEA Grapalat" w:cs="Arial LatArm"/>
                <w:kern w:val="2"/>
                <w:sz w:val="18"/>
                <w:szCs w:val="18"/>
                <w:lang w:val="af-ZA"/>
                <w14:ligatures w14:val="standardContextual"/>
              </w:rPr>
              <w:t xml:space="preserve"> </w:t>
            </w:r>
            <w:r>
              <w:rPr>
                <w:rFonts w:ascii="GHEA Grapalat" w:hAnsi="GHEA Grapalat" w:cs="Arial"/>
                <w:kern w:val="2"/>
                <w:sz w:val="18"/>
                <w:szCs w:val="18"/>
                <w:lang w:val="af-ZA"/>
                <w14:ligatures w14:val="standardContextual"/>
              </w:rPr>
              <w:t>герметичном</w:t>
            </w:r>
            <w:r>
              <w:rPr>
                <w:rFonts w:ascii="GHEA Grapalat" w:hAnsi="GHEA Grapalat" w:cs="Arial LatArm"/>
                <w:kern w:val="2"/>
                <w:sz w:val="18"/>
                <w:szCs w:val="18"/>
                <w:lang w:val="af-ZA"/>
                <w14:ligatures w14:val="standardContextual"/>
              </w:rPr>
              <w:t xml:space="preserve"> </w:t>
            </w:r>
            <w:r>
              <w:rPr>
                <w:rFonts w:ascii="GHEA Grapalat" w:hAnsi="GHEA Grapalat" w:cs="Arial"/>
                <w:kern w:val="2"/>
                <w:sz w:val="18"/>
                <w:szCs w:val="18"/>
                <w:lang w:val="af-ZA"/>
                <w14:ligatures w14:val="standardContextual"/>
              </w:rPr>
              <w:t>состоянии.</w:t>
            </w:r>
          </w:p>
          <w:p w14:paraId="4F044A46" w14:textId="77777777" w:rsidR="00DB6582" w:rsidRDefault="00DB6582" w:rsidP="00DB6582">
            <w:pPr>
              <w:spacing w:line="256" w:lineRule="auto"/>
              <w:jc w:val="both"/>
              <w:rPr>
                <w:rFonts w:ascii="GHEA Grapalat" w:hAnsi="GHEA Grapalat"/>
                <w:kern w:val="2"/>
                <w:sz w:val="18"/>
                <w:szCs w:val="18"/>
                <w:lang w:val="af-ZA"/>
                <w14:ligatures w14:val="standardContextual"/>
              </w:rPr>
            </w:pPr>
            <w:r>
              <w:rPr>
                <w:rFonts w:ascii="GHEA Grapalat" w:hAnsi="GHEA Grapalat" w:cs="Arial"/>
                <w:kern w:val="2"/>
                <w:sz w:val="18"/>
                <w:szCs w:val="18"/>
                <w:lang w:val="af-ZA"/>
                <w14:ligatures w14:val="standardContextual"/>
              </w:rPr>
              <w:t>Необходимо</w:t>
            </w:r>
            <w:r>
              <w:rPr>
                <w:rFonts w:ascii="GHEA Grapalat" w:hAnsi="GHEA Grapalat" w:cs="Arial LatArm"/>
                <w:kern w:val="2"/>
                <w:sz w:val="18"/>
                <w:szCs w:val="18"/>
                <w:lang w:val="af-ZA"/>
                <w14:ligatures w14:val="standardContextual"/>
              </w:rPr>
              <w:t xml:space="preserve"> </w:t>
            </w:r>
            <w:r>
              <w:rPr>
                <w:rFonts w:ascii="GHEA Grapalat" w:hAnsi="GHEA Grapalat" w:cs="Arial"/>
                <w:kern w:val="2"/>
                <w:sz w:val="18"/>
                <w:szCs w:val="18"/>
                <w:lang w:val="af-ZA"/>
                <w14:ligatures w14:val="standardContextual"/>
              </w:rPr>
              <w:t>провести</w:t>
            </w:r>
            <w:r>
              <w:rPr>
                <w:rFonts w:ascii="GHEA Grapalat" w:hAnsi="GHEA Grapalat" w:cs="Arial LatArm"/>
                <w:kern w:val="2"/>
                <w:sz w:val="18"/>
                <w:szCs w:val="18"/>
                <w:lang w:val="af-ZA"/>
                <w14:ligatures w14:val="standardContextual"/>
              </w:rPr>
              <w:t xml:space="preserve"> </w:t>
            </w:r>
            <w:r>
              <w:rPr>
                <w:rFonts w:ascii="GHEA Grapalat" w:hAnsi="GHEA Grapalat" w:cs="Arial"/>
                <w:kern w:val="2"/>
                <w:sz w:val="18"/>
                <w:szCs w:val="18"/>
                <w:lang w:val="af-ZA"/>
                <w14:ligatures w14:val="standardContextual"/>
              </w:rPr>
              <w:t>профилактические</w:t>
            </w:r>
            <w:r>
              <w:rPr>
                <w:rFonts w:ascii="GHEA Grapalat" w:hAnsi="GHEA Grapalat" w:cs="Arial LatArm"/>
                <w:kern w:val="2"/>
                <w:sz w:val="18"/>
                <w:szCs w:val="18"/>
                <w:lang w:val="af-ZA"/>
                <w14:ligatures w14:val="standardContextual"/>
              </w:rPr>
              <w:t xml:space="preserve"> </w:t>
            </w:r>
            <w:r>
              <w:rPr>
                <w:rFonts w:ascii="GHEA Grapalat" w:hAnsi="GHEA Grapalat" w:cs="Arial"/>
                <w:kern w:val="2"/>
                <w:sz w:val="18"/>
                <w:szCs w:val="18"/>
                <w:lang w:val="af-ZA"/>
                <w14:ligatures w14:val="standardContextual"/>
              </w:rPr>
              <w:t>мероприятия</w:t>
            </w:r>
            <w:r>
              <w:rPr>
                <w:rFonts w:ascii="GHEA Grapalat" w:hAnsi="GHEA Grapalat" w:cs="Arial LatArm"/>
                <w:kern w:val="2"/>
                <w:sz w:val="18"/>
                <w:szCs w:val="18"/>
                <w:lang w:val="af-ZA"/>
                <w14:ligatures w14:val="standardContextual"/>
              </w:rPr>
              <w:t xml:space="preserve">, </w:t>
            </w:r>
            <w:r>
              <w:rPr>
                <w:rFonts w:ascii="GHEA Grapalat" w:hAnsi="GHEA Grapalat" w:cs="Arial"/>
                <w:kern w:val="2"/>
                <w:sz w:val="18"/>
                <w:szCs w:val="18"/>
                <w:lang w:val="af-ZA"/>
                <w14:ligatures w14:val="standardContextual"/>
              </w:rPr>
              <w:t>которые</w:t>
            </w:r>
            <w:r>
              <w:rPr>
                <w:rFonts w:ascii="GHEA Grapalat" w:hAnsi="GHEA Grapalat" w:cs="Sylfaen"/>
                <w:kern w:val="2"/>
                <w:sz w:val="18"/>
                <w:szCs w:val="18"/>
                <w:lang w:val="af-ZA"/>
                <w14:ligatures w14:val="standardContextual"/>
              </w:rPr>
              <w:t xml:space="preserve"> </w:t>
            </w:r>
            <w:r>
              <w:rPr>
                <w:rFonts w:ascii="GHEA Grapalat" w:hAnsi="GHEA Grapalat" w:cs="Arial"/>
                <w:kern w:val="2"/>
                <w:sz w:val="18"/>
                <w:szCs w:val="18"/>
                <w:lang w:val="af-ZA"/>
                <w14:ligatures w14:val="standardContextual"/>
              </w:rPr>
              <w:t>обеспечат</w:t>
            </w:r>
            <w:r>
              <w:rPr>
                <w:rFonts w:ascii="GHEA Grapalat" w:hAnsi="GHEA Grapalat" w:cs="Arial LatArm"/>
                <w:kern w:val="2"/>
                <w:sz w:val="18"/>
                <w:szCs w:val="18"/>
                <w:lang w:val="af-ZA"/>
                <w14:ligatures w14:val="standardContextual"/>
              </w:rPr>
              <w:t xml:space="preserve"> </w:t>
            </w:r>
            <w:r>
              <w:rPr>
                <w:rFonts w:ascii="GHEA Grapalat" w:hAnsi="GHEA Grapalat" w:cs="Arial"/>
                <w:kern w:val="2"/>
                <w:sz w:val="18"/>
                <w:szCs w:val="18"/>
                <w:lang w:val="af-ZA"/>
                <w14:ligatures w14:val="standardContextual"/>
              </w:rPr>
              <w:t>необходимый</w:t>
            </w:r>
            <w:r>
              <w:rPr>
                <w:rFonts w:ascii="GHEA Grapalat" w:hAnsi="GHEA Grapalat" w:cs="Arial LatArm"/>
                <w:kern w:val="2"/>
                <w:sz w:val="18"/>
                <w:szCs w:val="18"/>
                <w:lang w:val="af-ZA"/>
                <w14:ligatures w14:val="standardContextual"/>
              </w:rPr>
              <w:t xml:space="preserve"> </w:t>
            </w:r>
            <w:r>
              <w:rPr>
                <w:rFonts w:ascii="GHEA Grapalat" w:hAnsi="GHEA Grapalat" w:cs="Arial"/>
                <w:kern w:val="2"/>
                <w:sz w:val="18"/>
                <w:szCs w:val="18"/>
                <w:lang w:val="af-ZA"/>
                <w14:ligatures w14:val="standardContextual"/>
              </w:rPr>
              <w:t>уровень</w:t>
            </w:r>
            <w:r>
              <w:rPr>
                <w:rFonts w:ascii="GHEA Grapalat" w:hAnsi="GHEA Grapalat" w:cs="Arial LatArm"/>
                <w:kern w:val="2"/>
                <w:sz w:val="18"/>
                <w:szCs w:val="18"/>
                <w:lang w:val="af-ZA"/>
                <w14:ligatures w14:val="standardContextual"/>
              </w:rPr>
              <w:t xml:space="preserve"> </w:t>
            </w:r>
            <w:r>
              <w:rPr>
                <w:rFonts w:ascii="GHEA Grapalat" w:hAnsi="GHEA Grapalat" w:cs="Arial"/>
                <w:kern w:val="2"/>
                <w:sz w:val="18"/>
                <w:szCs w:val="18"/>
                <w:lang w:val="af-ZA"/>
                <w14:ligatures w14:val="standardContextual"/>
              </w:rPr>
              <w:t>противопожарной</w:t>
            </w:r>
            <w:r>
              <w:rPr>
                <w:rFonts w:ascii="GHEA Grapalat" w:hAnsi="GHEA Grapalat" w:cs="Arial LatArm"/>
                <w:kern w:val="2"/>
                <w:sz w:val="18"/>
                <w:szCs w:val="18"/>
                <w:lang w:val="af-ZA"/>
                <w14:ligatures w14:val="standardContextual"/>
              </w:rPr>
              <w:t xml:space="preserve"> </w:t>
            </w:r>
            <w:r>
              <w:rPr>
                <w:rFonts w:ascii="GHEA Grapalat" w:hAnsi="GHEA Grapalat" w:cs="Arial"/>
                <w:kern w:val="2"/>
                <w:sz w:val="18"/>
                <w:szCs w:val="18"/>
                <w:lang w:val="af-ZA"/>
                <w14:ligatures w14:val="standardContextual"/>
              </w:rPr>
              <w:t>безопасности</w:t>
            </w:r>
            <w:r>
              <w:rPr>
                <w:rFonts w:ascii="GHEA Grapalat" w:hAnsi="GHEA Grapalat" w:cs="Arial LatArm"/>
                <w:kern w:val="2"/>
                <w:sz w:val="18"/>
                <w:szCs w:val="18"/>
                <w:lang w:val="af-ZA"/>
                <w14:ligatures w14:val="standardContextual"/>
              </w:rPr>
              <w:t>.</w:t>
            </w:r>
            <w:r>
              <w:rPr>
                <w:rFonts w:ascii="GHEA Grapalat" w:hAnsi="GHEA Grapalat" w:cs="Sylfaen"/>
                <w:kern w:val="2"/>
                <w:sz w:val="18"/>
                <w:szCs w:val="18"/>
                <w:lang w:val="af-ZA"/>
                <w14:ligatures w14:val="standardContextual"/>
              </w:rPr>
              <w:t xml:space="preserve"> </w:t>
            </w:r>
            <w:r>
              <w:rPr>
                <w:rFonts w:ascii="GHEA Grapalat" w:hAnsi="GHEA Grapalat" w:cs="Sylfaen"/>
                <w:kern w:val="2"/>
                <w:sz w:val="18"/>
                <w:szCs w:val="18"/>
                <w14:ligatures w14:val="standardContextual"/>
              </w:rPr>
              <w:t>Систему безопасности необходимо обслуживать круглый год.</w:t>
            </w:r>
          </w:p>
          <w:p w14:paraId="72A23C43" w14:textId="77777777" w:rsidR="00DB6582" w:rsidRDefault="00DB6582" w:rsidP="00DB6582">
            <w:pPr>
              <w:spacing w:line="256" w:lineRule="auto"/>
              <w:jc w:val="both"/>
              <w:rPr>
                <w:rFonts w:ascii="GHEA Grapalat" w:hAnsi="GHEA Grapalat" w:cs="Sylfaen"/>
                <w:kern w:val="2"/>
                <w:sz w:val="18"/>
                <w:szCs w:val="18"/>
                <w:lang w:val="af-ZA"/>
                <w14:ligatures w14:val="standardContextual"/>
              </w:rPr>
            </w:pPr>
            <w:r>
              <w:rPr>
                <w:rFonts w:ascii="GHEA Grapalat" w:hAnsi="GHEA Grapalat"/>
                <w:kern w:val="2"/>
                <w:sz w:val="18"/>
                <w:szCs w:val="18"/>
                <w:lang w:val="af-ZA"/>
                <w14:ligatures w14:val="standardContextual"/>
              </w:rPr>
              <w:t>5.</w:t>
            </w:r>
            <w:r>
              <w:rPr>
                <w:rFonts w:ascii="GHEA Grapalat" w:hAnsi="GHEA Grapalat" w:cs="Sylfaen"/>
                <w:b/>
                <w:kern w:val="2"/>
                <w:sz w:val="18"/>
                <w:szCs w:val="18"/>
                <w:lang w:val="af-ZA"/>
                <w14:ligatures w14:val="standardContextual"/>
              </w:rPr>
              <w:t xml:space="preserve"> </w:t>
            </w:r>
            <w:r>
              <w:rPr>
                <w:rFonts w:ascii="GHEA Grapalat" w:hAnsi="GHEA Grapalat" w:cs="Sylfaen"/>
                <w:kern w:val="2"/>
                <w:sz w:val="18"/>
                <w:szCs w:val="18"/>
                <w:lang w:val="af-ZA"/>
                <w14:ligatures w14:val="standardContextual"/>
              </w:rPr>
              <w:t>Т</w:t>
            </w:r>
            <w:r>
              <w:rPr>
                <w:rFonts w:ascii="GHEA Grapalat" w:hAnsi="GHEA Grapalat" w:cs="Arial"/>
                <w:kern w:val="2"/>
                <w:sz w:val="18"/>
                <w:szCs w:val="18"/>
                <w:lang w:val="af-ZA"/>
                <w14:ligatures w14:val="standardContextual"/>
              </w:rPr>
              <w:t>ех</w:t>
            </w:r>
            <w:r>
              <w:rPr>
                <w:rFonts w:ascii="GHEA Grapalat" w:hAnsi="GHEA Grapalat" w:cs="Arial LatArm"/>
                <w:b/>
                <w:kern w:val="2"/>
                <w:sz w:val="18"/>
                <w:szCs w:val="18"/>
                <w:lang w:val="af-ZA"/>
                <w14:ligatures w14:val="standardContextual"/>
              </w:rPr>
              <w:t>.</w:t>
            </w:r>
            <w:r>
              <w:rPr>
                <w:rFonts w:ascii="GHEA Grapalat" w:hAnsi="GHEA Grapalat" w:cs="Arial"/>
                <w:kern w:val="2"/>
                <w:sz w:val="18"/>
                <w:szCs w:val="18"/>
                <w:lang w:val="af-ZA"/>
                <w14:ligatures w14:val="standardContextual"/>
              </w:rPr>
              <w:t>обслуживание</w:t>
            </w:r>
            <w:r>
              <w:rPr>
                <w:rFonts w:ascii="GHEA Grapalat" w:hAnsi="GHEA Grapalat" w:cs="Arial LatArm"/>
                <w:b/>
                <w:kern w:val="2"/>
                <w:sz w:val="18"/>
                <w:szCs w:val="18"/>
                <w:lang w:val="af-ZA"/>
                <w14:ligatures w14:val="standardContextual"/>
              </w:rPr>
              <w:t xml:space="preserve"> </w:t>
            </w:r>
            <w:r>
              <w:rPr>
                <w:rFonts w:ascii="GHEA Grapalat" w:hAnsi="GHEA Grapalat" w:cs="Arial"/>
                <w:b/>
                <w:kern w:val="2"/>
                <w:sz w:val="18"/>
                <w:szCs w:val="18"/>
                <w:lang w:val="af-ZA"/>
                <w14:ligatures w14:val="standardContextual"/>
              </w:rPr>
              <w:t>системы</w:t>
            </w:r>
            <w:r>
              <w:rPr>
                <w:rFonts w:ascii="GHEA Grapalat" w:hAnsi="GHEA Grapalat" w:cs="Arial LatArm"/>
                <w:b/>
                <w:kern w:val="2"/>
                <w:sz w:val="18"/>
                <w:szCs w:val="18"/>
                <w:lang w:val="af-ZA"/>
                <w14:ligatures w14:val="standardContextual"/>
              </w:rPr>
              <w:t xml:space="preserve"> </w:t>
            </w:r>
            <w:r>
              <w:rPr>
                <w:rFonts w:ascii="GHEA Grapalat" w:hAnsi="GHEA Grapalat" w:cs="Arial"/>
                <w:b/>
                <w:kern w:val="2"/>
                <w:sz w:val="18"/>
                <w:szCs w:val="18"/>
                <w:lang w:val="af-ZA"/>
                <w14:ligatures w14:val="standardContextual"/>
              </w:rPr>
              <w:t>дымоудаления,</w:t>
            </w:r>
            <w:r>
              <w:rPr>
                <w:rFonts w:ascii="GHEA Grapalat" w:hAnsi="GHEA Grapalat" w:cs="Arial LatArm"/>
                <w:b/>
                <w:kern w:val="2"/>
                <w:sz w:val="18"/>
                <w:szCs w:val="18"/>
                <w:lang w:val="af-ZA"/>
                <w14:ligatures w14:val="standardContextual"/>
              </w:rPr>
              <w:t xml:space="preserve"> </w:t>
            </w:r>
            <w:r>
              <w:rPr>
                <w:rFonts w:ascii="GHEA Grapalat" w:hAnsi="GHEA Grapalat" w:cs="Arial"/>
                <w:kern w:val="2"/>
                <w:sz w:val="18"/>
                <w:szCs w:val="18"/>
                <w:lang w:val="af-ZA"/>
                <w14:ligatures w14:val="standardContextual"/>
              </w:rPr>
              <w:t>состоящей</w:t>
            </w:r>
            <w:r>
              <w:rPr>
                <w:rFonts w:ascii="GHEA Grapalat" w:hAnsi="GHEA Grapalat" w:cs="Arial LatArm"/>
                <w:kern w:val="2"/>
                <w:sz w:val="18"/>
                <w:szCs w:val="18"/>
                <w:lang w:val="af-ZA"/>
                <w14:ligatures w14:val="standardContextual"/>
              </w:rPr>
              <w:t xml:space="preserve"> </w:t>
            </w:r>
            <w:r>
              <w:rPr>
                <w:rFonts w:ascii="GHEA Grapalat" w:hAnsi="GHEA Grapalat" w:cs="Arial"/>
                <w:kern w:val="2"/>
                <w:sz w:val="18"/>
                <w:szCs w:val="18"/>
                <w:lang w:val="af-ZA"/>
                <w14:ligatures w14:val="standardContextual"/>
              </w:rPr>
              <w:t>из</w:t>
            </w:r>
            <w:r>
              <w:rPr>
                <w:rFonts w:ascii="GHEA Grapalat" w:hAnsi="GHEA Grapalat" w:cs="Arial LatArm"/>
                <w:kern w:val="2"/>
                <w:sz w:val="18"/>
                <w:szCs w:val="18"/>
                <w:lang w:val="af-ZA"/>
                <w14:ligatures w14:val="standardContextual"/>
              </w:rPr>
              <w:t>:</w:t>
            </w:r>
          </w:p>
          <w:p w14:paraId="54EED890" w14:textId="77777777" w:rsidR="00DB6582" w:rsidRDefault="00DB6582" w:rsidP="00DB6582">
            <w:pPr>
              <w:spacing w:line="256" w:lineRule="auto"/>
              <w:jc w:val="both"/>
              <w:rPr>
                <w:rFonts w:ascii="GHEA Grapalat" w:hAnsi="GHEA Grapalat" w:cs="Sylfaen"/>
                <w:kern w:val="2"/>
                <w:sz w:val="18"/>
                <w:szCs w:val="18"/>
                <w:lang w:val="af-ZA"/>
                <w14:ligatures w14:val="standardContextual"/>
              </w:rPr>
            </w:pPr>
            <w:r>
              <w:rPr>
                <w:rFonts w:ascii="GHEA Grapalat" w:hAnsi="GHEA Grapalat" w:cs="Arial"/>
                <w:kern w:val="2"/>
                <w:sz w:val="18"/>
                <w:szCs w:val="18"/>
                <w:lang w:val="af-ZA"/>
                <w14:ligatures w14:val="standardContextual"/>
              </w:rPr>
              <w:t>Датчика</w:t>
            </w:r>
            <w:r>
              <w:rPr>
                <w:rFonts w:ascii="GHEA Grapalat" w:hAnsi="GHEA Grapalat" w:cs="Arial LatArm"/>
                <w:kern w:val="2"/>
                <w:sz w:val="18"/>
                <w:szCs w:val="18"/>
                <w:lang w:val="af-ZA"/>
                <w14:ligatures w14:val="standardContextual"/>
              </w:rPr>
              <w:t xml:space="preserve"> </w:t>
            </w:r>
            <w:r>
              <w:rPr>
                <w:rFonts w:ascii="GHEA Grapalat" w:hAnsi="GHEA Grapalat" w:cs="Arial"/>
                <w:kern w:val="2"/>
                <w:sz w:val="18"/>
                <w:szCs w:val="18"/>
                <w:lang w:val="af-ZA"/>
                <w14:ligatures w14:val="standardContextual"/>
              </w:rPr>
              <w:t>дыма</w:t>
            </w:r>
          </w:p>
          <w:p w14:paraId="69F700D3" w14:textId="77777777" w:rsidR="00DB6582" w:rsidRDefault="00DB6582" w:rsidP="00DB6582">
            <w:pPr>
              <w:spacing w:line="256" w:lineRule="auto"/>
              <w:jc w:val="both"/>
              <w:rPr>
                <w:rFonts w:ascii="GHEA Grapalat" w:hAnsi="GHEA Grapalat" w:cs="Sylfaen"/>
                <w:kern w:val="2"/>
                <w:sz w:val="18"/>
                <w:szCs w:val="18"/>
                <w:lang w:val="af-ZA"/>
                <w14:ligatures w14:val="standardContextual"/>
              </w:rPr>
            </w:pPr>
            <w:r>
              <w:rPr>
                <w:rFonts w:ascii="GHEA Grapalat" w:hAnsi="GHEA Grapalat" w:cs="Arial"/>
                <w:kern w:val="2"/>
                <w:sz w:val="18"/>
                <w:szCs w:val="18"/>
                <w:lang w:val="af-ZA"/>
                <w14:ligatures w14:val="standardContextual"/>
              </w:rPr>
              <w:t>Щита</w:t>
            </w:r>
            <w:r>
              <w:rPr>
                <w:rFonts w:ascii="GHEA Grapalat" w:hAnsi="GHEA Grapalat" w:cs="Arial LatArm"/>
                <w:kern w:val="2"/>
                <w:sz w:val="18"/>
                <w:szCs w:val="18"/>
                <w:lang w:val="af-ZA"/>
                <w14:ligatures w14:val="standardContextual"/>
              </w:rPr>
              <w:t xml:space="preserve"> </w:t>
            </w:r>
            <w:r>
              <w:rPr>
                <w:rFonts w:ascii="GHEA Grapalat" w:hAnsi="GHEA Grapalat" w:cs="Arial"/>
                <w:kern w:val="2"/>
                <w:sz w:val="18"/>
                <w:szCs w:val="18"/>
                <w:lang w:val="af-ZA"/>
                <w14:ligatures w14:val="standardContextual"/>
              </w:rPr>
              <w:t>управления</w:t>
            </w:r>
          </w:p>
          <w:p w14:paraId="43E789CD" w14:textId="77777777" w:rsidR="00DB6582" w:rsidRDefault="00DB6582" w:rsidP="00DB6582">
            <w:pPr>
              <w:spacing w:line="256" w:lineRule="auto"/>
              <w:jc w:val="both"/>
              <w:rPr>
                <w:rFonts w:ascii="GHEA Grapalat" w:hAnsi="GHEA Grapalat" w:cs="Sylfaen"/>
                <w:kern w:val="2"/>
                <w:sz w:val="18"/>
                <w:szCs w:val="18"/>
                <w:lang w:val="af-ZA"/>
                <w14:ligatures w14:val="standardContextual"/>
              </w:rPr>
            </w:pPr>
            <w:r>
              <w:rPr>
                <w:rFonts w:ascii="GHEA Grapalat" w:hAnsi="GHEA Grapalat" w:cs="Arial"/>
                <w:kern w:val="2"/>
                <w:sz w:val="18"/>
                <w:szCs w:val="18"/>
                <w:lang w:val="af-ZA"/>
                <w14:ligatures w14:val="standardContextual"/>
              </w:rPr>
              <w:t>Щита центральной сигнализации</w:t>
            </w:r>
          </w:p>
          <w:p w14:paraId="249E4D93" w14:textId="77777777" w:rsidR="00DB6582" w:rsidRDefault="00DB6582" w:rsidP="00DB6582">
            <w:pPr>
              <w:spacing w:line="256" w:lineRule="auto"/>
              <w:jc w:val="both"/>
              <w:rPr>
                <w:rFonts w:ascii="GHEA Grapalat" w:hAnsi="GHEA Grapalat" w:cs="Sylfaen"/>
                <w:kern w:val="2"/>
                <w:sz w:val="18"/>
                <w:szCs w:val="18"/>
                <w:lang w:val="af-ZA"/>
                <w14:ligatures w14:val="standardContextual"/>
              </w:rPr>
            </w:pPr>
          </w:p>
          <w:p w14:paraId="6812BA8B" w14:textId="77777777" w:rsidR="00DB6582" w:rsidRDefault="00DB6582" w:rsidP="00DB6582">
            <w:pPr>
              <w:spacing w:line="256" w:lineRule="auto"/>
              <w:jc w:val="both"/>
              <w:rPr>
                <w:rFonts w:ascii="GHEA Grapalat" w:hAnsi="GHEA Grapalat" w:cs="Sylfaen"/>
                <w:kern w:val="2"/>
                <w:sz w:val="18"/>
                <w:szCs w:val="18"/>
                <w:lang w:val="af-ZA"/>
                <w14:ligatures w14:val="standardContextual"/>
              </w:rPr>
            </w:pPr>
            <w:r>
              <w:rPr>
                <w:rFonts w:ascii="GHEA Grapalat" w:hAnsi="GHEA Grapalat" w:cs="Sylfaen"/>
                <w:kern w:val="2"/>
                <w:sz w:val="18"/>
                <w:szCs w:val="18"/>
                <w:lang w:val="af-ZA"/>
                <w14:ligatures w14:val="standardContextual"/>
              </w:rPr>
              <w:t xml:space="preserve">6. </w:t>
            </w:r>
            <w:r>
              <w:rPr>
                <w:rFonts w:ascii="GHEA Grapalat" w:hAnsi="GHEA Grapalat" w:cs="Arial"/>
                <w:kern w:val="2"/>
                <w:sz w:val="18"/>
                <w:szCs w:val="18"/>
                <w:lang w:val="af-ZA"/>
                <w14:ligatures w14:val="standardContextual"/>
              </w:rPr>
              <w:t xml:space="preserve">Тех. обслуживание </w:t>
            </w:r>
            <w:r>
              <w:rPr>
                <w:rFonts w:ascii="GHEA Grapalat" w:hAnsi="GHEA Grapalat" w:cs="Arial"/>
                <w:b/>
                <w:kern w:val="2"/>
                <w:sz w:val="18"/>
                <w:szCs w:val="18"/>
                <w:lang w:val="af-ZA"/>
                <w14:ligatures w14:val="standardContextual"/>
              </w:rPr>
              <w:t>системы</w:t>
            </w:r>
            <w:r>
              <w:rPr>
                <w:rFonts w:ascii="GHEA Grapalat" w:hAnsi="GHEA Grapalat" w:cs="Arial LatArm"/>
                <w:b/>
                <w:kern w:val="2"/>
                <w:sz w:val="18"/>
                <w:szCs w:val="18"/>
                <w:lang w:val="af-ZA"/>
                <w14:ligatures w14:val="standardContextual"/>
              </w:rPr>
              <w:t xml:space="preserve"> </w:t>
            </w:r>
            <w:r>
              <w:rPr>
                <w:rFonts w:ascii="GHEA Grapalat" w:hAnsi="GHEA Grapalat" w:cs="Arial"/>
                <w:b/>
                <w:kern w:val="2"/>
                <w:sz w:val="18"/>
                <w:szCs w:val="18"/>
                <w:lang w:val="af-ZA"/>
                <w14:ligatures w14:val="standardContextual"/>
              </w:rPr>
              <w:t>пожарной</w:t>
            </w:r>
            <w:r>
              <w:rPr>
                <w:rFonts w:ascii="GHEA Grapalat" w:hAnsi="GHEA Grapalat" w:cs="Arial LatArm"/>
                <w:b/>
                <w:kern w:val="2"/>
                <w:sz w:val="18"/>
                <w:szCs w:val="18"/>
                <w:lang w:val="af-ZA"/>
                <w14:ligatures w14:val="standardContextual"/>
              </w:rPr>
              <w:t xml:space="preserve"> </w:t>
            </w:r>
            <w:r>
              <w:rPr>
                <w:rFonts w:ascii="GHEA Grapalat" w:hAnsi="GHEA Grapalat" w:cs="Arial"/>
                <w:b/>
                <w:kern w:val="2"/>
                <w:sz w:val="18"/>
                <w:szCs w:val="18"/>
                <w:lang w:val="af-ZA"/>
                <w14:ligatures w14:val="standardContextual"/>
              </w:rPr>
              <w:t>сигнализации</w:t>
            </w:r>
            <w:r>
              <w:rPr>
                <w:rFonts w:ascii="GHEA Grapalat" w:hAnsi="GHEA Grapalat" w:cs="Arial LatArm"/>
                <w:kern w:val="2"/>
                <w:sz w:val="18"/>
                <w:szCs w:val="18"/>
                <w:lang w:val="af-ZA"/>
                <w14:ligatures w14:val="standardContextual"/>
              </w:rPr>
              <w:t xml:space="preserve">, </w:t>
            </w:r>
            <w:r>
              <w:rPr>
                <w:rFonts w:ascii="GHEA Grapalat" w:hAnsi="GHEA Grapalat" w:cs="Arial"/>
                <w:kern w:val="2"/>
                <w:sz w:val="18"/>
                <w:szCs w:val="18"/>
                <w:lang w:val="af-ZA"/>
                <w14:ligatures w14:val="standardContextual"/>
              </w:rPr>
              <w:t>состоящей</w:t>
            </w:r>
            <w:r>
              <w:rPr>
                <w:rFonts w:ascii="GHEA Grapalat" w:hAnsi="GHEA Grapalat" w:cs="Arial LatArm"/>
                <w:kern w:val="2"/>
                <w:sz w:val="18"/>
                <w:szCs w:val="18"/>
                <w:lang w:val="af-ZA"/>
                <w14:ligatures w14:val="standardContextual"/>
              </w:rPr>
              <w:t xml:space="preserve"> </w:t>
            </w:r>
            <w:r>
              <w:rPr>
                <w:rFonts w:ascii="GHEA Grapalat" w:hAnsi="GHEA Grapalat" w:cs="Arial"/>
                <w:kern w:val="2"/>
                <w:sz w:val="18"/>
                <w:szCs w:val="18"/>
                <w:lang w:val="af-ZA"/>
                <w14:ligatures w14:val="standardContextual"/>
              </w:rPr>
              <w:t>из:</w:t>
            </w:r>
          </w:p>
          <w:p w14:paraId="318B64E7" w14:textId="77777777" w:rsidR="00DB6582" w:rsidRDefault="00DB6582" w:rsidP="00DB6582">
            <w:pPr>
              <w:spacing w:line="256" w:lineRule="auto"/>
              <w:jc w:val="both"/>
              <w:rPr>
                <w:rFonts w:ascii="GHEA Grapalat" w:hAnsi="GHEA Grapalat" w:cs="Sylfaen"/>
                <w:kern w:val="2"/>
                <w:sz w:val="18"/>
                <w:szCs w:val="18"/>
                <w:lang w:val="af-ZA"/>
                <w14:ligatures w14:val="standardContextual"/>
              </w:rPr>
            </w:pPr>
            <w:r>
              <w:rPr>
                <w:rFonts w:ascii="GHEA Grapalat" w:hAnsi="GHEA Grapalat" w:cs="Arial"/>
                <w:kern w:val="2"/>
                <w:sz w:val="18"/>
                <w:szCs w:val="18"/>
                <w:lang w:val="af-ZA"/>
                <w14:ligatures w14:val="standardContextual"/>
              </w:rPr>
              <w:t>Датчика</w:t>
            </w:r>
            <w:r>
              <w:rPr>
                <w:rFonts w:ascii="GHEA Grapalat" w:hAnsi="GHEA Grapalat" w:cs="Arial LatArm"/>
                <w:kern w:val="2"/>
                <w:sz w:val="18"/>
                <w:szCs w:val="18"/>
                <w:lang w:val="af-ZA"/>
                <w14:ligatures w14:val="standardContextual"/>
              </w:rPr>
              <w:t xml:space="preserve"> </w:t>
            </w:r>
            <w:r>
              <w:rPr>
                <w:rFonts w:ascii="GHEA Grapalat" w:hAnsi="GHEA Grapalat" w:cs="Arial"/>
                <w:kern w:val="2"/>
                <w:sz w:val="18"/>
                <w:szCs w:val="18"/>
                <w:lang w:val="af-ZA"/>
                <w14:ligatures w14:val="standardContextual"/>
              </w:rPr>
              <w:t>дыма</w:t>
            </w:r>
          </w:p>
          <w:p w14:paraId="4BAAB5CD" w14:textId="77777777" w:rsidR="00DB6582" w:rsidRDefault="00DB6582" w:rsidP="00DB6582">
            <w:pPr>
              <w:spacing w:line="256" w:lineRule="auto"/>
              <w:jc w:val="both"/>
              <w:rPr>
                <w:rFonts w:ascii="GHEA Grapalat" w:hAnsi="GHEA Grapalat" w:cs="Sylfaen"/>
                <w:kern w:val="2"/>
                <w:sz w:val="18"/>
                <w:szCs w:val="18"/>
                <w:lang w:val="af-ZA"/>
                <w14:ligatures w14:val="standardContextual"/>
              </w:rPr>
            </w:pPr>
            <w:r>
              <w:rPr>
                <w:rFonts w:ascii="GHEA Grapalat" w:hAnsi="GHEA Grapalat" w:cs="Arial"/>
                <w:kern w:val="2"/>
                <w:sz w:val="18"/>
                <w:szCs w:val="18"/>
                <w:lang w:val="af-ZA"/>
                <w14:ligatures w14:val="standardContextual"/>
              </w:rPr>
              <w:lastRenderedPageBreak/>
              <w:t>Тепловых датчиков</w:t>
            </w:r>
          </w:p>
          <w:p w14:paraId="6F0D690A" w14:textId="77777777" w:rsidR="00DB6582" w:rsidRDefault="00DB6582" w:rsidP="00DB6582">
            <w:pPr>
              <w:spacing w:line="256" w:lineRule="auto"/>
              <w:jc w:val="both"/>
              <w:rPr>
                <w:rFonts w:ascii="GHEA Grapalat" w:hAnsi="GHEA Grapalat" w:cs="Sylfaen"/>
                <w:kern w:val="2"/>
                <w:sz w:val="18"/>
                <w:szCs w:val="18"/>
                <w:lang w:val="af-ZA"/>
                <w14:ligatures w14:val="standardContextual"/>
              </w:rPr>
            </w:pPr>
            <w:r>
              <w:rPr>
                <w:rFonts w:ascii="GHEA Grapalat" w:hAnsi="GHEA Grapalat" w:cs="Arial"/>
                <w:kern w:val="2"/>
                <w:sz w:val="18"/>
                <w:szCs w:val="18"/>
                <w:lang w:val="af-ZA"/>
                <w14:ligatures w14:val="standardContextual"/>
              </w:rPr>
              <w:t>Щита центральной сигнализации</w:t>
            </w:r>
          </w:p>
          <w:p w14:paraId="7083903A" w14:textId="77777777" w:rsidR="00DB6582" w:rsidRDefault="00DB6582" w:rsidP="00DB6582">
            <w:pPr>
              <w:pStyle w:val="aff"/>
              <w:spacing w:line="256" w:lineRule="auto"/>
              <w:ind w:left="90"/>
              <w:jc w:val="both"/>
              <w:rPr>
                <w:rFonts w:ascii="GHEA Grapalat" w:hAnsi="GHEA Grapalat" w:cs="Sylfaen"/>
                <w:kern w:val="2"/>
                <w:sz w:val="18"/>
                <w:szCs w:val="18"/>
                <w:lang w:val="af-ZA"/>
                <w14:ligatures w14:val="standardContextual"/>
              </w:rPr>
            </w:pPr>
          </w:p>
          <w:p w14:paraId="0240FAFC" w14:textId="77777777" w:rsidR="00DB6582" w:rsidRDefault="00DB6582" w:rsidP="00DB6582">
            <w:pPr>
              <w:spacing w:line="256" w:lineRule="auto"/>
              <w:jc w:val="both"/>
              <w:rPr>
                <w:rFonts w:ascii="GHEA Grapalat" w:hAnsi="GHEA Grapalat" w:cs="Sylfaen"/>
                <w:kern w:val="2"/>
                <w:sz w:val="18"/>
                <w:szCs w:val="18"/>
                <w:lang w:val="af-ZA"/>
                <w14:ligatures w14:val="standardContextual"/>
              </w:rPr>
            </w:pPr>
            <w:r>
              <w:rPr>
                <w:rFonts w:ascii="GHEA Grapalat" w:hAnsi="GHEA Grapalat" w:cs="Sylfaen"/>
                <w:kern w:val="2"/>
                <w:sz w:val="18"/>
                <w:szCs w:val="18"/>
                <w:lang w:val="af-ZA"/>
                <w14:ligatures w14:val="standardContextual"/>
              </w:rPr>
              <w:t>Составить письменный протокол о любой аварийной ситуации и представить Заказчику.</w:t>
            </w:r>
          </w:p>
          <w:p w14:paraId="11E9370B" w14:textId="77777777" w:rsidR="00DB6582" w:rsidRDefault="00DB6582" w:rsidP="00DB6582">
            <w:pPr>
              <w:spacing w:line="256" w:lineRule="auto"/>
              <w:jc w:val="both"/>
              <w:rPr>
                <w:rFonts w:ascii="GHEA Grapalat" w:hAnsi="GHEA Grapalat" w:cs="Calibri"/>
                <w:color w:val="000000"/>
                <w:kern w:val="2"/>
                <w:sz w:val="18"/>
                <w:szCs w:val="18"/>
                <w:lang w:val="hy-AM"/>
                <w14:ligatures w14:val="standardContextual"/>
              </w:rPr>
            </w:pPr>
          </w:p>
        </w:tc>
        <w:tc>
          <w:tcPr>
            <w:tcW w:w="1210" w:type="dxa"/>
            <w:tcBorders>
              <w:top w:val="single" w:sz="4" w:space="0" w:color="auto"/>
              <w:left w:val="single" w:sz="4" w:space="0" w:color="auto"/>
              <w:bottom w:val="single" w:sz="4" w:space="0" w:color="auto"/>
              <w:right w:val="single" w:sz="4" w:space="0" w:color="auto"/>
            </w:tcBorders>
          </w:tcPr>
          <w:p w14:paraId="3AF15BE5" w14:textId="11074C7C" w:rsidR="00DB6582" w:rsidRDefault="00DB6582" w:rsidP="00DB6582">
            <w:pPr>
              <w:spacing w:line="256" w:lineRule="auto"/>
              <w:jc w:val="center"/>
              <w:rPr>
                <w:rFonts w:ascii="GHEA Grapalat" w:hAnsi="GHEA Grapalat"/>
                <w:kern w:val="2"/>
                <w:sz w:val="18"/>
                <w:szCs w:val="18"/>
                <w:lang w:val="hy-AM"/>
                <w14:ligatures w14:val="standardContextual"/>
              </w:rPr>
            </w:pPr>
            <w:r>
              <w:rPr>
                <w:rFonts w:ascii="GHEA Grapalat" w:hAnsi="GHEA Grapalat"/>
                <w:kern w:val="2"/>
                <w:sz w:val="18"/>
                <w:szCs w:val="18"/>
                <w14:ligatures w14:val="standardContextual"/>
              </w:rPr>
              <w:lastRenderedPageBreak/>
              <w:t>др</w:t>
            </w:r>
            <w:r>
              <w:t>ам</w:t>
            </w:r>
          </w:p>
        </w:tc>
        <w:tc>
          <w:tcPr>
            <w:tcW w:w="1355" w:type="dxa"/>
            <w:tcBorders>
              <w:top w:val="single" w:sz="4" w:space="0" w:color="auto"/>
              <w:left w:val="single" w:sz="4" w:space="0" w:color="auto"/>
              <w:bottom w:val="single" w:sz="4" w:space="0" w:color="auto"/>
              <w:right w:val="single" w:sz="4" w:space="0" w:color="auto"/>
            </w:tcBorders>
          </w:tcPr>
          <w:p w14:paraId="585F21D4" w14:textId="77777777" w:rsidR="00DB6582" w:rsidRDefault="00DB6582" w:rsidP="00DB6582">
            <w:pPr>
              <w:spacing w:line="256" w:lineRule="auto"/>
              <w:jc w:val="center"/>
              <w:rPr>
                <w:rFonts w:ascii="GHEA Grapalat" w:hAnsi="GHEA Grapalat"/>
                <w:kern w:val="2"/>
                <w:sz w:val="18"/>
                <w:szCs w:val="18"/>
                <w:lang w:val="hy-AM"/>
                <w14:ligatures w14:val="standardContextual"/>
              </w:rPr>
            </w:pPr>
          </w:p>
        </w:tc>
        <w:tc>
          <w:tcPr>
            <w:tcW w:w="1020" w:type="dxa"/>
            <w:tcBorders>
              <w:top w:val="single" w:sz="4" w:space="0" w:color="auto"/>
              <w:left w:val="single" w:sz="4" w:space="0" w:color="auto"/>
              <w:bottom w:val="single" w:sz="4" w:space="0" w:color="auto"/>
              <w:right w:val="single" w:sz="4" w:space="0" w:color="auto"/>
            </w:tcBorders>
          </w:tcPr>
          <w:p w14:paraId="54A1A059" w14:textId="77777777" w:rsidR="00DB6582" w:rsidRDefault="00DB6582" w:rsidP="00DB6582">
            <w:pPr>
              <w:spacing w:line="256" w:lineRule="auto"/>
              <w:jc w:val="center"/>
              <w:rPr>
                <w:rFonts w:ascii="GHEA Grapalat" w:hAnsi="GHEA Grapalat"/>
                <w:kern w:val="2"/>
                <w:sz w:val="18"/>
                <w:szCs w:val="18"/>
                <w:lang w:val="hy-AM"/>
                <w14:ligatures w14:val="standardContextual"/>
              </w:rPr>
            </w:pPr>
          </w:p>
        </w:tc>
        <w:tc>
          <w:tcPr>
            <w:tcW w:w="1093" w:type="dxa"/>
            <w:tcBorders>
              <w:top w:val="single" w:sz="4" w:space="0" w:color="auto"/>
              <w:left w:val="single" w:sz="4" w:space="0" w:color="auto"/>
              <w:bottom w:val="single" w:sz="4" w:space="0" w:color="auto"/>
              <w:right w:val="single" w:sz="4" w:space="0" w:color="auto"/>
            </w:tcBorders>
            <w:hideMark/>
          </w:tcPr>
          <w:p w14:paraId="57916A78" w14:textId="77777777" w:rsidR="00DB6582" w:rsidRDefault="00DB6582" w:rsidP="00DB6582">
            <w:pPr>
              <w:spacing w:line="256" w:lineRule="auto"/>
              <w:jc w:val="center"/>
              <w:rPr>
                <w:rFonts w:ascii="GHEA Grapalat" w:hAnsi="GHEA Grapalat"/>
                <w:kern w:val="2"/>
                <w:sz w:val="18"/>
                <w:szCs w:val="18"/>
                <w:lang w:val="hy-AM"/>
                <w14:ligatures w14:val="standardContextual"/>
              </w:rPr>
            </w:pPr>
            <w:r>
              <w:rPr>
                <w:rFonts w:ascii="GHEA Grapalat" w:hAnsi="GHEA Grapalat"/>
                <w:kern w:val="2"/>
                <w:sz w:val="18"/>
                <w:szCs w:val="18"/>
                <w14:ligatures w14:val="standardContextual"/>
              </w:rPr>
              <w:t>г</w:t>
            </w:r>
            <w:r>
              <w:rPr>
                <w:rFonts w:ascii="Cambria Math" w:hAnsi="Cambria Math" w:cs="Cambria Math"/>
                <w:kern w:val="2"/>
                <w:sz w:val="18"/>
                <w:szCs w:val="18"/>
                <w:lang w:val="hy-AM"/>
                <w14:ligatures w14:val="standardContextual"/>
              </w:rPr>
              <w:t>․</w:t>
            </w:r>
            <w:r>
              <w:rPr>
                <w:rFonts w:ascii="GHEA Grapalat" w:hAnsi="GHEA Grapalat"/>
                <w:kern w:val="2"/>
                <w:sz w:val="18"/>
                <w:szCs w:val="18"/>
                <w:lang w:val="hy-AM"/>
                <w14:ligatures w14:val="standardContextual"/>
              </w:rPr>
              <w:t xml:space="preserve"> </w:t>
            </w:r>
            <w:r>
              <w:rPr>
                <w:rFonts w:ascii="GHEA Grapalat" w:hAnsi="GHEA Grapalat"/>
                <w:kern w:val="2"/>
                <w:sz w:val="18"/>
                <w:szCs w:val="18"/>
                <w14:ligatures w14:val="standardContextual"/>
              </w:rPr>
              <w:t>Ереван</w:t>
            </w:r>
            <w:r>
              <w:rPr>
                <w:rFonts w:ascii="GHEA Grapalat" w:hAnsi="GHEA Grapalat"/>
                <w:kern w:val="2"/>
                <w:sz w:val="18"/>
                <w:szCs w:val="18"/>
                <w:lang w:val="hy-AM"/>
                <w14:ligatures w14:val="standardContextual"/>
              </w:rPr>
              <w:t xml:space="preserve">, </w:t>
            </w:r>
            <w:r>
              <w:rPr>
                <w:rFonts w:ascii="GHEA Grapalat" w:hAnsi="GHEA Grapalat"/>
                <w:kern w:val="2"/>
                <w:sz w:val="18"/>
                <w:szCs w:val="18"/>
                <w14:ligatures w14:val="standardContextual"/>
              </w:rPr>
              <w:t>Туманян 54</w:t>
            </w:r>
          </w:p>
        </w:tc>
        <w:tc>
          <w:tcPr>
            <w:tcW w:w="2225" w:type="dxa"/>
            <w:tcBorders>
              <w:top w:val="single" w:sz="4" w:space="0" w:color="auto"/>
              <w:left w:val="single" w:sz="4" w:space="0" w:color="auto"/>
              <w:bottom w:val="single" w:sz="4" w:space="0" w:color="auto"/>
              <w:right w:val="single" w:sz="4" w:space="0" w:color="auto"/>
            </w:tcBorders>
          </w:tcPr>
          <w:p w14:paraId="41B36CFA" w14:textId="3D6CC4E7" w:rsidR="00DB6582" w:rsidRDefault="00DB6582" w:rsidP="00DB6582">
            <w:pPr>
              <w:pStyle w:val="HTML"/>
              <w:shd w:val="clear" w:color="auto" w:fill="F8F9FA"/>
              <w:spacing w:line="256" w:lineRule="auto"/>
              <w:rPr>
                <w:rFonts w:ascii="GHEA Grapalat" w:hAnsi="GHEA Grapalat"/>
                <w:color w:val="202124"/>
                <w:kern w:val="2"/>
                <w:sz w:val="18"/>
                <w:szCs w:val="18"/>
                <w:lang w:val="ru-RU"/>
                <w14:ligatures w14:val="standardContextual"/>
              </w:rPr>
            </w:pPr>
            <w:r>
              <w:rPr>
                <w:rStyle w:val="y2iqfc"/>
                <w:rFonts w:ascii="GHEA Grapalat" w:hAnsi="GHEA Grapalat"/>
                <w:color w:val="202124"/>
                <w:kern w:val="2"/>
                <w:sz w:val="18"/>
                <w:szCs w:val="18"/>
                <w:lang w:val="ru-RU"/>
                <w14:ligatures w14:val="standardContextual"/>
              </w:rPr>
              <w:t xml:space="preserve">В случае предоставления средств, после подписания договора/соглашения/до </w:t>
            </w:r>
            <w:r>
              <w:rPr>
                <w:rStyle w:val="y2iqfc"/>
                <w:rFonts w:ascii="GHEA Grapalat" w:hAnsi="GHEA Grapalat"/>
                <w:color w:val="202124"/>
                <w:kern w:val="2"/>
                <w:sz w:val="18"/>
                <w:szCs w:val="18"/>
                <w:lang w:val="hy-AM"/>
                <w14:ligatures w14:val="standardContextual"/>
              </w:rPr>
              <w:t>3</w:t>
            </w:r>
            <w:r w:rsidR="009A4473">
              <w:rPr>
                <w:rStyle w:val="y2iqfc"/>
                <w:rFonts w:ascii="GHEA Grapalat" w:hAnsi="GHEA Grapalat"/>
                <w:color w:val="202124"/>
                <w:kern w:val="2"/>
                <w:sz w:val="18"/>
                <w:szCs w:val="18"/>
                <w:lang w:val="ru-RU"/>
                <w14:ligatures w14:val="standardContextual"/>
              </w:rPr>
              <w:t>1</w:t>
            </w:r>
            <w:r>
              <w:rPr>
                <w:rStyle w:val="y2iqfc"/>
                <w:rFonts w:ascii="GHEA Grapalat" w:hAnsi="GHEA Grapalat"/>
                <w:color w:val="202124"/>
                <w:kern w:val="2"/>
                <w:sz w:val="18"/>
                <w:szCs w:val="18"/>
                <w:lang w:val="ru-RU"/>
                <w14:ligatures w14:val="standardContextual"/>
              </w:rPr>
              <w:t xml:space="preserve"> декабря 202</w:t>
            </w:r>
            <w:r w:rsidR="009A4473">
              <w:rPr>
                <w:rStyle w:val="y2iqfc"/>
                <w:rFonts w:ascii="GHEA Grapalat" w:hAnsi="GHEA Grapalat"/>
                <w:color w:val="202124"/>
                <w:kern w:val="2"/>
                <w:sz w:val="18"/>
                <w:szCs w:val="18"/>
                <w:lang w:val="ru-RU"/>
                <w14:ligatures w14:val="standardContextual"/>
              </w:rPr>
              <w:t>6</w:t>
            </w:r>
            <w:r>
              <w:rPr>
                <w:rStyle w:val="y2iqfc"/>
                <w:rFonts w:ascii="GHEA Grapalat" w:hAnsi="GHEA Grapalat"/>
                <w:color w:val="202124"/>
                <w:kern w:val="2"/>
                <w:sz w:val="18"/>
                <w:szCs w:val="18"/>
                <w:lang w:val="ru-RU"/>
                <w14:ligatures w14:val="standardContextual"/>
              </w:rPr>
              <w:t xml:space="preserve"> г.</w:t>
            </w:r>
          </w:p>
          <w:p w14:paraId="3E7C2B0B" w14:textId="77777777" w:rsidR="00DB6582" w:rsidRPr="00DB6582" w:rsidRDefault="00DB6582" w:rsidP="00DB6582">
            <w:pPr>
              <w:spacing w:line="256" w:lineRule="auto"/>
              <w:jc w:val="center"/>
              <w:rPr>
                <w:rFonts w:ascii="GHEA Grapalat" w:hAnsi="GHEA Grapalat"/>
                <w:kern w:val="2"/>
                <w:sz w:val="18"/>
                <w:szCs w:val="18"/>
                <w14:ligatures w14:val="standardContextual"/>
              </w:rPr>
            </w:pPr>
          </w:p>
        </w:tc>
      </w:tr>
      <w:tr w:rsidR="00DB6582" w14:paraId="42B674FB" w14:textId="77777777" w:rsidTr="000A6AC6">
        <w:tc>
          <w:tcPr>
            <w:tcW w:w="1880" w:type="dxa"/>
            <w:tcBorders>
              <w:top w:val="single" w:sz="4" w:space="0" w:color="auto"/>
              <w:left w:val="single" w:sz="4" w:space="0" w:color="auto"/>
              <w:bottom w:val="single" w:sz="4" w:space="0" w:color="auto"/>
              <w:right w:val="single" w:sz="4" w:space="0" w:color="auto"/>
            </w:tcBorders>
            <w:hideMark/>
          </w:tcPr>
          <w:p w14:paraId="673FCC99" w14:textId="77777777" w:rsidR="00DB6582" w:rsidRDefault="00DB6582" w:rsidP="00DB6582">
            <w:pPr>
              <w:spacing w:line="256" w:lineRule="auto"/>
              <w:jc w:val="center"/>
              <w:rPr>
                <w:rFonts w:ascii="GHEA Grapalat" w:hAnsi="GHEA Grapalat"/>
                <w:kern w:val="2"/>
                <w:sz w:val="18"/>
                <w:szCs w:val="18"/>
                <w:lang w:val="hy-AM"/>
                <w14:ligatures w14:val="standardContextual"/>
              </w:rPr>
            </w:pPr>
            <w:r>
              <w:rPr>
                <w:rFonts w:ascii="GHEA Grapalat" w:hAnsi="GHEA Grapalat"/>
                <w:kern w:val="2"/>
                <w:sz w:val="18"/>
                <w:szCs w:val="18"/>
                <w:lang w:val="hy-AM"/>
                <w14:ligatures w14:val="standardContextual"/>
              </w:rPr>
              <w:t>4</w:t>
            </w:r>
          </w:p>
        </w:tc>
        <w:tc>
          <w:tcPr>
            <w:tcW w:w="1846" w:type="dxa"/>
            <w:tcBorders>
              <w:top w:val="single" w:sz="4" w:space="0" w:color="auto"/>
              <w:left w:val="single" w:sz="4" w:space="0" w:color="auto"/>
              <w:bottom w:val="single" w:sz="4" w:space="0" w:color="auto"/>
              <w:right w:val="single" w:sz="4" w:space="0" w:color="auto"/>
            </w:tcBorders>
            <w:hideMark/>
          </w:tcPr>
          <w:p w14:paraId="1599061E" w14:textId="0A4F989D" w:rsidR="00DB6582" w:rsidRDefault="00DB6582" w:rsidP="00DB6582">
            <w:pPr>
              <w:spacing w:line="256" w:lineRule="auto"/>
              <w:jc w:val="center"/>
              <w:rPr>
                <w:rFonts w:ascii="GHEA Grapalat" w:hAnsi="GHEA Grapalat"/>
                <w:kern w:val="2"/>
                <w:sz w:val="18"/>
                <w:szCs w:val="18"/>
                <w:lang w:val="hy-AM"/>
                <w14:ligatures w14:val="standardContextual"/>
              </w:rPr>
            </w:pPr>
            <w:r w:rsidRPr="00483081">
              <w:rPr>
                <w:rFonts w:ascii="GHEA Grapalat" w:hAnsi="GHEA Grapalat"/>
                <w:sz w:val="16"/>
                <w:szCs w:val="16"/>
                <w:lang w:val="hy-AM"/>
              </w:rPr>
              <w:t>71631100/</w:t>
            </w:r>
            <w:r>
              <w:rPr>
                <w:rFonts w:ascii="GHEA Grapalat" w:hAnsi="GHEA Grapalat"/>
                <w:sz w:val="16"/>
                <w:szCs w:val="16"/>
                <w:lang w:val="hy-AM"/>
              </w:rPr>
              <w:t>3</w:t>
            </w:r>
          </w:p>
        </w:tc>
        <w:tc>
          <w:tcPr>
            <w:tcW w:w="4098" w:type="dxa"/>
            <w:tcBorders>
              <w:top w:val="single" w:sz="4" w:space="0" w:color="auto"/>
              <w:left w:val="single" w:sz="4" w:space="0" w:color="auto"/>
              <w:bottom w:val="single" w:sz="4" w:space="0" w:color="auto"/>
              <w:right w:val="single" w:sz="4" w:space="0" w:color="auto"/>
            </w:tcBorders>
            <w:vAlign w:val="bottom"/>
          </w:tcPr>
          <w:p w14:paraId="2A8C5C08" w14:textId="77777777" w:rsidR="00DB6582" w:rsidRDefault="00DB6582" w:rsidP="00DB6582">
            <w:pPr>
              <w:tabs>
                <w:tab w:val="left" w:pos="465"/>
              </w:tabs>
              <w:spacing w:line="256" w:lineRule="auto"/>
              <w:ind w:left="57" w:firstLine="90"/>
              <w:jc w:val="both"/>
              <w:rPr>
                <w:rFonts w:ascii="GHEA Grapalat" w:hAnsi="GHEA Grapalat" w:cs="Sylfaen"/>
                <w:kern w:val="2"/>
                <w:sz w:val="18"/>
                <w:szCs w:val="18"/>
                <w14:ligatures w14:val="standardContextual"/>
              </w:rPr>
            </w:pPr>
          </w:p>
          <w:p w14:paraId="65B35C0C" w14:textId="77777777" w:rsidR="00DB6582" w:rsidRDefault="00DB6582" w:rsidP="00DB6582">
            <w:pPr>
              <w:tabs>
                <w:tab w:val="left" w:pos="465"/>
              </w:tabs>
              <w:spacing w:line="256" w:lineRule="auto"/>
              <w:ind w:left="57" w:firstLine="90"/>
              <w:jc w:val="both"/>
              <w:rPr>
                <w:rFonts w:ascii="GHEA Grapalat" w:hAnsi="GHEA Grapalat" w:cs="Sylfaen"/>
                <w:kern w:val="2"/>
                <w:sz w:val="18"/>
                <w:szCs w:val="18"/>
                <w14:ligatures w14:val="standardContextual"/>
              </w:rPr>
            </w:pPr>
          </w:p>
          <w:p w14:paraId="2CDF1A98" w14:textId="77777777" w:rsidR="00DB6582" w:rsidRDefault="00DB6582" w:rsidP="00DB6582">
            <w:pPr>
              <w:tabs>
                <w:tab w:val="left" w:pos="465"/>
              </w:tabs>
              <w:spacing w:line="256" w:lineRule="auto"/>
              <w:ind w:left="57" w:firstLine="90"/>
              <w:jc w:val="both"/>
              <w:rPr>
                <w:rFonts w:ascii="GHEA Grapalat" w:hAnsi="GHEA Grapalat" w:cs="Sylfaen"/>
                <w:kern w:val="2"/>
                <w:sz w:val="18"/>
                <w:szCs w:val="18"/>
                <w:lang w:val="af-ZA"/>
                <w14:ligatures w14:val="standardContextual"/>
              </w:rPr>
            </w:pPr>
            <w:r>
              <w:rPr>
                <w:rFonts w:ascii="GHEA Grapalat" w:hAnsi="GHEA Grapalat" w:cs="Sylfaen"/>
                <w:kern w:val="2"/>
                <w:sz w:val="18"/>
                <w:szCs w:val="18"/>
                <w14:ligatures w14:val="standardContextual"/>
              </w:rPr>
              <w:t>Есть декорационные, софитные, индивидуальные краны, управляемые электронным пультом дистанционного управления.</w:t>
            </w:r>
            <w:r>
              <w:rPr>
                <w:rFonts w:ascii="GHEA Grapalat" w:hAnsi="GHEA Grapalat" w:cs="Sylfaen"/>
                <w:kern w:val="2"/>
                <w:sz w:val="18"/>
                <w:szCs w:val="18"/>
                <w:lang w:val="af-ZA"/>
                <w14:ligatures w14:val="standardContextual"/>
              </w:rPr>
              <w:t>На территории центральной сцены работают 50 декорационных ранов.Декорационный кран представляет собой трубку диаметром 60 мм (далее штангет), длина которой 19200 мм, длина рабочего подъема составляет 28000 мм.Штанга висит в точке 5 на канатах диаметром 7 мм.Штанга связана с противовесом и лебедкой при помощи канатно-колесной системы.Движение штанги осуществляется посредством работы лебедки.Работа механизма лебедки обеспечивается с помощью эл. двигателя мощностью 5.5 кВт и редуктора и энкодера.Механизм лебедки управляется эл. пультом управления. Механизмы остальных штангетов одинаковы, отличаются лишь мощностью двигателей и диаметром канатов.</w:t>
            </w:r>
          </w:p>
          <w:p w14:paraId="060BF1B8" w14:textId="77777777" w:rsidR="00DB6582" w:rsidRDefault="00DB6582" w:rsidP="00DB6582">
            <w:pPr>
              <w:numPr>
                <w:ilvl w:val="0"/>
                <w:numId w:val="37"/>
              </w:numPr>
              <w:tabs>
                <w:tab w:val="num" w:pos="147"/>
              </w:tabs>
              <w:spacing w:line="256" w:lineRule="auto"/>
              <w:ind w:left="147" w:hanging="147"/>
              <w:jc w:val="both"/>
              <w:rPr>
                <w:rFonts w:ascii="GHEA Grapalat" w:hAnsi="GHEA Grapalat" w:cs="Sylfaen"/>
                <w:kern w:val="2"/>
                <w:sz w:val="18"/>
                <w:szCs w:val="18"/>
                <w:lang w:val="af-ZA"/>
                <w14:ligatures w14:val="standardContextual"/>
              </w:rPr>
            </w:pPr>
            <w:r>
              <w:rPr>
                <w:rFonts w:ascii="GHEA Grapalat" w:hAnsi="GHEA Grapalat" w:cs="Sylfaen"/>
                <w:kern w:val="2"/>
                <w:sz w:val="18"/>
                <w:szCs w:val="18"/>
                <w:lang w:val="af-ZA"/>
                <w14:ligatures w14:val="standardContextual"/>
              </w:rPr>
              <w:t>Механизмы индивидуальных кранов установлены на канатно-колесной платформе, в количестве 6 единиц / каласник/</w:t>
            </w:r>
            <w:r>
              <w:rPr>
                <w:rFonts w:ascii="GHEA Grapalat" w:hAnsi="GHEA Grapalat" w:cs="Sylfaen"/>
                <w:kern w:val="2"/>
                <w:sz w:val="18"/>
                <w:szCs w:val="18"/>
                <w14:ligatures w14:val="standardContextual"/>
              </w:rPr>
              <w:t>.</w:t>
            </w:r>
          </w:p>
          <w:p w14:paraId="1344D1AD" w14:textId="77777777" w:rsidR="00DB6582" w:rsidRDefault="00DB6582" w:rsidP="00DB6582">
            <w:pPr>
              <w:numPr>
                <w:ilvl w:val="0"/>
                <w:numId w:val="37"/>
              </w:numPr>
              <w:tabs>
                <w:tab w:val="num" w:pos="147"/>
              </w:tabs>
              <w:spacing w:line="256" w:lineRule="auto"/>
              <w:ind w:left="147" w:hanging="147"/>
              <w:jc w:val="both"/>
              <w:rPr>
                <w:rFonts w:ascii="GHEA Grapalat" w:hAnsi="GHEA Grapalat" w:cs="Sylfaen"/>
                <w:kern w:val="2"/>
                <w:sz w:val="18"/>
                <w:szCs w:val="18"/>
                <w:u w:val="single"/>
                <w:lang w:val="af-ZA"/>
                <w14:ligatures w14:val="standardContextual"/>
              </w:rPr>
            </w:pPr>
            <w:r>
              <w:rPr>
                <w:rFonts w:ascii="GHEA Grapalat" w:hAnsi="GHEA Grapalat" w:cs="Sylfaen"/>
                <w:kern w:val="2"/>
                <w:sz w:val="18"/>
                <w:szCs w:val="18"/>
                <w:lang w:val="af-ZA"/>
                <w14:ligatures w14:val="standardContextual"/>
              </w:rPr>
              <w:t xml:space="preserve">Механизмы кранов находятся в переходах с 6-го по 11 – й этаж, с обеих сторон сцены. </w:t>
            </w:r>
            <w:r>
              <w:rPr>
                <w:rFonts w:ascii="GHEA Grapalat" w:hAnsi="GHEA Grapalat" w:cs="Sylfaen"/>
                <w:kern w:val="2"/>
                <w:sz w:val="18"/>
                <w:szCs w:val="18"/>
                <w:lang w:val="af-ZA"/>
                <w14:ligatures w14:val="standardContextual"/>
              </w:rPr>
              <w:lastRenderedPageBreak/>
              <w:t>Канатно-колесная система расположена на 12-м этаже, а система противовесов - на 4-м и 6-м этажах.</w:t>
            </w:r>
          </w:p>
          <w:p w14:paraId="522C854E" w14:textId="77777777" w:rsidR="00DB6582" w:rsidRDefault="00DB6582" w:rsidP="00DB6582">
            <w:pPr>
              <w:numPr>
                <w:ilvl w:val="0"/>
                <w:numId w:val="37"/>
              </w:numPr>
              <w:tabs>
                <w:tab w:val="num" w:pos="147"/>
              </w:tabs>
              <w:spacing w:line="256" w:lineRule="auto"/>
              <w:ind w:left="147" w:hanging="147"/>
              <w:jc w:val="both"/>
              <w:rPr>
                <w:rFonts w:ascii="GHEA Grapalat" w:hAnsi="GHEA Grapalat" w:cs="Sylfaen"/>
                <w:kern w:val="2"/>
                <w:sz w:val="18"/>
                <w:szCs w:val="18"/>
                <w:u w:val="single"/>
                <w:lang w:val="af-ZA"/>
                <w14:ligatures w14:val="standardContextual"/>
              </w:rPr>
            </w:pPr>
            <w:r>
              <w:rPr>
                <w:rFonts w:ascii="GHEA Grapalat" w:hAnsi="GHEA Grapalat" w:cs="Sylfaen"/>
                <w:kern w:val="2"/>
                <w:sz w:val="18"/>
                <w:szCs w:val="18"/>
                <w:lang w:val="af-ZA"/>
                <w14:ligatures w14:val="standardContextual"/>
              </w:rPr>
              <w:t>Занавеси центральной и боковой сцены висят на металлических карнизах, движения которых выполняются лебедками, вручную.Открытие и закрытие занавесей выполняются при помощи эл. лебедок, установленных на карнизах.</w:t>
            </w:r>
          </w:p>
          <w:p w14:paraId="1102E8AA" w14:textId="77777777" w:rsidR="00DB6582" w:rsidRDefault="00DB6582" w:rsidP="00DB6582">
            <w:pPr>
              <w:numPr>
                <w:ilvl w:val="0"/>
                <w:numId w:val="37"/>
              </w:numPr>
              <w:tabs>
                <w:tab w:val="num" w:pos="147"/>
              </w:tabs>
              <w:spacing w:line="256" w:lineRule="auto"/>
              <w:ind w:left="147" w:hanging="147"/>
              <w:jc w:val="both"/>
              <w:rPr>
                <w:rFonts w:ascii="GHEA Grapalat" w:hAnsi="GHEA Grapalat" w:cs="Sylfaen"/>
                <w:kern w:val="2"/>
                <w:sz w:val="18"/>
                <w:szCs w:val="18"/>
                <w:u w:val="single"/>
                <w:lang w:val="af-ZA"/>
                <w14:ligatures w14:val="standardContextual"/>
              </w:rPr>
            </w:pPr>
            <w:r>
              <w:rPr>
                <w:rFonts w:ascii="GHEA Grapalat" w:hAnsi="GHEA Grapalat" w:cs="Sylfaen"/>
                <w:kern w:val="2"/>
                <w:sz w:val="18"/>
                <w:szCs w:val="18"/>
                <w:lang w:val="af-ZA"/>
                <w14:ligatures w14:val="standardContextual"/>
              </w:rPr>
              <w:t>На территории двух боковых сцен наличествует еще 4 механизма лебедки.</w:t>
            </w:r>
          </w:p>
          <w:p w14:paraId="37A487BE" w14:textId="77777777" w:rsidR="00DB6582" w:rsidRDefault="00DB6582" w:rsidP="00DB6582">
            <w:pPr>
              <w:numPr>
                <w:ilvl w:val="0"/>
                <w:numId w:val="37"/>
              </w:numPr>
              <w:tabs>
                <w:tab w:val="num" w:pos="57"/>
              </w:tabs>
              <w:spacing w:line="256" w:lineRule="auto"/>
              <w:ind w:left="57" w:hanging="90"/>
              <w:jc w:val="both"/>
              <w:rPr>
                <w:rFonts w:ascii="GHEA Grapalat" w:hAnsi="GHEA Grapalat" w:cs="Sylfaen"/>
                <w:kern w:val="2"/>
                <w:sz w:val="18"/>
                <w:szCs w:val="18"/>
                <w:u w:val="single"/>
                <w:lang w:val="af-ZA"/>
                <w14:ligatures w14:val="standardContextual"/>
              </w:rPr>
            </w:pPr>
            <w:r>
              <w:rPr>
                <w:rFonts w:ascii="GHEA Grapalat" w:hAnsi="GHEA Grapalat" w:cs="Sylfaen"/>
                <w:kern w:val="2"/>
                <w:sz w:val="18"/>
                <w:szCs w:val="18"/>
                <w:lang w:val="af-ZA"/>
                <w14:ligatures w14:val="standardContextual"/>
              </w:rPr>
              <w:t>На центральной сцене есть 6 софитов и по одному софиту на боковых сценах. Подвески софитов двухсторонние, противовесы - типа палиспат.</w:t>
            </w:r>
          </w:p>
          <w:p w14:paraId="3DF85087" w14:textId="77777777" w:rsidR="00DB6582" w:rsidRDefault="00DB6582" w:rsidP="00DB6582">
            <w:pPr>
              <w:numPr>
                <w:ilvl w:val="0"/>
                <w:numId w:val="37"/>
              </w:numPr>
              <w:tabs>
                <w:tab w:val="num" w:pos="57"/>
              </w:tabs>
              <w:spacing w:line="256" w:lineRule="auto"/>
              <w:ind w:left="57" w:hanging="90"/>
              <w:jc w:val="both"/>
              <w:rPr>
                <w:rFonts w:ascii="GHEA Grapalat" w:hAnsi="GHEA Grapalat" w:cs="Sylfaen"/>
                <w:kern w:val="2"/>
                <w:sz w:val="18"/>
                <w:szCs w:val="18"/>
                <w:u w:val="single"/>
                <w:lang w:val="af-ZA"/>
                <w14:ligatures w14:val="standardContextual"/>
              </w:rPr>
            </w:pPr>
            <w:r>
              <w:rPr>
                <w:rFonts w:ascii="GHEA Grapalat" w:hAnsi="GHEA Grapalat" w:cs="Sylfaen"/>
                <w:kern w:val="2"/>
                <w:sz w:val="18"/>
                <w:szCs w:val="18"/>
                <w:lang w:val="af-ZA"/>
                <w14:ligatures w14:val="standardContextual"/>
              </w:rPr>
              <w:t>Пульт дистанционного управления позволяет обеспечивать работу как отдельных, так и всех механизмов одновременно.</w:t>
            </w:r>
          </w:p>
          <w:p w14:paraId="7A360FF9" w14:textId="77777777" w:rsidR="00DB6582" w:rsidRDefault="00DB6582" w:rsidP="00DB6582">
            <w:pPr>
              <w:spacing w:line="256" w:lineRule="auto"/>
              <w:jc w:val="both"/>
              <w:rPr>
                <w:rFonts w:ascii="GHEA Grapalat" w:hAnsi="GHEA Grapalat" w:cs="Sylfaen"/>
                <w:kern w:val="2"/>
                <w:sz w:val="18"/>
                <w:szCs w:val="18"/>
                <w:u w:val="single"/>
                <w:lang w:val="af-ZA"/>
                <w14:ligatures w14:val="standardContextual"/>
              </w:rPr>
            </w:pPr>
          </w:p>
          <w:p w14:paraId="070FC7DC" w14:textId="77777777" w:rsidR="00DB6582" w:rsidRDefault="00DB6582" w:rsidP="00DB6582">
            <w:pPr>
              <w:spacing w:line="256" w:lineRule="auto"/>
              <w:jc w:val="both"/>
              <w:rPr>
                <w:rFonts w:ascii="GHEA Grapalat" w:hAnsi="GHEA Grapalat" w:cs="Sylfaen"/>
                <w:kern w:val="2"/>
                <w:sz w:val="18"/>
                <w:szCs w:val="18"/>
                <w:u w:val="single"/>
                <w:lang w:val="af-ZA"/>
                <w14:ligatures w14:val="standardContextual"/>
              </w:rPr>
            </w:pPr>
            <w:r>
              <w:rPr>
                <w:rFonts w:ascii="GHEA Grapalat" w:hAnsi="GHEA Grapalat" w:cs="Sylfaen"/>
                <w:kern w:val="2"/>
                <w:sz w:val="18"/>
                <w:szCs w:val="18"/>
                <w:u w:val="single"/>
                <w14:ligatures w14:val="standardContextual"/>
              </w:rPr>
              <w:t>Услугавнутреннеймеханизации</w:t>
            </w:r>
          </w:p>
          <w:p w14:paraId="0372F4E7" w14:textId="77777777" w:rsidR="00DB6582" w:rsidRDefault="00DB6582" w:rsidP="00DB6582">
            <w:pPr>
              <w:tabs>
                <w:tab w:val="left" w:pos="465"/>
              </w:tabs>
              <w:spacing w:line="256" w:lineRule="auto"/>
              <w:ind w:left="360"/>
              <w:jc w:val="both"/>
              <w:rPr>
                <w:rFonts w:ascii="GHEA Grapalat" w:hAnsi="GHEA Grapalat" w:cs="Sylfaen"/>
                <w:kern w:val="2"/>
                <w:sz w:val="18"/>
                <w:szCs w:val="18"/>
                <w:lang w:val="af-ZA"/>
                <w14:ligatures w14:val="standardContextual"/>
              </w:rPr>
            </w:pPr>
            <w:r>
              <w:rPr>
                <w:rFonts w:ascii="GHEA Grapalat" w:hAnsi="GHEA Grapalat" w:cs="Sylfaen"/>
                <w:kern w:val="2"/>
                <w:sz w:val="18"/>
                <w:szCs w:val="18"/>
                <w14:ligatures w14:val="standardContextual"/>
              </w:rPr>
              <w:t>Наличествуют:</w:t>
            </w:r>
          </w:p>
          <w:p w14:paraId="6C29FB50" w14:textId="77777777" w:rsidR="00DB6582" w:rsidRDefault="00DB6582" w:rsidP="00DB6582">
            <w:pPr>
              <w:numPr>
                <w:ilvl w:val="0"/>
                <w:numId w:val="38"/>
              </w:numPr>
              <w:tabs>
                <w:tab w:val="num" w:pos="65"/>
                <w:tab w:val="left" w:pos="465"/>
              </w:tabs>
              <w:spacing w:line="256" w:lineRule="auto"/>
              <w:ind w:left="65" w:hanging="98"/>
              <w:jc w:val="both"/>
              <w:rPr>
                <w:rFonts w:ascii="GHEA Grapalat" w:hAnsi="GHEA Grapalat" w:cs="Sylfaen"/>
                <w:kern w:val="2"/>
                <w:sz w:val="18"/>
                <w:szCs w:val="18"/>
                <w:lang w:val="af-ZA"/>
                <w14:ligatures w14:val="standardContextual"/>
              </w:rPr>
            </w:pPr>
            <w:r>
              <w:rPr>
                <w:rFonts w:ascii="GHEA Grapalat" w:hAnsi="GHEA Grapalat" w:cs="Sylfaen"/>
                <w:kern w:val="2"/>
                <w:sz w:val="18"/>
                <w:szCs w:val="18"/>
                <w:lang w:val="af-ZA"/>
                <w14:ligatures w14:val="standardContextual"/>
              </w:rPr>
              <w:t>противопожарные железные шкафы /сейфы / в количестве 3 шт. Установлены на задней части сцены.Используются для хранения мягких декораций и театральных занавесей. Управляются электронным пультом дистанционного управления. Вес – 13т.Размеры 9.0м* 0.80м*18м</w:t>
            </w:r>
          </w:p>
          <w:p w14:paraId="219B0B26" w14:textId="77777777" w:rsidR="00DB6582" w:rsidRDefault="00DB6582" w:rsidP="00DB6582">
            <w:pPr>
              <w:numPr>
                <w:ilvl w:val="0"/>
                <w:numId w:val="38"/>
              </w:numPr>
              <w:tabs>
                <w:tab w:val="num" w:pos="65"/>
                <w:tab w:val="left" w:pos="465"/>
              </w:tabs>
              <w:spacing w:line="256" w:lineRule="auto"/>
              <w:ind w:left="65" w:hanging="98"/>
              <w:jc w:val="both"/>
              <w:rPr>
                <w:rFonts w:ascii="GHEA Grapalat" w:hAnsi="GHEA Grapalat" w:cs="Sylfaen"/>
                <w:kern w:val="2"/>
                <w:sz w:val="18"/>
                <w:szCs w:val="18"/>
                <w:lang w:val="af-ZA"/>
                <w14:ligatures w14:val="standardContextual"/>
              </w:rPr>
            </w:pPr>
            <w:r>
              <w:rPr>
                <w:rFonts w:ascii="GHEA Grapalat" w:hAnsi="GHEA Grapalat" w:cs="Sylfaen"/>
                <w:kern w:val="2"/>
                <w:sz w:val="18"/>
                <w:szCs w:val="18"/>
                <w:lang w:val="af-ZA"/>
                <w14:ligatures w14:val="standardContextual"/>
              </w:rPr>
              <w:t xml:space="preserve">мобильные платформы сцены, в количестве 9 штук. Установлены на центральной части сцены.Размеры:  4.80 * 1.95 м.Работают по вертикали + 2.10 ми  - 2.10 м относительно </w:t>
            </w:r>
            <w:r>
              <w:rPr>
                <w:rFonts w:ascii="GHEA Grapalat" w:hAnsi="GHEA Grapalat" w:cs="Sylfaen"/>
                <w:kern w:val="2"/>
                <w:sz w:val="18"/>
                <w:szCs w:val="18"/>
                <w:u w:val="single"/>
                <w:lang w:val="af-ZA"/>
                <w14:ligatures w14:val="standardContextual"/>
              </w:rPr>
              <w:t xml:space="preserve">+ </w:t>
            </w:r>
            <w:r>
              <w:rPr>
                <w:rFonts w:ascii="GHEA Grapalat" w:hAnsi="GHEA Grapalat" w:cs="Sylfaen"/>
                <w:kern w:val="2"/>
                <w:sz w:val="18"/>
                <w:szCs w:val="18"/>
                <w:lang w:val="af-ZA"/>
                <w14:ligatures w14:val="standardContextual"/>
              </w:rPr>
              <w:t xml:space="preserve"> 0.0.Работают каждый отдельно, группами и все вместе. Управляются электронным пультом дистанционного управления.</w:t>
            </w:r>
          </w:p>
          <w:p w14:paraId="5407779C" w14:textId="77777777" w:rsidR="00DB6582" w:rsidRDefault="00DB6582" w:rsidP="00DB6582">
            <w:pPr>
              <w:numPr>
                <w:ilvl w:val="0"/>
                <w:numId w:val="38"/>
              </w:numPr>
              <w:tabs>
                <w:tab w:val="num" w:pos="65"/>
                <w:tab w:val="left" w:pos="465"/>
              </w:tabs>
              <w:spacing w:line="256" w:lineRule="auto"/>
              <w:ind w:left="65" w:hanging="98"/>
              <w:jc w:val="both"/>
              <w:rPr>
                <w:rFonts w:ascii="GHEA Grapalat" w:hAnsi="GHEA Grapalat" w:cs="Sylfaen"/>
                <w:kern w:val="2"/>
                <w:sz w:val="18"/>
                <w:szCs w:val="18"/>
                <w:lang w:val="af-ZA"/>
                <w14:ligatures w14:val="standardContextual"/>
              </w:rPr>
            </w:pPr>
            <w:r>
              <w:rPr>
                <w:rFonts w:ascii="GHEA Grapalat" w:hAnsi="GHEA Grapalat" w:cs="Sylfaen"/>
                <w:kern w:val="2"/>
                <w:sz w:val="18"/>
                <w:szCs w:val="18"/>
                <w:lang w:val="af-ZA"/>
                <w14:ligatures w14:val="standardContextual"/>
              </w:rPr>
              <w:lastRenderedPageBreak/>
              <w:t>противопожарные центральные/ 1 шт /и боковые/ 2 шт / железные шторы.Изолируют зал и сцену. Наполнены песком:Имеют вес соответственно 33 т и 16 т.Управляются электронным пультом дистанционного управления.Также есть аварийный автоматический режим.</w:t>
            </w:r>
          </w:p>
          <w:p w14:paraId="3D848E76" w14:textId="77777777" w:rsidR="00DB6582" w:rsidRDefault="00DB6582" w:rsidP="00DB6582">
            <w:pPr>
              <w:numPr>
                <w:ilvl w:val="0"/>
                <w:numId w:val="38"/>
              </w:numPr>
              <w:tabs>
                <w:tab w:val="num" w:pos="65"/>
                <w:tab w:val="left" w:pos="465"/>
              </w:tabs>
              <w:spacing w:line="256" w:lineRule="auto"/>
              <w:ind w:left="65" w:hanging="98"/>
              <w:jc w:val="both"/>
              <w:rPr>
                <w:rFonts w:ascii="GHEA Grapalat" w:hAnsi="GHEA Grapalat" w:cs="Sylfaen"/>
                <w:kern w:val="2"/>
                <w:sz w:val="18"/>
                <w:szCs w:val="18"/>
                <w:lang w:val="af-ZA"/>
                <w14:ligatures w14:val="standardContextual"/>
              </w:rPr>
            </w:pPr>
            <w:r>
              <w:rPr>
                <w:rFonts w:ascii="GHEA Grapalat" w:hAnsi="GHEA Grapalat" w:cs="Sylfaen"/>
                <w:kern w:val="2"/>
                <w:sz w:val="18"/>
                <w:szCs w:val="18"/>
                <w:lang w:val="af-ZA"/>
                <w14:ligatures w14:val="standardContextual"/>
              </w:rPr>
              <w:t xml:space="preserve">конструкция передвижной платформы для оркестра около 200 кв. м. Выполнена в форме ножницы.Управляется электронным пультом, а также одним пунктом местного управления. Работает по вертикали символами  + 2.20 м и  - 2.20 м  относительно символа  </w:t>
            </w:r>
            <w:r>
              <w:rPr>
                <w:rFonts w:ascii="GHEA Grapalat" w:hAnsi="GHEA Grapalat" w:cs="Sylfaen"/>
                <w:kern w:val="2"/>
                <w:sz w:val="18"/>
                <w:szCs w:val="18"/>
                <w:u w:val="single"/>
                <w:lang w:val="af-ZA"/>
                <w14:ligatures w14:val="standardContextual"/>
              </w:rPr>
              <w:t xml:space="preserve">+ </w:t>
            </w:r>
            <w:r>
              <w:rPr>
                <w:rFonts w:ascii="GHEA Grapalat" w:hAnsi="GHEA Grapalat" w:cs="Sylfaen"/>
                <w:kern w:val="2"/>
                <w:sz w:val="18"/>
                <w:szCs w:val="18"/>
                <w:lang w:val="af-ZA"/>
                <w14:ligatures w14:val="standardContextual"/>
              </w:rPr>
              <w:t xml:space="preserve"> 0.0.Имеет разные скорости.</w:t>
            </w:r>
          </w:p>
          <w:p w14:paraId="215A2933" w14:textId="77777777" w:rsidR="00DB6582" w:rsidRDefault="00DB6582" w:rsidP="00DB6582">
            <w:pPr>
              <w:numPr>
                <w:ilvl w:val="0"/>
                <w:numId w:val="38"/>
              </w:numPr>
              <w:tabs>
                <w:tab w:val="num" w:pos="65"/>
                <w:tab w:val="left" w:pos="465"/>
              </w:tabs>
              <w:spacing w:line="256" w:lineRule="auto"/>
              <w:ind w:left="65" w:hanging="98"/>
              <w:jc w:val="both"/>
              <w:rPr>
                <w:rFonts w:ascii="GHEA Grapalat" w:hAnsi="GHEA Grapalat" w:cs="Sylfaen"/>
                <w:kern w:val="2"/>
                <w:sz w:val="18"/>
                <w:szCs w:val="18"/>
                <w:lang w:val="af-ZA"/>
                <w14:ligatures w14:val="standardContextual"/>
              </w:rPr>
            </w:pPr>
            <w:r>
              <w:rPr>
                <w:rFonts w:ascii="GHEA Grapalat" w:hAnsi="GHEA Grapalat" w:cs="Sylfaen"/>
                <w:kern w:val="2"/>
                <w:sz w:val="18"/>
                <w:szCs w:val="18"/>
                <w:lang w:val="af-ZA"/>
                <w14:ligatures w14:val="standardContextual"/>
              </w:rPr>
              <w:t>дымовые шахты.Установлены на плоскости крыши, в количестве 8 штук.Служат для извлечения дыма из помещения при пожаре. Управляются электронным щитом управления, щитом управления из кабинета пожарной инспекции, а также имеет местное управление.</w:t>
            </w:r>
          </w:p>
          <w:p w14:paraId="1AEB4553" w14:textId="77777777" w:rsidR="00DB6582" w:rsidRDefault="00DB6582" w:rsidP="00DB6582">
            <w:pPr>
              <w:pStyle w:val="aff"/>
              <w:spacing w:line="256" w:lineRule="auto"/>
              <w:ind w:left="65" w:firstLine="26"/>
              <w:jc w:val="both"/>
              <w:rPr>
                <w:rFonts w:ascii="GHEA Grapalat" w:hAnsi="GHEA Grapalat" w:cs="Sylfaen"/>
                <w:kern w:val="2"/>
                <w:sz w:val="18"/>
                <w:szCs w:val="18"/>
                <w:lang w:val="af-ZA"/>
                <w14:ligatures w14:val="standardContextual"/>
              </w:rPr>
            </w:pPr>
            <w:r>
              <w:rPr>
                <w:rFonts w:ascii="GHEA Grapalat" w:hAnsi="GHEA Grapalat" w:cs="Sylfaen"/>
                <w:kern w:val="2"/>
                <w:sz w:val="18"/>
                <w:szCs w:val="18"/>
                <w:lang w:val="af-ZA"/>
                <w14:ligatures w14:val="standardContextual"/>
              </w:rPr>
              <w:t>Составить письменный протокол о любой аварийной ситуации и представить Заказчику.</w:t>
            </w:r>
          </w:p>
          <w:p w14:paraId="4ECF32AE" w14:textId="77777777" w:rsidR="00DB6582" w:rsidRDefault="00DB6582" w:rsidP="00DB6582">
            <w:pPr>
              <w:spacing w:line="256" w:lineRule="auto"/>
              <w:jc w:val="both"/>
              <w:rPr>
                <w:rFonts w:ascii="GHEA Grapalat" w:hAnsi="GHEA Grapalat" w:cs="Calibri"/>
                <w:color w:val="000000"/>
                <w:kern w:val="2"/>
                <w:sz w:val="18"/>
                <w:szCs w:val="18"/>
                <w:lang w:val="hy-AM"/>
                <w14:ligatures w14:val="standardContextual"/>
              </w:rPr>
            </w:pPr>
          </w:p>
        </w:tc>
        <w:tc>
          <w:tcPr>
            <w:tcW w:w="1210" w:type="dxa"/>
            <w:tcBorders>
              <w:top w:val="single" w:sz="4" w:space="0" w:color="auto"/>
              <w:left w:val="single" w:sz="4" w:space="0" w:color="auto"/>
              <w:bottom w:val="single" w:sz="4" w:space="0" w:color="auto"/>
              <w:right w:val="single" w:sz="4" w:space="0" w:color="auto"/>
            </w:tcBorders>
          </w:tcPr>
          <w:p w14:paraId="7DD81985" w14:textId="600DF801" w:rsidR="00DB6582" w:rsidRDefault="00DB6582" w:rsidP="00DB6582">
            <w:pPr>
              <w:spacing w:line="256" w:lineRule="auto"/>
              <w:jc w:val="center"/>
              <w:rPr>
                <w:rFonts w:ascii="GHEA Grapalat" w:hAnsi="GHEA Grapalat"/>
                <w:kern w:val="2"/>
                <w:sz w:val="18"/>
                <w:szCs w:val="18"/>
                <w:lang w:val="hy-AM"/>
                <w14:ligatures w14:val="standardContextual"/>
              </w:rPr>
            </w:pPr>
            <w:r>
              <w:rPr>
                <w:rFonts w:ascii="GHEA Grapalat" w:hAnsi="GHEA Grapalat"/>
                <w:kern w:val="2"/>
                <w:sz w:val="18"/>
                <w:szCs w:val="18"/>
                <w14:ligatures w14:val="standardContextual"/>
              </w:rPr>
              <w:lastRenderedPageBreak/>
              <w:t>др</w:t>
            </w:r>
            <w:r>
              <w:t>ам</w:t>
            </w:r>
          </w:p>
        </w:tc>
        <w:tc>
          <w:tcPr>
            <w:tcW w:w="1355" w:type="dxa"/>
            <w:tcBorders>
              <w:top w:val="single" w:sz="4" w:space="0" w:color="auto"/>
              <w:left w:val="single" w:sz="4" w:space="0" w:color="auto"/>
              <w:bottom w:val="single" w:sz="4" w:space="0" w:color="auto"/>
              <w:right w:val="single" w:sz="4" w:space="0" w:color="auto"/>
            </w:tcBorders>
          </w:tcPr>
          <w:p w14:paraId="6657FB20" w14:textId="77777777" w:rsidR="00DB6582" w:rsidRDefault="00DB6582" w:rsidP="00DB6582">
            <w:pPr>
              <w:spacing w:line="256" w:lineRule="auto"/>
              <w:jc w:val="center"/>
              <w:rPr>
                <w:rFonts w:ascii="GHEA Grapalat" w:hAnsi="GHEA Grapalat"/>
                <w:kern w:val="2"/>
                <w:sz w:val="18"/>
                <w:szCs w:val="18"/>
                <w:lang w:val="hy-AM"/>
                <w14:ligatures w14:val="standardContextual"/>
              </w:rPr>
            </w:pPr>
          </w:p>
        </w:tc>
        <w:tc>
          <w:tcPr>
            <w:tcW w:w="1020" w:type="dxa"/>
            <w:tcBorders>
              <w:top w:val="single" w:sz="4" w:space="0" w:color="auto"/>
              <w:left w:val="single" w:sz="4" w:space="0" w:color="auto"/>
              <w:bottom w:val="single" w:sz="4" w:space="0" w:color="auto"/>
              <w:right w:val="single" w:sz="4" w:space="0" w:color="auto"/>
            </w:tcBorders>
          </w:tcPr>
          <w:p w14:paraId="5849E58C" w14:textId="77777777" w:rsidR="00DB6582" w:rsidRDefault="00DB6582" w:rsidP="00DB6582">
            <w:pPr>
              <w:spacing w:line="256" w:lineRule="auto"/>
              <w:jc w:val="center"/>
              <w:rPr>
                <w:rFonts w:ascii="GHEA Grapalat" w:hAnsi="GHEA Grapalat"/>
                <w:kern w:val="2"/>
                <w:sz w:val="18"/>
                <w:szCs w:val="18"/>
                <w:lang w:val="hy-AM"/>
                <w14:ligatures w14:val="standardContextual"/>
              </w:rPr>
            </w:pPr>
          </w:p>
        </w:tc>
        <w:tc>
          <w:tcPr>
            <w:tcW w:w="1093" w:type="dxa"/>
            <w:tcBorders>
              <w:top w:val="single" w:sz="4" w:space="0" w:color="auto"/>
              <w:left w:val="single" w:sz="4" w:space="0" w:color="auto"/>
              <w:bottom w:val="single" w:sz="4" w:space="0" w:color="auto"/>
              <w:right w:val="single" w:sz="4" w:space="0" w:color="auto"/>
            </w:tcBorders>
            <w:hideMark/>
          </w:tcPr>
          <w:p w14:paraId="25F80D6B" w14:textId="77777777" w:rsidR="00DB6582" w:rsidRDefault="00DB6582" w:rsidP="00DB6582">
            <w:pPr>
              <w:spacing w:line="256" w:lineRule="auto"/>
              <w:jc w:val="center"/>
              <w:rPr>
                <w:rFonts w:ascii="GHEA Grapalat" w:hAnsi="GHEA Grapalat"/>
                <w:kern w:val="2"/>
                <w:sz w:val="18"/>
                <w:szCs w:val="18"/>
                <w:lang w:val="hy-AM"/>
                <w14:ligatures w14:val="standardContextual"/>
              </w:rPr>
            </w:pPr>
            <w:r>
              <w:rPr>
                <w:rFonts w:ascii="GHEA Grapalat" w:hAnsi="GHEA Grapalat"/>
                <w:kern w:val="2"/>
                <w:sz w:val="18"/>
                <w:szCs w:val="18"/>
                <w14:ligatures w14:val="standardContextual"/>
              </w:rPr>
              <w:t>г</w:t>
            </w:r>
            <w:r>
              <w:rPr>
                <w:rFonts w:ascii="Cambria Math" w:hAnsi="Cambria Math" w:cs="Cambria Math"/>
                <w:kern w:val="2"/>
                <w:sz w:val="18"/>
                <w:szCs w:val="18"/>
                <w:lang w:val="hy-AM"/>
                <w14:ligatures w14:val="standardContextual"/>
              </w:rPr>
              <w:t>․</w:t>
            </w:r>
            <w:r>
              <w:rPr>
                <w:rFonts w:ascii="GHEA Grapalat" w:hAnsi="GHEA Grapalat"/>
                <w:kern w:val="2"/>
                <w:sz w:val="18"/>
                <w:szCs w:val="18"/>
                <w:lang w:val="hy-AM"/>
                <w14:ligatures w14:val="standardContextual"/>
              </w:rPr>
              <w:t xml:space="preserve"> </w:t>
            </w:r>
            <w:r>
              <w:rPr>
                <w:rFonts w:ascii="GHEA Grapalat" w:hAnsi="GHEA Grapalat"/>
                <w:kern w:val="2"/>
                <w:sz w:val="18"/>
                <w:szCs w:val="18"/>
                <w14:ligatures w14:val="standardContextual"/>
              </w:rPr>
              <w:t>Ереван</w:t>
            </w:r>
            <w:r>
              <w:rPr>
                <w:rFonts w:ascii="GHEA Grapalat" w:hAnsi="GHEA Grapalat"/>
                <w:kern w:val="2"/>
                <w:sz w:val="18"/>
                <w:szCs w:val="18"/>
                <w:lang w:val="hy-AM"/>
                <w14:ligatures w14:val="standardContextual"/>
              </w:rPr>
              <w:t xml:space="preserve">, </w:t>
            </w:r>
            <w:r>
              <w:rPr>
                <w:rFonts w:ascii="GHEA Grapalat" w:hAnsi="GHEA Grapalat"/>
                <w:kern w:val="2"/>
                <w:sz w:val="18"/>
                <w:szCs w:val="18"/>
                <w14:ligatures w14:val="standardContextual"/>
              </w:rPr>
              <w:t>Туманян 54</w:t>
            </w:r>
          </w:p>
        </w:tc>
        <w:tc>
          <w:tcPr>
            <w:tcW w:w="2225" w:type="dxa"/>
            <w:tcBorders>
              <w:top w:val="single" w:sz="4" w:space="0" w:color="auto"/>
              <w:left w:val="single" w:sz="4" w:space="0" w:color="auto"/>
              <w:bottom w:val="single" w:sz="4" w:space="0" w:color="auto"/>
              <w:right w:val="single" w:sz="4" w:space="0" w:color="auto"/>
            </w:tcBorders>
          </w:tcPr>
          <w:p w14:paraId="1B689966" w14:textId="0EBDF42E" w:rsidR="00DB6582" w:rsidRDefault="00DB6582" w:rsidP="00DB6582">
            <w:pPr>
              <w:pStyle w:val="HTML"/>
              <w:shd w:val="clear" w:color="auto" w:fill="F8F9FA"/>
              <w:spacing w:line="256" w:lineRule="auto"/>
              <w:rPr>
                <w:rFonts w:ascii="GHEA Grapalat" w:hAnsi="GHEA Grapalat"/>
                <w:color w:val="202124"/>
                <w:kern w:val="2"/>
                <w:sz w:val="18"/>
                <w:szCs w:val="18"/>
                <w:lang w:val="ru-RU"/>
                <w14:ligatures w14:val="standardContextual"/>
              </w:rPr>
            </w:pPr>
            <w:r>
              <w:rPr>
                <w:rStyle w:val="y2iqfc"/>
                <w:rFonts w:ascii="GHEA Grapalat" w:hAnsi="GHEA Grapalat"/>
                <w:color w:val="202124"/>
                <w:kern w:val="2"/>
                <w:sz w:val="18"/>
                <w:szCs w:val="18"/>
                <w:lang w:val="ru-RU"/>
                <w14:ligatures w14:val="standardContextual"/>
              </w:rPr>
              <w:t xml:space="preserve">В случае предоставления средств, после подписания договора/соглашения/до </w:t>
            </w:r>
            <w:r>
              <w:rPr>
                <w:rStyle w:val="y2iqfc"/>
                <w:rFonts w:ascii="GHEA Grapalat" w:hAnsi="GHEA Grapalat"/>
                <w:color w:val="202124"/>
                <w:kern w:val="2"/>
                <w:sz w:val="18"/>
                <w:szCs w:val="18"/>
                <w:lang w:val="hy-AM"/>
                <w14:ligatures w14:val="standardContextual"/>
              </w:rPr>
              <w:t>3</w:t>
            </w:r>
            <w:r w:rsidR="00411D91">
              <w:rPr>
                <w:rStyle w:val="y2iqfc"/>
                <w:rFonts w:ascii="GHEA Grapalat" w:hAnsi="GHEA Grapalat"/>
                <w:color w:val="202124"/>
                <w:kern w:val="2"/>
                <w:sz w:val="18"/>
                <w:szCs w:val="18"/>
                <w:lang w:val="ru-RU"/>
                <w14:ligatures w14:val="standardContextual"/>
              </w:rPr>
              <w:t>1</w:t>
            </w:r>
            <w:r>
              <w:rPr>
                <w:rStyle w:val="y2iqfc"/>
                <w:rFonts w:ascii="GHEA Grapalat" w:hAnsi="GHEA Grapalat"/>
                <w:color w:val="202124"/>
                <w:kern w:val="2"/>
                <w:sz w:val="18"/>
                <w:szCs w:val="18"/>
                <w:lang w:val="ru-RU"/>
                <w14:ligatures w14:val="standardContextual"/>
              </w:rPr>
              <w:t xml:space="preserve"> декабря 202</w:t>
            </w:r>
            <w:r w:rsidR="00411D91">
              <w:rPr>
                <w:rStyle w:val="y2iqfc"/>
                <w:rFonts w:ascii="GHEA Grapalat" w:hAnsi="GHEA Grapalat"/>
                <w:color w:val="202124"/>
                <w:kern w:val="2"/>
                <w:sz w:val="18"/>
                <w:szCs w:val="18"/>
                <w:lang w:val="ru-RU"/>
                <w14:ligatures w14:val="standardContextual"/>
              </w:rPr>
              <w:t>6</w:t>
            </w:r>
            <w:r>
              <w:rPr>
                <w:rStyle w:val="y2iqfc"/>
                <w:rFonts w:ascii="GHEA Grapalat" w:hAnsi="GHEA Grapalat"/>
                <w:color w:val="202124"/>
                <w:kern w:val="2"/>
                <w:sz w:val="18"/>
                <w:szCs w:val="18"/>
                <w:lang w:val="ru-RU"/>
                <w14:ligatures w14:val="standardContextual"/>
              </w:rPr>
              <w:t xml:space="preserve"> г.</w:t>
            </w:r>
          </w:p>
          <w:p w14:paraId="5FA7C827" w14:textId="77777777" w:rsidR="00DB6582" w:rsidRPr="00DB6582" w:rsidRDefault="00DB6582" w:rsidP="00DB6582">
            <w:pPr>
              <w:spacing w:line="256" w:lineRule="auto"/>
              <w:jc w:val="center"/>
              <w:rPr>
                <w:rFonts w:ascii="GHEA Grapalat" w:hAnsi="GHEA Grapalat"/>
                <w:kern w:val="2"/>
                <w:sz w:val="18"/>
                <w:szCs w:val="18"/>
                <w14:ligatures w14:val="standardContextual"/>
              </w:rPr>
            </w:pPr>
          </w:p>
        </w:tc>
      </w:tr>
      <w:tr w:rsidR="00DB6582" w14:paraId="0CA713EF" w14:textId="77777777" w:rsidTr="000A6AC6">
        <w:tc>
          <w:tcPr>
            <w:tcW w:w="1880" w:type="dxa"/>
            <w:tcBorders>
              <w:top w:val="single" w:sz="4" w:space="0" w:color="auto"/>
              <w:left w:val="single" w:sz="4" w:space="0" w:color="auto"/>
              <w:bottom w:val="single" w:sz="4" w:space="0" w:color="auto"/>
              <w:right w:val="single" w:sz="4" w:space="0" w:color="auto"/>
            </w:tcBorders>
            <w:hideMark/>
          </w:tcPr>
          <w:p w14:paraId="6CB2A1D7" w14:textId="77777777" w:rsidR="00DB6582" w:rsidRDefault="00DB6582" w:rsidP="00DB6582">
            <w:pPr>
              <w:spacing w:line="256" w:lineRule="auto"/>
              <w:jc w:val="center"/>
              <w:rPr>
                <w:rFonts w:ascii="GHEA Grapalat" w:hAnsi="GHEA Grapalat"/>
                <w:kern w:val="2"/>
                <w:sz w:val="18"/>
                <w:szCs w:val="18"/>
                <w:lang w:val="hy-AM"/>
                <w14:ligatures w14:val="standardContextual"/>
              </w:rPr>
            </w:pPr>
            <w:r>
              <w:rPr>
                <w:rFonts w:ascii="GHEA Grapalat" w:hAnsi="GHEA Grapalat"/>
                <w:kern w:val="2"/>
                <w:sz w:val="18"/>
                <w:szCs w:val="18"/>
                <w:lang w:val="hy-AM"/>
                <w14:ligatures w14:val="standardContextual"/>
              </w:rPr>
              <w:lastRenderedPageBreak/>
              <w:t>5</w:t>
            </w:r>
          </w:p>
        </w:tc>
        <w:tc>
          <w:tcPr>
            <w:tcW w:w="1846" w:type="dxa"/>
            <w:tcBorders>
              <w:top w:val="single" w:sz="4" w:space="0" w:color="auto"/>
              <w:left w:val="single" w:sz="4" w:space="0" w:color="auto"/>
              <w:bottom w:val="single" w:sz="4" w:space="0" w:color="auto"/>
              <w:right w:val="single" w:sz="4" w:space="0" w:color="auto"/>
            </w:tcBorders>
            <w:hideMark/>
          </w:tcPr>
          <w:p w14:paraId="1BF79B16" w14:textId="2A9E829F" w:rsidR="00DB6582" w:rsidRDefault="00DB6582" w:rsidP="00DB6582">
            <w:pPr>
              <w:spacing w:line="256" w:lineRule="auto"/>
              <w:jc w:val="center"/>
              <w:rPr>
                <w:rFonts w:ascii="GHEA Grapalat" w:hAnsi="GHEA Grapalat"/>
                <w:kern w:val="2"/>
                <w:sz w:val="18"/>
                <w:szCs w:val="18"/>
                <w:lang w:val="hy-AM"/>
                <w14:ligatures w14:val="standardContextual"/>
              </w:rPr>
            </w:pPr>
            <w:r w:rsidRPr="00483081">
              <w:rPr>
                <w:rFonts w:ascii="GHEA Grapalat" w:hAnsi="GHEA Grapalat"/>
                <w:sz w:val="16"/>
                <w:szCs w:val="16"/>
                <w:lang w:val="hy-AM"/>
              </w:rPr>
              <w:t>71631100/</w:t>
            </w:r>
            <w:r>
              <w:rPr>
                <w:rFonts w:ascii="GHEA Grapalat" w:hAnsi="GHEA Grapalat"/>
                <w:sz w:val="16"/>
                <w:szCs w:val="16"/>
                <w:lang w:val="hy-AM"/>
              </w:rPr>
              <w:t>4</w:t>
            </w:r>
          </w:p>
        </w:tc>
        <w:tc>
          <w:tcPr>
            <w:tcW w:w="4098" w:type="dxa"/>
            <w:tcBorders>
              <w:top w:val="single" w:sz="4" w:space="0" w:color="auto"/>
              <w:left w:val="single" w:sz="4" w:space="0" w:color="auto"/>
              <w:bottom w:val="single" w:sz="4" w:space="0" w:color="auto"/>
              <w:right w:val="single" w:sz="4" w:space="0" w:color="auto"/>
            </w:tcBorders>
            <w:vAlign w:val="bottom"/>
          </w:tcPr>
          <w:p w14:paraId="050556B7" w14:textId="77777777" w:rsidR="00DB6582" w:rsidRDefault="00DB6582" w:rsidP="00DB6582">
            <w:pPr>
              <w:spacing w:line="256" w:lineRule="auto"/>
              <w:jc w:val="both"/>
              <w:rPr>
                <w:rFonts w:ascii="GHEA Grapalat" w:hAnsi="GHEA Grapalat"/>
                <w:kern w:val="2"/>
                <w:sz w:val="18"/>
                <w:szCs w:val="18"/>
                <w:lang w:val="nb-NO"/>
                <w14:ligatures w14:val="standardContextual"/>
              </w:rPr>
            </w:pPr>
            <w:r>
              <w:rPr>
                <w:rFonts w:ascii="GHEA Grapalat" w:hAnsi="GHEA Grapalat"/>
                <w:kern w:val="2"/>
                <w:sz w:val="18"/>
                <w:szCs w:val="18"/>
                <w:lang w:val="nb-NO"/>
                <w14:ligatures w14:val="standardContextual"/>
              </w:rPr>
              <w:t>1.</w:t>
            </w:r>
            <w:r>
              <w:rPr>
                <w:rFonts w:ascii="GHEA Grapalat" w:hAnsi="GHEA Grapalat"/>
                <w:kern w:val="2"/>
                <w:sz w:val="18"/>
                <w:szCs w:val="18"/>
                <w:lang w:val="af-ZA"/>
                <w14:ligatures w14:val="standardContextual"/>
              </w:rPr>
              <w:t xml:space="preserve"> </w:t>
            </w:r>
            <w:r>
              <w:rPr>
                <w:rFonts w:ascii="GHEA Grapalat" w:hAnsi="GHEA Grapalat" w:cs="Sylfaen"/>
                <w:kern w:val="2"/>
                <w:sz w:val="18"/>
                <w:szCs w:val="18"/>
                <w:u w:val="single"/>
                <w:lang w:val="nb-NO"/>
                <w14:ligatures w14:val="standardContextual"/>
              </w:rPr>
              <w:t>Техническое обслуживание котельной</w:t>
            </w:r>
          </w:p>
          <w:p w14:paraId="38DC550A" w14:textId="77777777" w:rsidR="00DB6582" w:rsidRDefault="00DB6582" w:rsidP="00DB6582">
            <w:pPr>
              <w:spacing w:line="256" w:lineRule="auto"/>
              <w:jc w:val="both"/>
              <w:rPr>
                <w:rFonts w:ascii="GHEA Grapalat" w:hAnsi="GHEA Grapalat"/>
                <w:kern w:val="2"/>
                <w:sz w:val="18"/>
                <w:szCs w:val="18"/>
                <w:lang w:val="nb-NO"/>
                <w14:ligatures w14:val="standardContextual"/>
              </w:rPr>
            </w:pPr>
          </w:p>
          <w:p w14:paraId="77B74110" w14:textId="77777777" w:rsidR="00DB6582" w:rsidRDefault="00DB6582" w:rsidP="00DB6582">
            <w:pPr>
              <w:spacing w:line="256" w:lineRule="auto"/>
              <w:jc w:val="both"/>
              <w:rPr>
                <w:rFonts w:ascii="GHEA Grapalat" w:hAnsi="GHEA Grapalat"/>
                <w:kern w:val="2"/>
                <w:sz w:val="18"/>
                <w:szCs w:val="18"/>
                <w:lang w:val="nb-NO"/>
                <w14:ligatures w14:val="standardContextual"/>
              </w:rPr>
            </w:pPr>
            <w:r>
              <w:rPr>
                <w:rFonts w:ascii="GHEA Grapalat" w:hAnsi="GHEA Grapalat" w:cs="Sylfaen"/>
                <w:kern w:val="2"/>
                <w:sz w:val="18"/>
                <w:szCs w:val="18"/>
                <w:lang w:val="nb-NO"/>
                <w14:ligatures w14:val="standardContextual"/>
              </w:rPr>
              <w:t xml:space="preserve">техническое обслуживание котельного оборудования, очистка котельных и отводимых дымовых труб </w:t>
            </w:r>
          </w:p>
          <w:p w14:paraId="4C47FA3F" w14:textId="77777777" w:rsidR="00DB6582" w:rsidRDefault="00DB6582" w:rsidP="00DB6582">
            <w:pPr>
              <w:spacing w:line="256" w:lineRule="auto"/>
              <w:jc w:val="both"/>
              <w:rPr>
                <w:rFonts w:ascii="GHEA Grapalat" w:hAnsi="GHEA Grapalat"/>
                <w:kern w:val="2"/>
                <w:sz w:val="18"/>
                <w:szCs w:val="18"/>
                <w:lang w:val="nb-NO"/>
                <w14:ligatures w14:val="standardContextual"/>
              </w:rPr>
            </w:pPr>
          </w:p>
          <w:p w14:paraId="00583169" w14:textId="77777777" w:rsidR="00DB6582" w:rsidRDefault="00DB6582" w:rsidP="00DB6582">
            <w:pPr>
              <w:spacing w:line="256" w:lineRule="auto"/>
              <w:jc w:val="both"/>
              <w:rPr>
                <w:rFonts w:ascii="GHEA Grapalat" w:hAnsi="GHEA Grapalat"/>
                <w:kern w:val="2"/>
                <w:sz w:val="18"/>
                <w:szCs w:val="18"/>
                <w:lang w:val="nb-NO"/>
                <w14:ligatures w14:val="standardContextual"/>
              </w:rPr>
            </w:pPr>
            <w:r>
              <w:rPr>
                <w:rFonts w:ascii="GHEA Grapalat" w:hAnsi="GHEA Grapalat" w:cs="Sylfaen"/>
                <w:kern w:val="2"/>
                <w:sz w:val="18"/>
                <w:szCs w:val="18"/>
                <w:lang w:val="nb-NO"/>
                <w14:ligatures w14:val="standardContextual"/>
              </w:rPr>
              <w:t>техническое обслуживание автоматических систем</w:t>
            </w:r>
            <w:r>
              <w:rPr>
                <w:rFonts w:ascii="GHEA Grapalat" w:hAnsi="GHEA Grapalat"/>
                <w:kern w:val="2"/>
                <w:sz w:val="18"/>
                <w:szCs w:val="18"/>
                <w:lang w:val="nb-NO"/>
                <w14:ligatures w14:val="standardContextual"/>
              </w:rPr>
              <w:t xml:space="preserve">        </w:t>
            </w:r>
          </w:p>
          <w:p w14:paraId="526C398C" w14:textId="77777777" w:rsidR="00DB6582" w:rsidRDefault="00DB6582" w:rsidP="00DB6582">
            <w:pPr>
              <w:spacing w:line="256" w:lineRule="auto"/>
              <w:jc w:val="both"/>
              <w:rPr>
                <w:rFonts w:ascii="GHEA Grapalat" w:hAnsi="GHEA Grapalat" w:cs="Sylfaen"/>
                <w:kern w:val="2"/>
                <w:sz w:val="18"/>
                <w:szCs w:val="18"/>
                <w:lang w:val="nb-NO"/>
                <w14:ligatures w14:val="standardContextual"/>
              </w:rPr>
            </w:pPr>
          </w:p>
          <w:p w14:paraId="1CE896BD" w14:textId="77777777" w:rsidR="00DB6582" w:rsidRDefault="00DB6582" w:rsidP="00DB6582">
            <w:pPr>
              <w:spacing w:line="256" w:lineRule="auto"/>
              <w:jc w:val="both"/>
              <w:rPr>
                <w:rFonts w:ascii="GHEA Grapalat" w:hAnsi="GHEA Grapalat" w:cs="Sylfaen"/>
                <w:kern w:val="2"/>
                <w:sz w:val="18"/>
                <w:szCs w:val="18"/>
                <w:lang w:val="nb-NO"/>
                <w14:ligatures w14:val="standardContextual"/>
              </w:rPr>
            </w:pPr>
            <w:r>
              <w:rPr>
                <w:rFonts w:ascii="GHEA Grapalat" w:hAnsi="GHEA Grapalat" w:cs="Sylfaen"/>
                <w:kern w:val="2"/>
                <w:sz w:val="18"/>
                <w:szCs w:val="18"/>
                <w:lang w:val="nb-NO"/>
                <w14:ligatures w14:val="standardContextual"/>
              </w:rPr>
              <w:t xml:space="preserve">обнаружение и замена неисправных деталей автоматической системы при сбое </w:t>
            </w:r>
          </w:p>
          <w:p w14:paraId="21EBA196" w14:textId="77777777" w:rsidR="00DB6582" w:rsidRDefault="00DB6582" w:rsidP="00DB6582">
            <w:pPr>
              <w:spacing w:line="256" w:lineRule="auto"/>
              <w:jc w:val="both"/>
              <w:rPr>
                <w:rFonts w:ascii="GHEA Grapalat" w:hAnsi="GHEA Grapalat" w:cs="Sylfaen"/>
                <w:kern w:val="2"/>
                <w:sz w:val="18"/>
                <w:szCs w:val="18"/>
                <w:lang w:val="nb-NO"/>
                <w14:ligatures w14:val="standardContextual"/>
              </w:rPr>
            </w:pPr>
          </w:p>
          <w:p w14:paraId="67A2B18F" w14:textId="77777777" w:rsidR="00DB6582" w:rsidRDefault="00DB6582" w:rsidP="00DB6582">
            <w:pPr>
              <w:spacing w:line="256" w:lineRule="auto"/>
              <w:jc w:val="both"/>
              <w:rPr>
                <w:rFonts w:ascii="GHEA Grapalat" w:hAnsi="GHEA Grapalat"/>
                <w:kern w:val="2"/>
                <w:sz w:val="18"/>
                <w:szCs w:val="18"/>
                <w:lang w:val="nb-NO"/>
                <w14:ligatures w14:val="standardContextual"/>
              </w:rPr>
            </w:pPr>
            <w:r>
              <w:rPr>
                <w:rFonts w:ascii="GHEA Grapalat" w:hAnsi="GHEA Grapalat" w:cs="Sylfaen"/>
                <w:kern w:val="2"/>
                <w:sz w:val="18"/>
                <w:szCs w:val="18"/>
                <w:lang w:val="nb-NO"/>
                <w14:ligatures w14:val="standardContextual"/>
              </w:rPr>
              <w:t xml:space="preserve">Шведский Висман 3 МВт 2шт - или эквивалент </w:t>
            </w:r>
          </w:p>
          <w:p w14:paraId="6782B262" w14:textId="77777777" w:rsidR="00DB6582" w:rsidRDefault="00DB6582" w:rsidP="00DB6582">
            <w:pPr>
              <w:spacing w:line="256" w:lineRule="auto"/>
              <w:jc w:val="both"/>
              <w:rPr>
                <w:rFonts w:ascii="GHEA Grapalat" w:hAnsi="GHEA Grapalat"/>
                <w:kern w:val="2"/>
                <w:sz w:val="18"/>
                <w:szCs w:val="18"/>
                <w:lang w:val="nb-NO"/>
                <w14:ligatures w14:val="standardContextual"/>
              </w:rPr>
            </w:pPr>
          </w:p>
          <w:p w14:paraId="1C0247F9" w14:textId="77777777" w:rsidR="00DB6582" w:rsidRDefault="00DB6582" w:rsidP="00DB6582">
            <w:pPr>
              <w:spacing w:line="256" w:lineRule="auto"/>
              <w:jc w:val="both"/>
              <w:rPr>
                <w:rFonts w:ascii="GHEA Grapalat" w:hAnsi="GHEA Grapalat"/>
                <w:kern w:val="2"/>
                <w:sz w:val="18"/>
                <w:szCs w:val="18"/>
                <w:u w:val="single"/>
                <w:lang w:val="nb-NO"/>
                <w14:ligatures w14:val="standardContextual"/>
              </w:rPr>
            </w:pPr>
            <w:r>
              <w:rPr>
                <w:rFonts w:ascii="GHEA Grapalat" w:hAnsi="GHEA Grapalat"/>
                <w:kern w:val="2"/>
                <w:sz w:val="18"/>
                <w:szCs w:val="18"/>
                <w:lang w:val="nb-NO"/>
                <w14:ligatures w14:val="standardContextual"/>
              </w:rPr>
              <w:t>2.</w:t>
            </w:r>
            <w:r>
              <w:rPr>
                <w:rFonts w:ascii="GHEA Grapalat" w:hAnsi="GHEA Grapalat" w:cs="Arial"/>
                <w:kern w:val="2"/>
                <w:sz w:val="18"/>
                <w:szCs w:val="18"/>
                <w:lang w:val="nb-NO"/>
                <w14:ligatures w14:val="standardContextual"/>
              </w:rPr>
              <w:t>Техническое</w:t>
            </w:r>
            <w:r>
              <w:rPr>
                <w:rFonts w:ascii="GHEA Grapalat" w:hAnsi="GHEA Grapalat" w:cs="Arial LatArm"/>
                <w:kern w:val="2"/>
                <w:sz w:val="18"/>
                <w:szCs w:val="18"/>
                <w:lang w:val="nb-NO"/>
                <w14:ligatures w14:val="standardContextual"/>
              </w:rPr>
              <w:t xml:space="preserve"> </w:t>
            </w:r>
            <w:r>
              <w:rPr>
                <w:rFonts w:ascii="GHEA Grapalat" w:hAnsi="GHEA Grapalat" w:cs="Arial"/>
                <w:kern w:val="2"/>
                <w:sz w:val="18"/>
                <w:szCs w:val="18"/>
                <w:lang w:val="nb-NO"/>
                <w14:ligatures w14:val="standardContextual"/>
              </w:rPr>
              <w:t>обслуживание</w:t>
            </w:r>
            <w:r>
              <w:rPr>
                <w:rFonts w:ascii="GHEA Grapalat" w:hAnsi="GHEA Grapalat" w:cs="Arial LatArm"/>
                <w:kern w:val="2"/>
                <w:sz w:val="18"/>
                <w:szCs w:val="18"/>
                <w:lang w:val="nb-NO"/>
                <w14:ligatures w14:val="standardContextual"/>
              </w:rPr>
              <w:t xml:space="preserve"> </w:t>
            </w:r>
            <w:r>
              <w:rPr>
                <w:rFonts w:ascii="GHEA Grapalat" w:hAnsi="GHEA Grapalat" w:cs="Arial"/>
                <w:kern w:val="2"/>
                <w:sz w:val="18"/>
                <w:szCs w:val="18"/>
                <w:lang w:val="nb-NO"/>
                <w14:ligatures w14:val="standardContextual"/>
              </w:rPr>
              <w:t>систем</w:t>
            </w:r>
            <w:r>
              <w:rPr>
                <w:rFonts w:ascii="GHEA Grapalat" w:hAnsi="GHEA Grapalat" w:cs="Arial LatArm"/>
                <w:kern w:val="2"/>
                <w:sz w:val="18"/>
                <w:szCs w:val="18"/>
                <w:lang w:val="nb-NO"/>
                <w14:ligatures w14:val="standardContextual"/>
              </w:rPr>
              <w:t xml:space="preserve"> </w:t>
            </w:r>
            <w:r>
              <w:rPr>
                <w:rFonts w:ascii="GHEA Grapalat" w:hAnsi="GHEA Grapalat" w:cs="Arial"/>
                <w:kern w:val="2"/>
                <w:sz w:val="18"/>
                <w:szCs w:val="18"/>
                <w:lang w:val="nb-NO"/>
                <w14:ligatures w14:val="standardContextual"/>
              </w:rPr>
              <w:t>вентиляции</w:t>
            </w:r>
            <w:r>
              <w:rPr>
                <w:rFonts w:ascii="GHEA Grapalat" w:hAnsi="GHEA Grapalat" w:cs="Arial LatArm"/>
                <w:kern w:val="2"/>
                <w:sz w:val="18"/>
                <w:szCs w:val="18"/>
                <w:lang w:val="nb-NO"/>
                <w14:ligatures w14:val="standardContextual"/>
              </w:rPr>
              <w:t xml:space="preserve"> </w:t>
            </w:r>
            <w:r>
              <w:rPr>
                <w:rFonts w:ascii="GHEA Grapalat" w:hAnsi="GHEA Grapalat" w:cs="Arial"/>
                <w:kern w:val="2"/>
                <w:sz w:val="18"/>
                <w:szCs w:val="18"/>
                <w:lang w:val="nb-NO"/>
                <w14:ligatures w14:val="standardContextual"/>
              </w:rPr>
              <w:t>и</w:t>
            </w:r>
            <w:r>
              <w:rPr>
                <w:rFonts w:ascii="GHEA Grapalat" w:hAnsi="GHEA Grapalat" w:cs="Arial LatArm"/>
                <w:kern w:val="2"/>
                <w:sz w:val="18"/>
                <w:szCs w:val="18"/>
                <w:lang w:val="nb-NO"/>
                <w14:ligatures w14:val="standardContextual"/>
              </w:rPr>
              <w:t xml:space="preserve"> </w:t>
            </w:r>
            <w:r>
              <w:rPr>
                <w:rFonts w:ascii="GHEA Grapalat" w:hAnsi="GHEA Grapalat" w:cs="Arial"/>
                <w:kern w:val="2"/>
                <w:sz w:val="18"/>
                <w:szCs w:val="18"/>
                <w:lang w:val="nb-NO"/>
                <w14:ligatures w14:val="standardContextual"/>
              </w:rPr>
              <w:t>кондиционирования</w:t>
            </w:r>
            <w:r>
              <w:rPr>
                <w:rFonts w:ascii="GHEA Grapalat" w:hAnsi="GHEA Grapalat" w:cs="Arial LatArm"/>
                <w:kern w:val="2"/>
                <w:sz w:val="18"/>
                <w:szCs w:val="18"/>
                <w:lang w:val="nb-NO"/>
                <w14:ligatures w14:val="standardContextual"/>
              </w:rPr>
              <w:t xml:space="preserve"> </w:t>
            </w:r>
            <w:r>
              <w:rPr>
                <w:rFonts w:ascii="GHEA Grapalat" w:hAnsi="GHEA Grapalat" w:cs="Arial"/>
                <w:kern w:val="2"/>
                <w:sz w:val="18"/>
                <w:szCs w:val="18"/>
                <w:lang w:val="nb-NO"/>
                <w14:ligatures w14:val="standardContextual"/>
              </w:rPr>
              <w:t>воздуха</w:t>
            </w:r>
            <w:r>
              <w:rPr>
                <w:rFonts w:ascii="GHEA Grapalat" w:hAnsi="GHEA Grapalat"/>
                <w:kern w:val="2"/>
                <w:sz w:val="18"/>
                <w:szCs w:val="18"/>
                <w:lang w:val="nb-NO"/>
                <w14:ligatures w14:val="standardContextual"/>
              </w:rPr>
              <w:t xml:space="preserve"> /</w:t>
            </w:r>
            <w:r>
              <w:rPr>
                <w:rFonts w:ascii="GHEA Grapalat" w:hAnsi="GHEA Grapalat" w:cs="Arial"/>
                <w:kern w:val="2"/>
                <w:sz w:val="18"/>
                <w:szCs w:val="18"/>
                <w14:ligatures w14:val="standardContextual"/>
              </w:rPr>
              <w:t>чиллеров</w:t>
            </w:r>
            <w:r>
              <w:rPr>
                <w:rFonts w:ascii="GHEA Grapalat" w:hAnsi="GHEA Grapalat"/>
                <w:kern w:val="2"/>
                <w:sz w:val="18"/>
                <w:szCs w:val="18"/>
                <w:lang w:val="nb-NO"/>
                <w14:ligatures w14:val="standardContextual"/>
              </w:rPr>
              <w:t xml:space="preserve">/ </w:t>
            </w:r>
          </w:p>
          <w:p w14:paraId="1E8FE44A" w14:textId="77777777" w:rsidR="00DB6582" w:rsidRDefault="00DB6582" w:rsidP="00DB6582">
            <w:pPr>
              <w:spacing w:line="256" w:lineRule="auto"/>
              <w:jc w:val="both"/>
              <w:rPr>
                <w:rFonts w:ascii="GHEA Grapalat" w:hAnsi="GHEA Grapalat"/>
                <w:kern w:val="2"/>
                <w:sz w:val="18"/>
                <w:szCs w:val="18"/>
                <w:lang w:val="nb-NO"/>
                <w14:ligatures w14:val="standardContextual"/>
              </w:rPr>
            </w:pPr>
          </w:p>
          <w:p w14:paraId="1135B3A4" w14:textId="77777777" w:rsidR="00DB6582" w:rsidRDefault="00DB6582" w:rsidP="00DB6582">
            <w:pPr>
              <w:numPr>
                <w:ilvl w:val="0"/>
                <w:numId w:val="39"/>
              </w:numPr>
              <w:tabs>
                <w:tab w:val="num" w:pos="33"/>
              </w:tabs>
              <w:spacing w:line="256" w:lineRule="auto"/>
              <w:ind w:left="141" w:hanging="141"/>
              <w:jc w:val="both"/>
              <w:rPr>
                <w:rFonts w:ascii="GHEA Grapalat" w:hAnsi="GHEA Grapalat" w:cs="Sylfaen"/>
                <w:kern w:val="2"/>
                <w:sz w:val="18"/>
                <w:szCs w:val="18"/>
                <w:lang w:val="nb-NO"/>
                <w14:ligatures w14:val="standardContextual"/>
              </w:rPr>
            </w:pPr>
            <w:r>
              <w:rPr>
                <w:rFonts w:ascii="GHEA Grapalat" w:hAnsi="GHEA Grapalat" w:cs="Sylfaen"/>
                <w:kern w:val="2"/>
                <w:sz w:val="18"/>
                <w:szCs w:val="18"/>
                <w:lang w:val="nb-NO"/>
                <w14:ligatures w14:val="standardContextual"/>
              </w:rPr>
              <w:t>техническое обслуживание агрегата водоохлаждения</w:t>
            </w:r>
          </w:p>
          <w:p w14:paraId="54395C5D" w14:textId="77777777" w:rsidR="00DB6582" w:rsidRDefault="00DB6582" w:rsidP="00DB6582">
            <w:pPr>
              <w:tabs>
                <w:tab w:val="num" w:pos="33"/>
              </w:tabs>
              <w:spacing w:line="256" w:lineRule="auto"/>
              <w:ind w:left="141" w:hanging="141"/>
              <w:jc w:val="both"/>
              <w:rPr>
                <w:rFonts w:ascii="GHEA Grapalat" w:hAnsi="GHEA Grapalat"/>
                <w:kern w:val="2"/>
                <w:sz w:val="18"/>
                <w:szCs w:val="18"/>
                <w:lang w:val="nb-NO"/>
                <w14:ligatures w14:val="standardContextual"/>
              </w:rPr>
            </w:pPr>
            <w:r>
              <w:rPr>
                <w:rFonts w:ascii="GHEA Grapalat" w:hAnsi="GHEA Grapalat" w:cs="Sylfaen"/>
                <w:kern w:val="2"/>
                <w:sz w:val="18"/>
                <w:szCs w:val="18"/>
                <w:lang w:val="nb-NO"/>
                <w14:ligatures w14:val="standardContextual"/>
              </w:rPr>
              <w:t xml:space="preserve">замена масла, обеспечение бесперебойной работы панели электропитания </w:t>
            </w:r>
          </w:p>
          <w:p w14:paraId="3799480F" w14:textId="77777777" w:rsidR="00DB6582" w:rsidRDefault="00DB6582" w:rsidP="00DB6582">
            <w:pPr>
              <w:spacing w:line="256" w:lineRule="auto"/>
              <w:jc w:val="both"/>
              <w:rPr>
                <w:rFonts w:ascii="GHEA Grapalat" w:hAnsi="GHEA Grapalat"/>
                <w:kern w:val="2"/>
                <w:sz w:val="18"/>
                <w:szCs w:val="18"/>
                <w:lang w:val="nb-NO"/>
                <w14:ligatures w14:val="standardContextual"/>
              </w:rPr>
            </w:pPr>
          </w:p>
          <w:p w14:paraId="0E6E2CFC" w14:textId="77777777" w:rsidR="00DB6582" w:rsidRDefault="00DB6582" w:rsidP="00DB6582">
            <w:pPr>
              <w:numPr>
                <w:ilvl w:val="0"/>
                <w:numId w:val="39"/>
              </w:numPr>
              <w:tabs>
                <w:tab w:val="num" w:pos="123"/>
              </w:tabs>
              <w:spacing w:line="256" w:lineRule="auto"/>
              <w:ind w:left="33" w:hanging="759"/>
              <w:jc w:val="both"/>
              <w:rPr>
                <w:rFonts w:ascii="GHEA Grapalat" w:hAnsi="GHEA Grapalat" w:cs="Sylfaen"/>
                <w:kern w:val="2"/>
                <w:sz w:val="18"/>
                <w:szCs w:val="18"/>
                <w:lang w:val="nb-NO"/>
                <w14:ligatures w14:val="standardContextual"/>
              </w:rPr>
            </w:pPr>
            <w:r>
              <w:rPr>
                <w:rFonts w:ascii="GHEA Grapalat" w:hAnsi="GHEA Grapalat" w:cs="Sylfaen"/>
                <w:kern w:val="2"/>
                <w:sz w:val="18"/>
                <w:szCs w:val="18"/>
                <w:lang w:val="nb-NO"/>
                <w14:ligatures w14:val="standardContextual"/>
              </w:rPr>
              <w:t>техническое обслуживание вентиляторов</w:t>
            </w:r>
          </w:p>
          <w:p w14:paraId="33C0889A" w14:textId="77777777" w:rsidR="00DB6582" w:rsidRDefault="00DB6582" w:rsidP="00DB6582">
            <w:pPr>
              <w:spacing w:line="256" w:lineRule="auto"/>
              <w:ind w:left="33"/>
              <w:jc w:val="both"/>
              <w:rPr>
                <w:rFonts w:ascii="GHEA Grapalat" w:hAnsi="GHEA Grapalat"/>
                <w:kern w:val="2"/>
                <w:sz w:val="18"/>
                <w:szCs w:val="18"/>
                <w:lang w:val="nb-NO"/>
                <w14:ligatures w14:val="standardContextual"/>
              </w:rPr>
            </w:pPr>
            <w:r>
              <w:rPr>
                <w:rFonts w:ascii="GHEA Grapalat" w:hAnsi="GHEA Grapalat" w:cs="Sylfaen"/>
                <w:kern w:val="2"/>
                <w:sz w:val="18"/>
                <w:szCs w:val="18"/>
                <w:lang w:val="nb-NO"/>
                <w14:ligatures w14:val="standardContextual"/>
              </w:rPr>
              <w:t xml:space="preserve">Очистка системы охлаждения/ радиаторов /, обслуживание электропанели, техническое обслуживание двигателей вентиляторов </w:t>
            </w:r>
          </w:p>
          <w:p w14:paraId="7C45599A" w14:textId="77777777" w:rsidR="00DB6582" w:rsidRDefault="00DB6582" w:rsidP="00DB6582">
            <w:pPr>
              <w:spacing w:line="256" w:lineRule="auto"/>
              <w:ind w:left="1190"/>
              <w:jc w:val="both"/>
              <w:rPr>
                <w:rFonts w:ascii="GHEA Grapalat" w:hAnsi="GHEA Grapalat" w:cs="Sylfaen"/>
                <w:kern w:val="2"/>
                <w:sz w:val="18"/>
                <w:szCs w:val="18"/>
                <w:lang w:val="nb-NO"/>
                <w14:ligatures w14:val="standardContextual"/>
              </w:rPr>
            </w:pPr>
          </w:p>
          <w:p w14:paraId="0B8B6B19" w14:textId="77777777" w:rsidR="00DB6582" w:rsidRDefault="00DB6582" w:rsidP="00DB6582">
            <w:pPr>
              <w:numPr>
                <w:ilvl w:val="0"/>
                <w:numId w:val="40"/>
              </w:numPr>
              <w:tabs>
                <w:tab w:val="num" w:pos="792"/>
              </w:tabs>
              <w:spacing w:line="256" w:lineRule="auto"/>
              <w:ind w:left="158" w:hanging="158"/>
              <w:jc w:val="both"/>
              <w:rPr>
                <w:rFonts w:ascii="GHEA Grapalat" w:hAnsi="GHEA Grapalat"/>
                <w:kern w:val="2"/>
                <w:sz w:val="18"/>
                <w:szCs w:val="18"/>
                <w:lang w:val="nb-NO"/>
                <w14:ligatures w14:val="standardContextual"/>
              </w:rPr>
            </w:pPr>
            <w:r>
              <w:rPr>
                <w:rFonts w:ascii="GHEA Grapalat" w:hAnsi="GHEA Grapalat" w:cs="Sylfaen"/>
                <w:kern w:val="2"/>
                <w:sz w:val="18"/>
                <w:szCs w:val="18"/>
                <w:lang w:val="nb-NO"/>
                <w14:ligatures w14:val="standardContextual"/>
              </w:rPr>
              <w:t xml:space="preserve">техническое обслуживание автоматических систем </w:t>
            </w:r>
          </w:p>
          <w:p w14:paraId="7E98652F" w14:textId="77777777" w:rsidR="00DB6582" w:rsidRDefault="00DB6582" w:rsidP="00DB6582">
            <w:pPr>
              <w:spacing w:line="256" w:lineRule="auto"/>
              <w:jc w:val="both"/>
              <w:rPr>
                <w:rFonts w:ascii="GHEA Grapalat" w:hAnsi="GHEA Grapalat"/>
                <w:kern w:val="2"/>
                <w:sz w:val="18"/>
                <w:szCs w:val="18"/>
                <w:lang w:val="nb-NO"/>
                <w14:ligatures w14:val="standardContextual"/>
              </w:rPr>
            </w:pPr>
            <w:r>
              <w:rPr>
                <w:rFonts w:ascii="GHEA Grapalat" w:hAnsi="GHEA Grapalat"/>
                <w:kern w:val="2"/>
                <w:sz w:val="18"/>
                <w:szCs w:val="18"/>
                <w:lang w:val="nb-NO"/>
                <w14:ligatures w14:val="standardContextual"/>
              </w:rPr>
              <w:t xml:space="preserve">       </w:t>
            </w:r>
          </w:p>
          <w:p w14:paraId="376ECABD" w14:textId="77777777" w:rsidR="00DB6582" w:rsidRDefault="00DB6582" w:rsidP="00DB6582">
            <w:pPr>
              <w:spacing w:line="256" w:lineRule="auto"/>
              <w:jc w:val="both"/>
              <w:rPr>
                <w:rFonts w:ascii="GHEA Grapalat" w:hAnsi="GHEA Grapalat"/>
                <w:kern w:val="2"/>
                <w:sz w:val="18"/>
                <w:szCs w:val="18"/>
                <w:lang w:val="nb-NO"/>
                <w14:ligatures w14:val="standardContextual"/>
              </w:rPr>
            </w:pPr>
            <w:r>
              <w:rPr>
                <w:rFonts w:ascii="GHEA Grapalat" w:hAnsi="GHEA Grapalat" w:cs="Arial"/>
                <w:kern w:val="2"/>
                <w:sz w:val="18"/>
                <w:szCs w:val="18"/>
                <w:lang w:val="nb-NO"/>
                <w14:ligatures w14:val="standardContextual"/>
              </w:rPr>
              <w:t>обнаружение</w:t>
            </w:r>
            <w:r>
              <w:rPr>
                <w:rFonts w:ascii="GHEA Grapalat" w:hAnsi="GHEA Grapalat" w:cs="Arial LatArm"/>
                <w:kern w:val="2"/>
                <w:sz w:val="18"/>
                <w:szCs w:val="18"/>
                <w:lang w:val="nb-NO"/>
                <w14:ligatures w14:val="standardContextual"/>
              </w:rPr>
              <w:t xml:space="preserve"> </w:t>
            </w:r>
            <w:r>
              <w:rPr>
                <w:rFonts w:ascii="GHEA Grapalat" w:hAnsi="GHEA Grapalat" w:cs="Arial"/>
                <w:kern w:val="2"/>
                <w:sz w:val="18"/>
                <w:szCs w:val="18"/>
                <w:lang w:val="nb-NO"/>
                <w14:ligatures w14:val="standardContextual"/>
              </w:rPr>
              <w:t>и</w:t>
            </w:r>
            <w:r>
              <w:rPr>
                <w:rFonts w:ascii="GHEA Grapalat" w:hAnsi="GHEA Grapalat" w:cs="Arial LatArm"/>
                <w:kern w:val="2"/>
                <w:sz w:val="18"/>
                <w:szCs w:val="18"/>
                <w:lang w:val="nb-NO"/>
                <w14:ligatures w14:val="standardContextual"/>
              </w:rPr>
              <w:t xml:space="preserve"> </w:t>
            </w:r>
            <w:r>
              <w:rPr>
                <w:rFonts w:ascii="GHEA Grapalat" w:hAnsi="GHEA Grapalat" w:cs="Arial"/>
                <w:kern w:val="2"/>
                <w:sz w:val="18"/>
                <w:szCs w:val="18"/>
                <w:lang w:val="nb-NO"/>
                <w14:ligatures w14:val="standardContextual"/>
              </w:rPr>
              <w:t>замена</w:t>
            </w:r>
            <w:r>
              <w:rPr>
                <w:rFonts w:ascii="GHEA Grapalat" w:hAnsi="GHEA Grapalat" w:cs="Arial LatArm"/>
                <w:kern w:val="2"/>
                <w:sz w:val="18"/>
                <w:szCs w:val="18"/>
                <w:lang w:val="nb-NO"/>
                <w14:ligatures w14:val="standardContextual"/>
              </w:rPr>
              <w:t xml:space="preserve"> </w:t>
            </w:r>
            <w:r>
              <w:rPr>
                <w:rFonts w:ascii="GHEA Grapalat" w:hAnsi="GHEA Grapalat" w:cs="Arial"/>
                <w:kern w:val="2"/>
                <w:sz w:val="18"/>
                <w:szCs w:val="18"/>
                <w:lang w:val="nb-NO"/>
                <w14:ligatures w14:val="standardContextual"/>
              </w:rPr>
              <w:t>неисправных</w:t>
            </w:r>
            <w:r>
              <w:rPr>
                <w:rFonts w:ascii="GHEA Grapalat" w:hAnsi="GHEA Grapalat" w:cs="Arial LatArm"/>
                <w:kern w:val="2"/>
                <w:sz w:val="18"/>
                <w:szCs w:val="18"/>
                <w:lang w:val="nb-NO"/>
                <w14:ligatures w14:val="standardContextual"/>
              </w:rPr>
              <w:t xml:space="preserve"> </w:t>
            </w:r>
            <w:r>
              <w:rPr>
                <w:rFonts w:ascii="GHEA Grapalat" w:hAnsi="GHEA Grapalat" w:cs="Arial"/>
                <w:kern w:val="2"/>
                <w:sz w:val="18"/>
                <w:szCs w:val="18"/>
                <w:lang w:val="nb-NO"/>
                <w14:ligatures w14:val="standardContextual"/>
              </w:rPr>
              <w:t>деталей</w:t>
            </w:r>
            <w:r>
              <w:rPr>
                <w:rFonts w:ascii="GHEA Grapalat" w:hAnsi="GHEA Grapalat" w:cs="Arial LatArm"/>
                <w:kern w:val="2"/>
                <w:sz w:val="18"/>
                <w:szCs w:val="18"/>
                <w:lang w:val="nb-NO"/>
                <w14:ligatures w14:val="standardContextual"/>
              </w:rPr>
              <w:t xml:space="preserve"> </w:t>
            </w:r>
            <w:r>
              <w:rPr>
                <w:rFonts w:ascii="GHEA Grapalat" w:hAnsi="GHEA Grapalat" w:cs="Arial"/>
                <w:kern w:val="2"/>
                <w:sz w:val="18"/>
                <w:szCs w:val="18"/>
                <w:lang w:val="nb-NO"/>
                <w14:ligatures w14:val="standardContextual"/>
              </w:rPr>
              <w:t>автоматической</w:t>
            </w:r>
            <w:r>
              <w:rPr>
                <w:rFonts w:ascii="GHEA Grapalat" w:hAnsi="GHEA Grapalat" w:cs="Arial LatArm"/>
                <w:kern w:val="2"/>
                <w:sz w:val="18"/>
                <w:szCs w:val="18"/>
                <w:lang w:val="nb-NO"/>
                <w14:ligatures w14:val="standardContextual"/>
              </w:rPr>
              <w:t xml:space="preserve"> </w:t>
            </w:r>
            <w:r>
              <w:rPr>
                <w:rFonts w:ascii="GHEA Grapalat" w:hAnsi="GHEA Grapalat" w:cs="Arial"/>
                <w:kern w:val="2"/>
                <w:sz w:val="18"/>
                <w:szCs w:val="18"/>
                <w:lang w:val="nb-NO"/>
                <w14:ligatures w14:val="standardContextual"/>
              </w:rPr>
              <w:t>системы</w:t>
            </w:r>
            <w:r>
              <w:rPr>
                <w:rFonts w:ascii="GHEA Grapalat" w:hAnsi="GHEA Grapalat" w:cs="Arial LatArm"/>
                <w:kern w:val="2"/>
                <w:sz w:val="18"/>
                <w:szCs w:val="18"/>
                <w:lang w:val="nb-NO"/>
                <w14:ligatures w14:val="standardContextual"/>
              </w:rPr>
              <w:t xml:space="preserve"> </w:t>
            </w:r>
            <w:r>
              <w:rPr>
                <w:rFonts w:ascii="GHEA Grapalat" w:hAnsi="GHEA Grapalat" w:cs="Arial"/>
                <w:kern w:val="2"/>
                <w:sz w:val="18"/>
                <w:szCs w:val="18"/>
                <w:lang w:val="nb-NO"/>
                <w14:ligatures w14:val="standardContextual"/>
              </w:rPr>
              <w:t>при</w:t>
            </w:r>
            <w:r>
              <w:rPr>
                <w:rFonts w:ascii="GHEA Grapalat" w:hAnsi="GHEA Grapalat" w:cs="Arial LatArm"/>
                <w:kern w:val="2"/>
                <w:sz w:val="18"/>
                <w:szCs w:val="18"/>
                <w:lang w:val="nb-NO"/>
                <w14:ligatures w14:val="standardContextual"/>
              </w:rPr>
              <w:t xml:space="preserve"> </w:t>
            </w:r>
            <w:r>
              <w:rPr>
                <w:rFonts w:ascii="GHEA Grapalat" w:hAnsi="GHEA Grapalat" w:cs="Arial"/>
                <w:kern w:val="2"/>
                <w:sz w:val="18"/>
                <w:szCs w:val="18"/>
                <w:lang w:val="nb-NO"/>
                <w14:ligatures w14:val="standardContextual"/>
              </w:rPr>
              <w:t>сбое</w:t>
            </w:r>
            <w:r>
              <w:rPr>
                <w:rFonts w:ascii="GHEA Grapalat" w:hAnsi="GHEA Grapalat"/>
                <w:kern w:val="2"/>
                <w:sz w:val="18"/>
                <w:szCs w:val="18"/>
                <w:lang w:val="nb-NO"/>
                <w14:ligatures w14:val="standardContextual"/>
              </w:rPr>
              <w:t xml:space="preserve"> </w:t>
            </w:r>
          </w:p>
          <w:p w14:paraId="30648882" w14:textId="77777777" w:rsidR="00DB6582" w:rsidRDefault="00DB6582" w:rsidP="00DB6582">
            <w:pPr>
              <w:spacing w:line="256" w:lineRule="auto"/>
              <w:jc w:val="both"/>
              <w:rPr>
                <w:rFonts w:ascii="GHEA Grapalat" w:hAnsi="GHEA Grapalat"/>
                <w:kern w:val="2"/>
                <w:sz w:val="18"/>
                <w:szCs w:val="18"/>
                <w:lang w:val="nb-NO"/>
                <w14:ligatures w14:val="standardContextual"/>
              </w:rPr>
            </w:pPr>
          </w:p>
          <w:p w14:paraId="1BD5A085" w14:textId="77777777" w:rsidR="00DB6582" w:rsidRDefault="00DB6582" w:rsidP="00DB6582">
            <w:pPr>
              <w:spacing w:line="256" w:lineRule="auto"/>
              <w:jc w:val="both"/>
              <w:rPr>
                <w:rFonts w:ascii="GHEA Grapalat" w:hAnsi="GHEA Grapalat" w:cs="Arial LatArm"/>
                <w:kern w:val="2"/>
                <w:sz w:val="18"/>
                <w:szCs w:val="18"/>
                <w:lang w:val="nb-NO"/>
                <w14:ligatures w14:val="standardContextual"/>
              </w:rPr>
            </w:pPr>
            <w:r>
              <w:rPr>
                <w:rFonts w:ascii="GHEA Grapalat" w:hAnsi="GHEA Grapalat" w:cs="Arial"/>
                <w:kern w:val="2"/>
                <w:sz w:val="18"/>
                <w:szCs w:val="18"/>
                <w:lang w:val="nb-NO"/>
                <w14:ligatures w14:val="standardContextual"/>
              </w:rPr>
              <w:t xml:space="preserve">Итальянский  </w:t>
            </w:r>
            <w:r>
              <w:rPr>
                <w:rFonts w:ascii="GHEA Grapalat" w:hAnsi="GHEA Grapalat" w:cs="Arial"/>
                <w:kern w:val="2"/>
                <w:sz w:val="18"/>
                <w:szCs w:val="18"/>
                <w14:ligatures w14:val="standardContextual"/>
              </w:rPr>
              <w:t>«Кливет»  мощностью</w:t>
            </w:r>
            <w:r>
              <w:rPr>
                <w:rFonts w:ascii="GHEA Grapalat" w:hAnsi="GHEA Grapalat" w:cs="Arial"/>
                <w:kern w:val="2"/>
                <w:sz w:val="18"/>
                <w:szCs w:val="18"/>
                <w:lang w:val="nb-NO"/>
                <w14:ligatures w14:val="standardContextual"/>
              </w:rPr>
              <w:t xml:space="preserve"> </w:t>
            </w:r>
            <w:r>
              <w:rPr>
                <w:rFonts w:ascii="GHEA Grapalat" w:hAnsi="GHEA Grapalat" w:cs="Arial LatArm"/>
                <w:kern w:val="2"/>
                <w:sz w:val="18"/>
                <w:szCs w:val="18"/>
                <w:lang w:val="nb-NO"/>
                <w14:ligatures w14:val="standardContextual"/>
              </w:rPr>
              <w:t xml:space="preserve">360 </w:t>
            </w:r>
            <w:r>
              <w:rPr>
                <w:rFonts w:ascii="GHEA Grapalat" w:hAnsi="GHEA Grapalat" w:cs="Arial"/>
                <w:kern w:val="2"/>
                <w:sz w:val="18"/>
                <w:szCs w:val="18"/>
                <w:lang w:val="nb-NO"/>
                <w14:ligatures w14:val="standardContextual"/>
              </w:rPr>
              <w:t>кВт</w:t>
            </w:r>
            <w:r>
              <w:rPr>
                <w:rFonts w:ascii="GHEA Grapalat" w:hAnsi="GHEA Grapalat"/>
                <w:kern w:val="2"/>
                <w:sz w:val="18"/>
                <w:szCs w:val="18"/>
                <w:lang w:val="nb-NO"/>
                <w14:ligatures w14:val="standardContextual"/>
              </w:rPr>
              <w:t xml:space="preserve"> </w:t>
            </w:r>
            <w:r>
              <w:rPr>
                <w:rFonts w:ascii="GHEA Grapalat" w:hAnsi="GHEA Grapalat" w:cs="Arial LatArm"/>
                <w:kern w:val="2"/>
                <w:sz w:val="18"/>
                <w:szCs w:val="18"/>
                <w:lang w:val="nb-NO"/>
                <w14:ligatures w14:val="standardContextual"/>
              </w:rPr>
              <w:t xml:space="preserve">2 </w:t>
            </w:r>
            <w:r>
              <w:rPr>
                <w:rFonts w:ascii="GHEA Grapalat" w:hAnsi="GHEA Grapalat" w:cs="Arial"/>
                <w:kern w:val="2"/>
                <w:sz w:val="18"/>
                <w:szCs w:val="18"/>
                <w:lang w:val="nb-NO"/>
                <w14:ligatures w14:val="standardContextual"/>
              </w:rPr>
              <w:t>шт</w:t>
            </w:r>
            <w:r>
              <w:rPr>
                <w:rFonts w:ascii="GHEA Grapalat" w:hAnsi="GHEA Grapalat" w:cs="Arial LatArm"/>
                <w:kern w:val="2"/>
                <w:sz w:val="18"/>
                <w:szCs w:val="18"/>
                <w:lang w:val="nb-NO"/>
                <w14:ligatures w14:val="standardContextual"/>
              </w:rPr>
              <w:t xml:space="preserve"> </w:t>
            </w:r>
            <w:r>
              <w:rPr>
                <w:rFonts w:ascii="GHEA Grapalat" w:hAnsi="GHEA Grapalat" w:cs="Arial"/>
                <w:kern w:val="2"/>
                <w:sz w:val="18"/>
                <w:szCs w:val="18"/>
                <w:lang w:val="nb-NO"/>
                <w14:ligatures w14:val="standardContextual"/>
              </w:rPr>
              <w:t>или</w:t>
            </w:r>
            <w:r>
              <w:rPr>
                <w:rFonts w:ascii="GHEA Grapalat" w:hAnsi="GHEA Grapalat" w:cs="Arial LatArm"/>
                <w:kern w:val="2"/>
                <w:sz w:val="18"/>
                <w:szCs w:val="18"/>
                <w:lang w:val="nb-NO"/>
                <w14:ligatures w14:val="standardContextual"/>
              </w:rPr>
              <w:t xml:space="preserve"> </w:t>
            </w:r>
            <w:r>
              <w:rPr>
                <w:rFonts w:ascii="GHEA Grapalat" w:hAnsi="GHEA Grapalat" w:cs="Arial"/>
                <w:kern w:val="2"/>
                <w:sz w:val="18"/>
                <w:szCs w:val="18"/>
                <w:lang w:val="nb-NO"/>
                <w14:ligatures w14:val="standardContextual"/>
              </w:rPr>
              <w:t>эквивалент</w:t>
            </w:r>
            <w:r>
              <w:rPr>
                <w:rFonts w:ascii="GHEA Grapalat" w:hAnsi="GHEA Grapalat" w:cs="Arial LatArm"/>
                <w:kern w:val="2"/>
                <w:sz w:val="18"/>
                <w:szCs w:val="18"/>
                <w:lang w:val="nb-NO"/>
                <w14:ligatures w14:val="standardContextual"/>
              </w:rPr>
              <w:t xml:space="preserve"> </w:t>
            </w:r>
          </w:p>
          <w:p w14:paraId="6D7BD81E" w14:textId="77777777" w:rsidR="00DB6582" w:rsidRDefault="00DB6582" w:rsidP="00DB6582">
            <w:pPr>
              <w:spacing w:line="256" w:lineRule="auto"/>
              <w:jc w:val="both"/>
              <w:rPr>
                <w:rFonts w:ascii="GHEA Grapalat" w:hAnsi="GHEA Grapalat"/>
                <w:kern w:val="2"/>
                <w:sz w:val="18"/>
                <w:szCs w:val="18"/>
                <w:lang w:val="nb-NO"/>
                <w14:ligatures w14:val="standardContextual"/>
              </w:rPr>
            </w:pPr>
            <w:r>
              <w:rPr>
                <w:rFonts w:ascii="GHEA Grapalat" w:hAnsi="GHEA Grapalat"/>
                <w:kern w:val="2"/>
                <w:sz w:val="18"/>
                <w:szCs w:val="18"/>
                <w:lang w:val="nb-NO"/>
                <w14:ligatures w14:val="standardContextual"/>
              </w:rPr>
              <w:t xml:space="preserve">        </w:t>
            </w:r>
          </w:p>
          <w:p w14:paraId="431EF3E1" w14:textId="77777777" w:rsidR="00DB6582" w:rsidRDefault="00DB6582" w:rsidP="00DB6582">
            <w:pPr>
              <w:spacing w:line="256" w:lineRule="auto"/>
              <w:jc w:val="both"/>
              <w:rPr>
                <w:rFonts w:ascii="GHEA Grapalat" w:hAnsi="GHEA Grapalat" w:cs="Sylfaen"/>
                <w:kern w:val="2"/>
                <w:sz w:val="18"/>
                <w:szCs w:val="18"/>
                <w:lang w:val="af-ZA"/>
                <w14:ligatures w14:val="standardContextual"/>
              </w:rPr>
            </w:pPr>
            <w:r>
              <w:rPr>
                <w:rFonts w:ascii="GHEA Grapalat" w:hAnsi="GHEA Grapalat" w:cs="Sylfaen"/>
                <w:kern w:val="2"/>
                <w:sz w:val="18"/>
                <w:szCs w:val="18"/>
                <w:lang w:val="af-ZA"/>
                <w14:ligatures w14:val="standardContextual"/>
              </w:rPr>
              <w:t>Составить письменный протокол о любой аварийной ситуации и представить Заказчику.</w:t>
            </w:r>
          </w:p>
          <w:p w14:paraId="157ED7AE" w14:textId="77777777" w:rsidR="00DB6582" w:rsidRDefault="00DB6582" w:rsidP="00DB6582">
            <w:pPr>
              <w:spacing w:line="256" w:lineRule="auto"/>
              <w:jc w:val="center"/>
              <w:rPr>
                <w:rFonts w:ascii="GHEA Grapalat" w:hAnsi="GHEA Grapalat" w:cs="Sylfaen"/>
                <w:kern w:val="2"/>
                <w:sz w:val="18"/>
                <w:szCs w:val="18"/>
                <w:lang w:val="af-ZA"/>
                <w14:ligatures w14:val="standardContextual"/>
              </w:rPr>
            </w:pPr>
          </w:p>
        </w:tc>
        <w:tc>
          <w:tcPr>
            <w:tcW w:w="1210" w:type="dxa"/>
            <w:tcBorders>
              <w:top w:val="single" w:sz="4" w:space="0" w:color="auto"/>
              <w:left w:val="single" w:sz="4" w:space="0" w:color="auto"/>
              <w:bottom w:val="single" w:sz="4" w:space="0" w:color="auto"/>
              <w:right w:val="single" w:sz="4" w:space="0" w:color="auto"/>
            </w:tcBorders>
          </w:tcPr>
          <w:p w14:paraId="3E24F8FD" w14:textId="12F018BB" w:rsidR="00DB6582" w:rsidRDefault="00DB6582" w:rsidP="00DB6582">
            <w:pPr>
              <w:spacing w:line="256" w:lineRule="auto"/>
              <w:jc w:val="center"/>
              <w:rPr>
                <w:rFonts w:ascii="GHEA Grapalat" w:hAnsi="GHEA Grapalat"/>
                <w:kern w:val="2"/>
                <w:sz w:val="18"/>
                <w:szCs w:val="18"/>
                <w:lang w:val="hy-AM"/>
                <w14:ligatures w14:val="standardContextual"/>
              </w:rPr>
            </w:pPr>
            <w:r>
              <w:rPr>
                <w:rFonts w:ascii="GHEA Grapalat" w:hAnsi="GHEA Grapalat"/>
                <w:kern w:val="2"/>
                <w:sz w:val="18"/>
                <w:szCs w:val="18"/>
                <w14:ligatures w14:val="standardContextual"/>
              </w:rPr>
              <w:lastRenderedPageBreak/>
              <w:t>др</w:t>
            </w:r>
            <w:r>
              <w:t>ам</w:t>
            </w:r>
          </w:p>
        </w:tc>
        <w:tc>
          <w:tcPr>
            <w:tcW w:w="1355" w:type="dxa"/>
            <w:tcBorders>
              <w:top w:val="single" w:sz="4" w:space="0" w:color="auto"/>
              <w:left w:val="single" w:sz="4" w:space="0" w:color="auto"/>
              <w:bottom w:val="single" w:sz="4" w:space="0" w:color="auto"/>
              <w:right w:val="single" w:sz="4" w:space="0" w:color="auto"/>
            </w:tcBorders>
          </w:tcPr>
          <w:p w14:paraId="2B70E664" w14:textId="77777777" w:rsidR="00DB6582" w:rsidRDefault="00DB6582" w:rsidP="00DB6582">
            <w:pPr>
              <w:spacing w:line="256" w:lineRule="auto"/>
              <w:jc w:val="center"/>
              <w:rPr>
                <w:rFonts w:ascii="GHEA Grapalat" w:hAnsi="GHEA Grapalat"/>
                <w:kern w:val="2"/>
                <w:sz w:val="18"/>
                <w:szCs w:val="18"/>
                <w:lang w:val="hy-AM"/>
                <w14:ligatures w14:val="standardContextual"/>
              </w:rPr>
            </w:pPr>
          </w:p>
        </w:tc>
        <w:tc>
          <w:tcPr>
            <w:tcW w:w="1020" w:type="dxa"/>
            <w:tcBorders>
              <w:top w:val="single" w:sz="4" w:space="0" w:color="auto"/>
              <w:left w:val="single" w:sz="4" w:space="0" w:color="auto"/>
              <w:bottom w:val="single" w:sz="4" w:space="0" w:color="auto"/>
              <w:right w:val="single" w:sz="4" w:space="0" w:color="auto"/>
            </w:tcBorders>
          </w:tcPr>
          <w:p w14:paraId="2543540F" w14:textId="77777777" w:rsidR="00DB6582" w:rsidRDefault="00DB6582" w:rsidP="00DB6582">
            <w:pPr>
              <w:spacing w:line="256" w:lineRule="auto"/>
              <w:jc w:val="center"/>
              <w:rPr>
                <w:rFonts w:ascii="GHEA Grapalat" w:hAnsi="GHEA Grapalat"/>
                <w:kern w:val="2"/>
                <w:sz w:val="18"/>
                <w:szCs w:val="18"/>
                <w:lang w:val="hy-AM"/>
                <w14:ligatures w14:val="standardContextual"/>
              </w:rPr>
            </w:pPr>
          </w:p>
        </w:tc>
        <w:tc>
          <w:tcPr>
            <w:tcW w:w="1093" w:type="dxa"/>
            <w:tcBorders>
              <w:top w:val="single" w:sz="4" w:space="0" w:color="auto"/>
              <w:left w:val="single" w:sz="4" w:space="0" w:color="auto"/>
              <w:bottom w:val="single" w:sz="4" w:space="0" w:color="auto"/>
              <w:right w:val="single" w:sz="4" w:space="0" w:color="auto"/>
            </w:tcBorders>
            <w:hideMark/>
          </w:tcPr>
          <w:p w14:paraId="22FC931A" w14:textId="77777777" w:rsidR="00DB6582" w:rsidRDefault="00DB6582" w:rsidP="00DB6582">
            <w:pPr>
              <w:spacing w:line="256" w:lineRule="auto"/>
              <w:jc w:val="center"/>
              <w:rPr>
                <w:rFonts w:ascii="GHEA Grapalat" w:hAnsi="GHEA Grapalat"/>
                <w:kern w:val="2"/>
                <w:sz w:val="18"/>
                <w:szCs w:val="18"/>
                <w:lang w:val="hy-AM"/>
                <w14:ligatures w14:val="standardContextual"/>
              </w:rPr>
            </w:pPr>
            <w:r>
              <w:rPr>
                <w:rFonts w:ascii="GHEA Grapalat" w:hAnsi="GHEA Grapalat"/>
                <w:kern w:val="2"/>
                <w:sz w:val="18"/>
                <w:szCs w:val="18"/>
                <w:lang w:val="hy-AM"/>
                <w14:ligatures w14:val="standardContextual"/>
              </w:rPr>
              <w:t>г</w:t>
            </w:r>
            <w:r>
              <w:rPr>
                <w:rFonts w:ascii="Cambria Math" w:hAnsi="Cambria Math" w:cs="Cambria Math"/>
                <w:kern w:val="2"/>
                <w:sz w:val="18"/>
                <w:szCs w:val="18"/>
                <w:lang w:val="hy-AM"/>
                <w14:ligatures w14:val="standardContextual"/>
              </w:rPr>
              <w:t>․</w:t>
            </w:r>
            <w:r>
              <w:rPr>
                <w:rFonts w:ascii="GHEA Grapalat" w:hAnsi="GHEA Grapalat"/>
                <w:kern w:val="2"/>
                <w:sz w:val="18"/>
                <w:szCs w:val="18"/>
                <w:lang w:val="hy-AM"/>
                <w14:ligatures w14:val="standardContextual"/>
              </w:rPr>
              <w:t xml:space="preserve"> Ереван, Туманян 54</w:t>
            </w:r>
          </w:p>
          <w:p w14:paraId="4EA40324" w14:textId="77777777" w:rsidR="00DB6582" w:rsidRDefault="00DB6582" w:rsidP="00DB6582">
            <w:pPr>
              <w:spacing w:line="256" w:lineRule="auto"/>
              <w:jc w:val="center"/>
              <w:rPr>
                <w:rFonts w:ascii="GHEA Grapalat" w:hAnsi="GHEA Grapalat"/>
                <w:kern w:val="2"/>
                <w:sz w:val="18"/>
                <w:szCs w:val="18"/>
                <w14:ligatures w14:val="standardContextual"/>
              </w:rPr>
            </w:pPr>
            <w:r>
              <w:rPr>
                <w:rFonts w:ascii="GHEA Grapalat" w:hAnsi="GHEA Grapalat"/>
                <w:kern w:val="2"/>
                <w:sz w:val="18"/>
                <w:szCs w:val="18"/>
                <w:lang w:val="hy-AM"/>
                <w14:ligatures w14:val="standardContextual"/>
              </w:rPr>
              <w:t>г</w:t>
            </w:r>
            <w:r>
              <w:rPr>
                <w:rFonts w:ascii="Cambria Math" w:hAnsi="Cambria Math" w:cs="Cambria Math"/>
                <w:kern w:val="2"/>
                <w:sz w:val="18"/>
                <w:szCs w:val="18"/>
                <w:lang w:val="hy-AM"/>
                <w14:ligatures w14:val="standardContextual"/>
              </w:rPr>
              <w:t>․</w:t>
            </w:r>
            <w:r>
              <w:rPr>
                <w:rFonts w:ascii="GHEA Grapalat" w:hAnsi="GHEA Grapalat"/>
                <w:kern w:val="2"/>
                <w:sz w:val="18"/>
                <w:szCs w:val="18"/>
                <w:lang w:val="hy-AM"/>
                <w14:ligatures w14:val="standardContextual"/>
              </w:rPr>
              <w:t xml:space="preserve"> Ереван, </w:t>
            </w:r>
            <w:r>
              <w:rPr>
                <w:rFonts w:ascii="GHEA Grapalat" w:hAnsi="GHEA Grapalat"/>
                <w:kern w:val="2"/>
                <w:sz w:val="18"/>
                <w:szCs w:val="18"/>
                <w14:ligatures w14:val="standardContextual"/>
              </w:rPr>
              <w:t>Байрони</w:t>
            </w:r>
            <w:r>
              <w:rPr>
                <w:rFonts w:ascii="GHEA Grapalat" w:hAnsi="GHEA Grapalat"/>
                <w:kern w:val="2"/>
                <w:sz w:val="18"/>
                <w:szCs w:val="18"/>
                <w:lang w:val="hy-AM"/>
                <w14:ligatures w14:val="standardContextual"/>
              </w:rPr>
              <w:t xml:space="preserve"> 1</w:t>
            </w:r>
            <w:r>
              <w:rPr>
                <w:rFonts w:ascii="GHEA Grapalat" w:hAnsi="GHEA Grapalat"/>
                <w:kern w:val="2"/>
                <w:sz w:val="18"/>
                <w:szCs w:val="18"/>
                <w14:ligatures w14:val="standardContextual"/>
              </w:rPr>
              <w:t>а</w:t>
            </w:r>
          </w:p>
        </w:tc>
        <w:tc>
          <w:tcPr>
            <w:tcW w:w="2225" w:type="dxa"/>
            <w:tcBorders>
              <w:top w:val="single" w:sz="4" w:space="0" w:color="auto"/>
              <w:left w:val="single" w:sz="4" w:space="0" w:color="auto"/>
              <w:bottom w:val="single" w:sz="4" w:space="0" w:color="auto"/>
              <w:right w:val="single" w:sz="4" w:space="0" w:color="auto"/>
            </w:tcBorders>
          </w:tcPr>
          <w:p w14:paraId="16D1AB15" w14:textId="144BE6E7" w:rsidR="00DB6582" w:rsidRDefault="00DB6582" w:rsidP="00DB6582">
            <w:pPr>
              <w:pStyle w:val="HTML"/>
              <w:shd w:val="clear" w:color="auto" w:fill="F8F9FA"/>
              <w:spacing w:line="256" w:lineRule="auto"/>
              <w:rPr>
                <w:rFonts w:ascii="GHEA Grapalat" w:hAnsi="GHEA Grapalat"/>
                <w:color w:val="202124"/>
                <w:kern w:val="2"/>
                <w:sz w:val="18"/>
                <w:szCs w:val="18"/>
                <w:lang w:val="ru-RU"/>
                <w14:ligatures w14:val="standardContextual"/>
              </w:rPr>
            </w:pPr>
            <w:r>
              <w:rPr>
                <w:rStyle w:val="y2iqfc"/>
                <w:rFonts w:ascii="GHEA Grapalat" w:hAnsi="GHEA Grapalat"/>
                <w:color w:val="202124"/>
                <w:kern w:val="2"/>
                <w:sz w:val="18"/>
                <w:szCs w:val="18"/>
                <w:lang w:val="ru-RU"/>
                <w14:ligatures w14:val="standardContextual"/>
              </w:rPr>
              <w:t xml:space="preserve">В случае предоставления средств, после подписания договора/соглашения/до </w:t>
            </w:r>
            <w:r>
              <w:rPr>
                <w:rStyle w:val="y2iqfc"/>
                <w:rFonts w:ascii="GHEA Grapalat" w:hAnsi="GHEA Grapalat"/>
                <w:color w:val="202124"/>
                <w:kern w:val="2"/>
                <w:sz w:val="18"/>
                <w:szCs w:val="18"/>
                <w:lang w:val="hy-AM"/>
                <w14:ligatures w14:val="standardContextual"/>
              </w:rPr>
              <w:t>3</w:t>
            </w:r>
            <w:r w:rsidR="00F771A3">
              <w:rPr>
                <w:rStyle w:val="y2iqfc"/>
                <w:rFonts w:ascii="GHEA Grapalat" w:hAnsi="GHEA Grapalat"/>
                <w:color w:val="202124"/>
                <w:kern w:val="2"/>
                <w:sz w:val="18"/>
                <w:szCs w:val="18"/>
                <w:lang w:val="ru-RU"/>
                <w14:ligatures w14:val="standardContextual"/>
              </w:rPr>
              <w:t>1</w:t>
            </w:r>
            <w:r>
              <w:rPr>
                <w:rStyle w:val="y2iqfc"/>
                <w:rFonts w:ascii="GHEA Grapalat" w:hAnsi="GHEA Grapalat"/>
                <w:color w:val="202124"/>
                <w:kern w:val="2"/>
                <w:sz w:val="18"/>
                <w:szCs w:val="18"/>
                <w:lang w:val="ru-RU"/>
                <w14:ligatures w14:val="standardContextual"/>
              </w:rPr>
              <w:t xml:space="preserve"> декабря 202</w:t>
            </w:r>
            <w:r w:rsidR="00F771A3">
              <w:rPr>
                <w:rStyle w:val="y2iqfc"/>
                <w:rFonts w:ascii="GHEA Grapalat" w:hAnsi="GHEA Grapalat"/>
                <w:color w:val="202124"/>
                <w:kern w:val="2"/>
                <w:sz w:val="18"/>
                <w:szCs w:val="18"/>
                <w:lang w:val="ru-RU"/>
                <w14:ligatures w14:val="standardContextual"/>
              </w:rPr>
              <w:t>6</w:t>
            </w:r>
            <w:r>
              <w:rPr>
                <w:rStyle w:val="y2iqfc"/>
                <w:rFonts w:ascii="GHEA Grapalat" w:hAnsi="GHEA Grapalat"/>
                <w:color w:val="202124"/>
                <w:kern w:val="2"/>
                <w:sz w:val="18"/>
                <w:szCs w:val="18"/>
                <w:lang w:val="ru-RU"/>
                <w14:ligatures w14:val="standardContextual"/>
              </w:rPr>
              <w:t xml:space="preserve"> г.</w:t>
            </w:r>
          </w:p>
          <w:p w14:paraId="3B718278" w14:textId="77777777" w:rsidR="00DB6582" w:rsidRPr="00DB6582" w:rsidRDefault="00DB6582" w:rsidP="00DB6582">
            <w:pPr>
              <w:spacing w:line="256" w:lineRule="auto"/>
              <w:jc w:val="center"/>
              <w:rPr>
                <w:rFonts w:ascii="GHEA Grapalat" w:hAnsi="GHEA Grapalat"/>
                <w:kern w:val="2"/>
                <w:sz w:val="18"/>
                <w:szCs w:val="18"/>
                <w14:ligatures w14:val="standardContextual"/>
              </w:rPr>
            </w:pPr>
          </w:p>
        </w:tc>
      </w:tr>
      <w:tr w:rsidR="00DB6582" w14:paraId="3DEFAB81" w14:textId="77777777" w:rsidTr="000A6AC6">
        <w:tc>
          <w:tcPr>
            <w:tcW w:w="1880" w:type="dxa"/>
            <w:tcBorders>
              <w:top w:val="single" w:sz="4" w:space="0" w:color="auto"/>
              <w:left w:val="single" w:sz="4" w:space="0" w:color="auto"/>
              <w:bottom w:val="single" w:sz="4" w:space="0" w:color="auto"/>
              <w:right w:val="single" w:sz="4" w:space="0" w:color="auto"/>
            </w:tcBorders>
            <w:hideMark/>
          </w:tcPr>
          <w:p w14:paraId="00B45F3E" w14:textId="77777777" w:rsidR="00DB6582" w:rsidRDefault="00DB6582" w:rsidP="00DB6582">
            <w:pPr>
              <w:spacing w:line="256" w:lineRule="auto"/>
              <w:jc w:val="center"/>
              <w:rPr>
                <w:rFonts w:ascii="GHEA Grapalat" w:hAnsi="GHEA Grapalat"/>
                <w:kern w:val="2"/>
                <w:sz w:val="18"/>
                <w:szCs w:val="18"/>
                <w:lang w:val="hy-AM"/>
                <w14:ligatures w14:val="standardContextual"/>
              </w:rPr>
            </w:pPr>
            <w:r>
              <w:rPr>
                <w:rFonts w:ascii="GHEA Grapalat" w:hAnsi="GHEA Grapalat"/>
                <w:kern w:val="2"/>
                <w:sz w:val="18"/>
                <w:szCs w:val="18"/>
                <w:lang w:val="hy-AM"/>
                <w14:ligatures w14:val="standardContextual"/>
              </w:rPr>
              <w:t>6</w:t>
            </w:r>
          </w:p>
        </w:tc>
        <w:tc>
          <w:tcPr>
            <w:tcW w:w="1846" w:type="dxa"/>
            <w:tcBorders>
              <w:top w:val="single" w:sz="4" w:space="0" w:color="auto"/>
              <w:left w:val="single" w:sz="4" w:space="0" w:color="auto"/>
              <w:bottom w:val="single" w:sz="4" w:space="0" w:color="auto"/>
              <w:right w:val="single" w:sz="4" w:space="0" w:color="auto"/>
            </w:tcBorders>
            <w:hideMark/>
          </w:tcPr>
          <w:p w14:paraId="22B66F78" w14:textId="1E05E176" w:rsidR="00DB6582" w:rsidRDefault="00DB6582" w:rsidP="00DB6582">
            <w:pPr>
              <w:spacing w:line="256" w:lineRule="auto"/>
              <w:jc w:val="center"/>
              <w:rPr>
                <w:rFonts w:ascii="GHEA Grapalat" w:hAnsi="GHEA Grapalat"/>
                <w:kern w:val="2"/>
                <w:sz w:val="18"/>
                <w:szCs w:val="18"/>
                <w:lang w:val="hy-AM"/>
                <w14:ligatures w14:val="standardContextual"/>
              </w:rPr>
            </w:pPr>
            <w:r w:rsidRPr="00483081">
              <w:rPr>
                <w:rFonts w:ascii="GHEA Grapalat" w:hAnsi="GHEA Grapalat"/>
                <w:sz w:val="16"/>
                <w:szCs w:val="16"/>
                <w:lang w:val="hy-AM"/>
              </w:rPr>
              <w:t>71631100/5</w:t>
            </w:r>
          </w:p>
        </w:tc>
        <w:tc>
          <w:tcPr>
            <w:tcW w:w="4098" w:type="dxa"/>
            <w:tcBorders>
              <w:top w:val="single" w:sz="4" w:space="0" w:color="auto"/>
              <w:left w:val="single" w:sz="4" w:space="0" w:color="auto"/>
              <w:bottom w:val="single" w:sz="4" w:space="0" w:color="auto"/>
              <w:right w:val="single" w:sz="4" w:space="0" w:color="auto"/>
            </w:tcBorders>
            <w:vAlign w:val="bottom"/>
          </w:tcPr>
          <w:p w14:paraId="4BDF0CEF" w14:textId="77777777" w:rsidR="00DB6582" w:rsidRDefault="00DB6582" w:rsidP="00DB6582">
            <w:pPr>
              <w:numPr>
                <w:ilvl w:val="0"/>
                <w:numId w:val="41"/>
              </w:numPr>
              <w:tabs>
                <w:tab w:val="num" w:pos="410"/>
              </w:tabs>
              <w:spacing w:line="256" w:lineRule="auto"/>
              <w:ind w:left="119" w:hanging="119"/>
              <w:jc w:val="both"/>
              <w:rPr>
                <w:rFonts w:ascii="GHEA Grapalat" w:hAnsi="GHEA Grapalat" w:cs="Sylfaen"/>
                <w:kern w:val="2"/>
                <w:sz w:val="18"/>
                <w:szCs w:val="18"/>
                <w:lang w:val="af-ZA"/>
                <w14:ligatures w14:val="standardContextual"/>
              </w:rPr>
            </w:pPr>
            <w:r>
              <w:rPr>
                <w:rFonts w:ascii="GHEA Grapalat" w:hAnsi="GHEA Grapalat" w:cs="Sylfaen"/>
                <w:kern w:val="2"/>
                <w:sz w:val="18"/>
                <w:szCs w:val="18"/>
                <w:lang w:val="af-ZA"/>
                <w14:ligatures w14:val="standardContextual"/>
              </w:rPr>
              <w:t xml:space="preserve">Трехходовые клапаны горячей воды - по температуре воды регулируют температуру воздуха, исходящего из кондиционера /25 шт/ </w:t>
            </w:r>
          </w:p>
          <w:p w14:paraId="470016F6" w14:textId="77777777" w:rsidR="00DB6582" w:rsidRDefault="00DB6582" w:rsidP="00DB6582">
            <w:pPr>
              <w:numPr>
                <w:ilvl w:val="0"/>
                <w:numId w:val="41"/>
              </w:numPr>
              <w:tabs>
                <w:tab w:val="num" w:pos="410"/>
              </w:tabs>
              <w:spacing w:line="256" w:lineRule="auto"/>
              <w:ind w:left="119" w:hanging="119"/>
              <w:jc w:val="both"/>
              <w:rPr>
                <w:rFonts w:ascii="GHEA Grapalat" w:hAnsi="GHEA Grapalat" w:cs="Sylfaen"/>
                <w:kern w:val="2"/>
                <w:sz w:val="18"/>
                <w:szCs w:val="18"/>
                <w:lang w:val="af-ZA"/>
                <w14:ligatures w14:val="standardContextual"/>
              </w:rPr>
            </w:pPr>
            <w:r>
              <w:rPr>
                <w:rFonts w:ascii="GHEA Grapalat" w:hAnsi="GHEA Grapalat" w:cs="Sylfaen"/>
                <w:kern w:val="2"/>
                <w:sz w:val="18"/>
                <w:szCs w:val="18"/>
                <w:lang w:val="af-ZA"/>
                <w14:ligatures w14:val="standardContextual"/>
              </w:rPr>
              <w:t xml:space="preserve">Трехходовые клапаны холодной воды - по температуре воды регулируют температуру </w:t>
            </w:r>
            <w:r>
              <w:rPr>
                <w:rFonts w:ascii="GHEA Grapalat" w:hAnsi="GHEA Grapalat" w:cs="Sylfaen"/>
                <w:kern w:val="2"/>
                <w:sz w:val="18"/>
                <w:szCs w:val="18"/>
                <w:lang w:val="af-ZA"/>
                <w14:ligatures w14:val="standardContextual"/>
              </w:rPr>
              <w:lastRenderedPageBreak/>
              <w:t xml:space="preserve">воздуха, исходящего из кондиционера / 2 шт/                                   </w:t>
            </w:r>
          </w:p>
          <w:p w14:paraId="697DAD56" w14:textId="77777777" w:rsidR="00DB6582" w:rsidRDefault="00DB6582" w:rsidP="00DB6582">
            <w:pPr>
              <w:numPr>
                <w:ilvl w:val="0"/>
                <w:numId w:val="41"/>
              </w:numPr>
              <w:tabs>
                <w:tab w:val="num" w:pos="410"/>
              </w:tabs>
              <w:spacing w:line="256" w:lineRule="auto"/>
              <w:ind w:left="119" w:hanging="119"/>
              <w:jc w:val="both"/>
              <w:rPr>
                <w:rFonts w:ascii="GHEA Grapalat" w:hAnsi="GHEA Grapalat" w:cs="Sylfaen"/>
                <w:kern w:val="2"/>
                <w:sz w:val="18"/>
                <w:szCs w:val="18"/>
                <w:lang w:val="af-ZA"/>
                <w14:ligatures w14:val="standardContextual"/>
              </w:rPr>
            </w:pPr>
            <w:r>
              <w:rPr>
                <w:rFonts w:ascii="GHEA Grapalat" w:hAnsi="GHEA Grapalat" w:cs="Sylfaen"/>
                <w:kern w:val="2"/>
                <w:sz w:val="18"/>
                <w:szCs w:val="18"/>
                <w:lang w:val="af-ZA"/>
                <w14:ligatures w14:val="standardContextual"/>
              </w:rPr>
              <w:t xml:space="preserve">Эл.клапаны воздухопровода: поддерживается поток воздуха по направлениям </w:t>
            </w:r>
          </w:p>
          <w:p w14:paraId="156FB182" w14:textId="77777777" w:rsidR="00DB6582" w:rsidRDefault="00DB6582" w:rsidP="00DB6582">
            <w:pPr>
              <w:numPr>
                <w:ilvl w:val="0"/>
                <w:numId w:val="41"/>
              </w:numPr>
              <w:tabs>
                <w:tab w:val="num" w:pos="410"/>
              </w:tabs>
              <w:spacing w:line="256" w:lineRule="auto"/>
              <w:ind w:left="119" w:hanging="119"/>
              <w:jc w:val="both"/>
              <w:rPr>
                <w:rFonts w:ascii="GHEA Grapalat" w:hAnsi="GHEA Grapalat" w:cs="Sylfaen"/>
                <w:kern w:val="2"/>
                <w:sz w:val="18"/>
                <w:szCs w:val="18"/>
                <w:lang w:val="af-ZA"/>
                <w14:ligatures w14:val="standardContextual"/>
              </w:rPr>
            </w:pPr>
            <w:r>
              <w:rPr>
                <w:rFonts w:ascii="GHEA Grapalat" w:hAnsi="GHEA Grapalat" w:cs="Sylfaen"/>
                <w:kern w:val="2"/>
                <w:sz w:val="18"/>
                <w:szCs w:val="18"/>
                <w:lang w:val="af-ZA"/>
                <w14:ligatures w14:val="standardContextual"/>
              </w:rPr>
              <w:t xml:space="preserve">Эл.клапаны обеспечения входящего воздуха кондиционера - обеспечивается норма входящего в кондиционер воздуха /13 шт/ </w:t>
            </w:r>
          </w:p>
          <w:p w14:paraId="78F985F7" w14:textId="77777777" w:rsidR="00DB6582" w:rsidRDefault="00DB6582" w:rsidP="00DB6582">
            <w:pPr>
              <w:numPr>
                <w:ilvl w:val="0"/>
                <w:numId w:val="41"/>
              </w:numPr>
              <w:tabs>
                <w:tab w:val="num" w:pos="410"/>
              </w:tabs>
              <w:spacing w:line="256" w:lineRule="auto"/>
              <w:ind w:left="119" w:hanging="119"/>
              <w:jc w:val="both"/>
              <w:rPr>
                <w:rFonts w:ascii="GHEA Grapalat" w:hAnsi="GHEA Grapalat" w:cs="Sylfaen"/>
                <w:kern w:val="2"/>
                <w:sz w:val="18"/>
                <w:szCs w:val="18"/>
                <w:lang w:val="af-ZA"/>
                <w14:ligatures w14:val="standardContextual"/>
              </w:rPr>
            </w:pPr>
            <w:r>
              <w:rPr>
                <w:rFonts w:ascii="GHEA Grapalat" w:hAnsi="GHEA Grapalat" w:cs="Sylfaen"/>
                <w:kern w:val="2"/>
                <w:sz w:val="18"/>
                <w:szCs w:val="18"/>
                <w:lang w:val="af-ZA"/>
                <w14:ligatures w14:val="standardContextual"/>
              </w:rPr>
              <w:t xml:space="preserve">Пульты управления вентиляцией -  дистанционным управлением включаются и отключаются вентиляторы </w:t>
            </w:r>
          </w:p>
          <w:p w14:paraId="17954859" w14:textId="77777777" w:rsidR="00DB6582" w:rsidRDefault="00DB6582" w:rsidP="00DB6582">
            <w:pPr>
              <w:spacing w:line="256" w:lineRule="auto"/>
              <w:jc w:val="both"/>
              <w:rPr>
                <w:rFonts w:ascii="GHEA Grapalat" w:hAnsi="GHEA Grapalat" w:cs="Sylfaen"/>
                <w:kern w:val="2"/>
                <w:sz w:val="18"/>
                <w:szCs w:val="18"/>
                <w:lang w:val="af-ZA"/>
                <w14:ligatures w14:val="standardContextual"/>
              </w:rPr>
            </w:pPr>
            <w:r>
              <w:rPr>
                <w:rFonts w:ascii="GHEA Grapalat" w:hAnsi="GHEA Grapalat" w:cs="Sylfaen"/>
                <w:kern w:val="2"/>
                <w:sz w:val="18"/>
                <w:szCs w:val="18"/>
                <w:lang w:val="af-ZA"/>
                <w14:ligatures w14:val="standardContextual"/>
              </w:rPr>
              <w:t xml:space="preserve">Эл. щиты системы охлаждения - включает и отключает помпы, обеспечивающие воду в кондиционерах и чиллерах / 6 шт/  </w:t>
            </w:r>
          </w:p>
          <w:p w14:paraId="55053C4C" w14:textId="77777777" w:rsidR="00DB6582" w:rsidRDefault="00DB6582" w:rsidP="00DB6582">
            <w:pPr>
              <w:numPr>
                <w:ilvl w:val="1"/>
                <w:numId w:val="42"/>
              </w:numPr>
              <w:tabs>
                <w:tab w:val="num" w:pos="1170"/>
              </w:tabs>
              <w:spacing w:line="256" w:lineRule="auto"/>
              <w:ind w:left="161" w:hanging="196"/>
              <w:jc w:val="both"/>
              <w:rPr>
                <w:rFonts w:ascii="GHEA Grapalat" w:hAnsi="GHEA Grapalat" w:cs="Sylfaen"/>
                <w:kern w:val="2"/>
                <w:sz w:val="18"/>
                <w:szCs w:val="18"/>
                <w:lang w:val="af-ZA"/>
                <w14:ligatures w14:val="standardContextual"/>
              </w:rPr>
            </w:pPr>
            <w:r>
              <w:rPr>
                <w:rFonts w:ascii="GHEA Grapalat" w:hAnsi="GHEA Grapalat" w:cs="Sylfaen"/>
                <w:kern w:val="2"/>
                <w:sz w:val="18"/>
                <w:szCs w:val="18"/>
                <w:lang w:val="af-ZA"/>
                <w14:ligatures w14:val="standardContextual"/>
              </w:rPr>
              <w:t>эл.пульты управления - включает и отключает эл. двигатели /6 шт/</w:t>
            </w:r>
          </w:p>
          <w:p w14:paraId="44E711C4" w14:textId="77777777" w:rsidR="00DB6582" w:rsidRDefault="00DB6582" w:rsidP="00DB6582">
            <w:pPr>
              <w:tabs>
                <w:tab w:val="left" w:pos="90"/>
              </w:tabs>
              <w:spacing w:line="256" w:lineRule="auto"/>
              <w:ind w:left="161" w:hanging="196"/>
              <w:jc w:val="both"/>
              <w:rPr>
                <w:rFonts w:ascii="GHEA Grapalat" w:hAnsi="GHEA Grapalat" w:cs="Sylfaen"/>
                <w:kern w:val="2"/>
                <w:sz w:val="18"/>
                <w:szCs w:val="18"/>
                <w:lang w:val="af-ZA"/>
                <w14:ligatures w14:val="standardContextual"/>
              </w:rPr>
            </w:pPr>
            <w:r>
              <w:rPr>
                <w:rFonts w:ascii="GHEA Grapalat" w:hAnsi="GHEA Grapalat"/>
                <w:kern w:val="2"/>
                <w:sz w:val="18"/>
                <w:szCs w:val="18"/>
                <w:lang w:val="af-ZA"/>
                <w14:ligatures w14:val="standardContextual"/>
              </w:rPr>
              <w:t>Рециркуляционный</w:t>
            </w:r>
            <w:r>
              <w:rPr>
                <w:rFonts w:ascii="GHEA Grapalat" w:hAnsi="GHEA Grapalat" w:cs="Times LatArm"/>
                <w:kern w:val="2"/>
                <w:sz w:val="18"/>
                <w:szCs w:val="18"/>
                <w:lang w:val="af-ZA"/>
                <w14:ligatures w14:val="standardContextual"/>
              </w:rPr>
              <w:t xml:space="preserve"> </w:t>
            </w:r>
            <w:r>
              <w:rPr>
                <w:rFonts w:ascii="GHEA Grapalat" w:hAnsi="GHEA Grapalat"/>
                <w:kern w:val="2"/>
                <w:sz w:val="18"/>
                <w:szCs w:val="18"/>
                <w:lang w:val="af-ZA"/>
                <w14:ligatures w14:val="standardContextual"/>
              </w:rPr>
              <w:t>клапан</w:t>
            </w:r>
            <w:r>
              <w:rPr>
                <w:rFonts w:ascii="GHEA Grapalat" w:hAnsi="GHEA Grapalat" w:cs="Times LatArm"/>
                <w:kern w:val="2"/>
                <w:sz w:val="18"/>
                <w:szCs w:val="18"/>
                <w:lang w:val="af-ZA"/>
                <w14:ligatures w14:val="standardContextual"/>
              </w:rPr>
              <w:t xml:space="preserve"> - </w:t>
            </w:r>
            <w:r>
              <w:rPr>
                <w:rFonts w:ascii="GHEA Grapalat" w:hAnsi="GHEA Grapalat"/>
                <w:kern w:val="2"/>
                <w:sz w:val="18"/>
                <w:szCs w:val="18"/>
                <w:lang w:val="af-ZA"/>
                <w14:ligatures w14:val="standardContextual"/>
              </w:rPr>
              <w:t>регулирует</w:t>
            </w:r>
            <w:r>
              <w:rPr>
                <w:rFonts w:ascii="GHEA Grapalat" w:hAnsi="GHEA Grapalat" w:cs="Times LatArm"/>
                <w:kern w:val="2"/>
                <w:sz w:val="18"/>
                <w:szCs w:val="18"/>
                <w:lang w:val="af-ZA"/>
                <w14:ligatures w14:val="standardContextual"/>
              </w:rPr>
              <w:t xml:space="preserve"> </w:t>
            </w:r>
            <w:r>
              <w:rPr>
                <w:rFonts w:ascii="GHEA Grapalat" w:hAnsi="GHEA Grapalat"/>
                <w:kern w:val="2"/>
                <w:sz w:val="18"/>
                <w:szCs w:val="18"/>
                <w:lang w:val="af-ZA"/>
                <w14:ligatures w14:val="standardContextual"/>
              </w:rPr>
              <w:t>температуру</w:t>
            </w:r>
            <w:r>
              <w:rPr>
                <w:rFonts w:ascii="GHEA Grapalat" w:hAnsi="GHEA Grapalat" w:cs="Times LatArm"/>
                <w:kern w:val="2"/>
                <w:sz w:val="18"/>
                <w:szCs w:val="18"/>
                <w:lang w:val="af-ZA"/>
                <w14:ligatures w14:val="standardContextual"/>
              </w:rPr>
              <w:t xml:space="preserve"> </w:t>
            </w:r>
            <w:r>
              <w:rPr>
                <w:rFonts w:ascii="GHEA Grapalat" w:hAnsi="GHEA Grapalat"/>
                <w:kern w:val="2"/>
                <w:sz w:val="18"/>
                <w:szCs w:val="18"/>
                <w:lang w:val="af-ZA"/>
                <w14:ligatures w14:val="standardContextual"/>
              </w:rPr>
              <w:t>горячей</w:t>
            </w:r>
            <w:r>
              <w:rPr>
                <w:rFonts w:ascii="GHEA Grapalat" w:hAnsi="GHEA Grapalat" w:cs="Times LatArm"/>
                <w:kern w:val="2"/>
                <w:sz w:val="18"/>
                <w:szCs w:val="18"/>
                <w:lang w:val="af-ZA"/>
                <w14:ligatures w14:val="standardContextual"/>
              </w:rPr>
              <w:t xml:space="preserve"> </w:t>
            </w:r>
            <w:r>
              <w:rPr>
                <w:rFonts w:ascii="GHEA Grapalat" w:hAnsi="GHEA Grapalat"/>
                <w:kern w:val="2"/>
                <w:sz w:val="18"/>
                <w:szCs w:val="18"/>
                <w:lang w:val="af-ZA"/>
                <w14:ligatures w14:val="standardContextual"/>
              </w:rPr>
              <w:t>воды</w:t>
            </w:r>
            <w:r>
              <w:rPr>
                <w:rFonts w:ascii="GHEA Grapalat" w:hAnsi="GHEA Grapalat" w:cs="Sylfaen"/>
                <w:kern w:val="2"/>
                <w:sz w:val="18"/>
                <w:szCs w:val="18"/>
                <w:lang w:val="af-ZA"/>
                <w14:ligatures w14:val="standardContextual"/>
              </w:rPr>
              <w:t xml:space="preserve"> / 4 шт/</w:t>
            </w:r>
          </w:p>
          <w:p w14:paraId="6FA16417" w14:textId="77777777" w:rsidR="00DB6582" w:rsidRDefault="00DB6582" w:rsidP="00DB6582">
            <w:pPr>
              <w:spacing w:line="256" w:lineRule="auto"/>
              <w:jc w:val="both"/>
              <w:rPr>
                <w:rFonts w:ascii="GHEA Grapalat" w:hAnsi="GHEA Grapalat" w:cs="Sylfaen"/>
                <w:kern w:val="2"/>
                <w:sz w:val="18"/>
                <w:szCs w:val="18"/>
                <w:lang w:val="af-ZA"/>
                <w14:ligatures w14:val="standardContextual"/>
              </w:rPr>
            </w:pPr>
            <w:r>
              <w:rPr>
                <w:rFonts w:ascii="GHEA Grapalat" w:hAnsi="GHEA Grapalat" w:cs="Sylfaen"/>
                <w:kern w:val="2"/>
                <w:sz w:val="18"/>
                <w:szCs w:val="18"/>
                <w:lang w:val="af-ZA"/>
                <w14:ligatures w14:val="standardContextual"/>
              </w:rPr>
              <w:t>Составить письменный протокол о любой аварийной ситуации и представить Заказчику.</w:t>
            </w:r>
          </w:p>
          <w:p w14:paraId="1D89C908" w14:textId="77777777" w:rsidR="00DB6582" w:rsidRDefault="00DB6582" w:rsidP="00DB6582">
            <w:pPr>
              <w:spacing w:line="256" w:lineRule="auto"/>
              <w:jc w:val="center"/>
              <w:rPr>
                <w:rFonts w:ascii="GHEA Grapalat" w:hAnsi="GHEA Grapalat" w:cs="Calibri"/>
                <w:color w:val="000000"/>
                <w:kern w:val="2"/>
                <w:sz w:val="18"/>
                <w:szCs w:val="18"/>
                <w:lang w:val="hy-AM"/>
                <w14:ligatures w14:val="standardContextual"/>
              </w:rPr>
            </w:pPr>
          </w:p>
        </w:tc>
        <w:tc>
          <w:tcPr>
            <w:tcW w:w="1210" w:type="dxa"/>
            <w:tcBorders>
              <w:top w:val="single" w:sz="4" w:space="0" w:color="auto"/>
              <w:left w:val="single" w:sz="4" w:space="0" w:color="auto"/>
              <w:bottom w:val="single" w:sz="4" w:space="0" w:color="auto"/>
              <w:right w:val="single" w:sz="4" w:space="0" w:color="auto"/>
            </w:tcBorders>
            <w:vAlign w:val="center"/>
          </w:tcPr>
          <w:p w14:paraId="49F2095A" w14:textId="1FF173A9" w:rsidR="00DB6582" w:rsidRDefault="00DB6582" w:rsidP="00DB6582">
            <w:pPr>
              <w:spacing w:line="256" w:lineRule="auto"/>
              <w:jc w:val="center"/>
              <w:rPr>
                <w:rFonts w:ascii="GHEA Grapalat" w:hAnsi="GHEA Grapalat"/>
                <w:kern w:val="2"/>
                <w:sz w:val="18"/>
                <w:szCs w:val="18"/>
                <w:lang w:val="hy-AM"/>
                <w14:ligatures w14:val="standardContextual"/>
              </w:rPr>
            </w:pPr>
            <w:r>
              <w:rPr>
                <w:rFonts w:ascii="GHEA Grapalat" w:hAnsi="GHEA Grapalat"/>
                <w:kern w:val="2"/>
                <w:sz w:val="18"/>
                <w:szCs w:val="18"/>
                <w14:ligatures w14:val="standardContextual"/>
              </w:rPr>
              <w:lastRenderedPageBreak/>
              <w:t>др</w:t>
            </w:r>
            <w:r>
              <w:t>ам</w:t>
            </w:r>
          </w:p>
        </w:tc>
        <w:tc>
          <w:tcPr>
            <w:tcW w:w="1355" w:type="dxa"/>
            <w:tcBorders>
              <w:top w:val="single" w:sz="4" w:space="0" w:color="auto"/>
              <w:left w:val="single" w:sz="4" w:space="0" w:color="auto"/>
              <w:bottom w:val="single" w:sz="4" w:space="0" w:color="auto"/>
              <w:right w:val="single" w:sz="4" w:space="0" w:color="auto"/>
            </w:tcBorders>
          </w:tcPr>
          <w:p w14:paraId="655DAC8B" w14:textId="77777777" w:rsidR="00DB6582" w:rsidRDefault="00DB6582" w:rsidP="00DB6582">
            <w:pPr>
              <w:spacing w:line="256" w:lineRule="auto"/>
              <w:jc w:val="center"/>
              <w:rPr>
                <w:rFonts w:ascii="GHEA Grapalat" w:hAnsi="GHEA Grapalat"/>
                <w:kern w:val="2"/>
                <w:sz w:val="18"/>
                <w:szCs w:val="18"/>
                <w:lang w:val="hy-AM"/>
                <w14:ligatures w14:val="standardContextual"/>
              </w:rPr>
            </w:pPr>
          </w:p>
        </w:tc>
        <w:tc>
          <w:tcPr>
            <w:tcW w:w="1020" w:type="dxa"/>
            <w:tcBorders>
              <w:top w:val="single" w:sz="4" w:space="0" w:color="auto"/>
              <w:left w:val="single" w:sz="4" w:space="0" w:color="auto"/>
              <w:bottom w:val="single" w:sz="4" w:space="0" w:color="auto"/>
              <w:right w:val="single" w:sz="4" w:space="0" w:color="auto"/>
            </w:tcBorders>
          </w:tcPr>
          <w:p w14:paraId="55B12B15" w14:textId="77777777" w:rsidR="00DB6582" w:rsidRDefault="00DB6582" w:rsidP="00DB6582">
            <w:pPr>
              <w:spacing w:line="256" w:lineRule="auto"/>
              <w:jc w:val="center"/>
              <w:rPr>
                <w:rFonts w:ascii="GHEA Grapalat" w:hAnsi="GHEA Grapalat"/>
                <w:kern w:val="2"/>
                <w:sz w:val="18"/>
                <w:szCs w:val="18"/>
                <w:lang w:val="hy-AM"/>
                <w14:ligatures w14:val="standardContextual"/>
              </w:rPr>
            </w:pPr>
          </w:p>
        </w:tc>
        <w:tc>
          <w:tcPr>
            <w:tcW w:w="1093" w:type="dxa"/>
            <w:tcBorders>
              <w:top w:val="single" w:sz="4" w:space="0" w:color="auto"/>
              <w:left w:val="single" w:sz="4" w:space="0" w:color="auto"/>
              <w:bottom w:val="single" w:sz="4" w:space="0" w:color="auto"/>
              <w:right w:val="single" w:sz="4" w:space="0" w:color="auto"/>
            </w:tcBorders>
          </w:tcPr>
          <w:p w14:paraId="08CEB5A0" w14:textId="77777777" w:rsidR="00DB6582" w:rsidRDefault="00DB6582" w:rsidP="00DB6582">
            <w:pPr>
              <w:spacing w:line="256" w:lineRule="auto"/>
              <w:jc w:val="center"/>
              <w:rPr>
                <w:rFonts w:ascii="GHEA Grapalat" w:hAnsi="GHEA Grapalat"/>
                <w:kern w:val="2"/>
                <w:sz w:val="18"/>
                <w:szCs w:val="18"/>
                <w:lang w:val="hy-AM"/>
                <w14:ligatures w14:val="standardContextual"/>
              </w:rPr>
            </w:pPr>
            <w:r>
              <w:rPr>
                <w:rFonts w:ascii="GHEA Grapalat" w:hAnsi="GHEA Grapalat"/>
                <w:kern w:val="2"/>
                <w:sz w:val="18"/>
                <w:szCs w:val="18"/>
                <w:lang w:val="hy-AM"/>
                <w14:ligatures w14:val="standardContextual"/>
              </w:rPr>
              <w:t>г</w:t>
            </w:r>
            <w:r>
              <w:rPr>
                <w:rFonts w:ascii="Cambria Math" w:hAnsi="Cambria Math" w:cs="Cambria Math"/>
                <w:kern w:val="2"/>
                <w:sz w:val="18"/>
                <w:szCs w:val="18"/>
                <w:lang w:val="hy-AM"/>
                <w14:ligatures w14:val="standardContextual"/>
              </w:rPr>
              <w:t>․</w:t>
            </w:r>
            <w:r>
              <w:rPr>
                <w:rFonts w:ascii="GHEA Grapalat" w:hAnsi="GHEA Grapalat"/>
                <w:kern w:val="2"/>
                <w:sz w:val="18"/>
                <w:szCs w:val="18"/>
                <w:lang w:val="hy-AM"/>
                <w14:ligatures w14:val="standardContextual"/>
              </w:rPr>
              <w:t xml:space="preserve"> Ереван, Туманян 54</w:t>
            </w:r>
          </w:p>
          <w:p w14:paraId="7D1A6B4D" w14:textId="77777777" w:rsidR="00DB6582" w:rsidRDefault="00DB6582" w:rsidP="00DB6582">
            <w:pPr>
              <w:spacing w:line="256" w:lineRule="auto"/>
              <w:jc w:val="center"/>
              <w:rPr>
                <w:rFonts w:ascii="GHEA Grapalat" w:hAnsi="GHEA Grapalat"/>
                <w:kern w:val="2"/>
                <w:sz w:val="18"/>
                <w:szCs w:val="18"/>
                <w:lang w:val="hy-AM"/>
                <w14:ligatures w14:val="standardContextual"/>
              </w:rPr>
            </w:pPr>
          </w:p>
        </w:tc>
        <w:tc>
          <w:tcPr>
            <w:tcW w:w="2225" w:type="dxa"/>
            <w:tcBorders>
              <w:top w:val="single" w:sz="4" w:space="0" w:color="auto"/>
              <w:left w:val="single" w:sz="4" w:space="0" w:color="auto"/>
              <w:bottom w:val="single" w:sz="4" w:space="0" w:color="auto"/>
              <w:right w:val="single" w:sz="4" w:space="0" w:color="auto"/>
            </w:tcBorders>
          </w:tcPr>
          <w:p w14:paraId="049D13FB" w14:textId="6EDB2EC8" w:rsidR="00DB6582" w:rsidRDefault="00DB6582" w:rsidP="00DB6582">
            <w:pPr>
              <w:pStyle w:val="HTML"/>
              <w:shd w:val="clear" w:color="auto" w:fill="F8F9FA"/>
              <w:spacing w:line="256" w:lineRule="auto"/>
              <w:rPr>
                <w:rFonts w:ascii="GHEA Grapalat" w:hAnsi="GHEA Grapalat"/>
                <w:color w:val="202124"/>
                <w:kern w:val="2"/>
                <w:sz w:val="18"/>
                <w:szCs w:val="18"/>
                <w:lang w:val="ru-RU"/>
                <w14:ligatures w14:val="standardContextual"/>
              </w:rPr>
            </w:pPr>
            <w:r>
              <w:rPr>
                <w:rStyle w:val="y2iqfc"/>
                <w:rFonts w:ascii="GHEA Grapalat" w:hAnsi="GHEA Grapalat"/>
                <w:color w:val="202124"/>
                <w:kern w:val="2"/>
                <w:sz w:val="18"/>
                <w:szCs w:val="18"/>
                <w:lang w:val="ru-RU"/>
                <w14:ligatures w14:val="standardContextual"/>
              </w:rPr>
              <w:t xml:space="preserve">В случае предоставления средств, после подписания договора/соглашения/до </w:t>
            </w:r>
            <w:r>
              <w:rPr>
                <w:rStyle w:val="y2iqfc"/>
                <w:rFonts w:ascii="GHEA Grapalat" w:hAnsi="GHEA Grapalat"/>
                <w:color w:val="202124"/>
                <w:kern w:val="2"/>
                <w:sz w:val="18"/>
                <w:szCs w:val="18"/>
                <w:lang w:val="hy-AM"/>
                <w14:ligatures w14:val="standardContextual"/>
              </w:rPr>
              <w:t>3</w:t>
            </w:r>
            <w:r w:rsidR="00F771A3">
              <w:rPr>
                <w:rStyle w:val="y2iqfc"/>
                <w:rFonts w:ascii="GHEA Grapalat" w:hAnsi="GHEA Grapalat"/>
                <w:color w:val="202124"/>
                <w:kern w:val="2"/>
                <w:sz w:val="18"/>
                <w:szCs w:val="18"/>
                <w:lang w:val="ru-RU"/>
                <w14:ligatures w14:val="standardContextual"/>
              </w:rPr>
              <w:t>1</w:t>
            </w:r>
            <w:r>
              <w:rPr>
                <w:rStyle w:val="y2iqfc"/>
                <w:rFonts w:ascii="GHEA Grapalat" w:hAnsi="GHEA Grapalat"/>
                <w:color w:val="202124"/>
                <w:kern w:val="2"/>
                <w:sz w:val="18"/>
                <w:szCs w:val="18"/>
                <w:lang w:val="ru-RU"/>
                <w14:ligatures w14:val="standardContextual"/>
              </w:rPr>
              <w:t xml:space="preserve"> декабря 202</w:t>
            </w:r>
            <w:r w:rsidR="00F771A3">
              <w:rPr>
                <w:rStyle w:val="y2iqfc"/>
                <w:rFonts w:ascii="GHEA Grapalat" w:hAnsi="GHEA Grapalat"/>
                <w:color w:val="202124"/>
                <w:kern w:val="2"/>
                <w:sz w:val="18"/>
                <w:szCs w:val="18"/>
                <w:lang w:val="hy-AM"/>
                <w14:ligatures w14:val="standardContextual"/>
              </w:rPr>
              <w:t>6</w:t>
            </w:r>
            <w:r>
              <w:rPr>
                <w:rStyle w:val="y2iqfc"/>
                <w:rFonts w:ascii="GHEA Grapalat" w:hAnsi="GHEA Grapalat"/>
                <w:color w:val="202124"/>
                <w:kern w:val="2"/>
                <w:sz w:val="18"/>
                <w:szCs w:val="18"/>
                <w:lang w:val="ru-RU"/>
                <w14:ligatures w14:val="standardContextual"/>
              </w:rPr>
              <w:t xml:space="preserve"> г.</w:t>
            </w:r>
          </w:p>
          <w:p w14:paraId="2608E2C0" w14:textId="77777777" w:rsidR="00DB6582" w:rsidRPr="00DB6582" w:rsidRDefault="00DB6582" w:rsidP="00DB6582">
            <w:pPr>
              <w:spacing w:line="256" w:lineRule="auto"/>
              <w:jc w:val="center"/>
              <w:rPr>
                <w:rFonts w:ascii="GHEA Grapalat" w:hAnsi="GHEA Grapalat"/>
                <w:kern w:val="2"/>
                <w:sz w:val="18"/>
                <w:szCs w:val="18"/>
                <w14:ligatures w14:val="standardContextual"/>
              </w:rPr>
            </w:pPr>
          </w:p>
        </w:tc>
      </w:tr>
    </w:tbl>
    <w:p w14:paraId="2E933FD8" w14:textId="77777777" w:rsidR="000A6AC6" w:rsidRDefault="000A6AC6" w:rsidP="000A6AC6">
      <w:pPr>
        <w:jc w:val="both"/>
        <w:rPr>
          <w:rFonts w:ascii="GHEA Grapalat" w:hAnsi="GHEA Grapalat"/>
          <w:sz w:val="20"/>
          <w:szCs w:val="20"/>
          <w:lang w:val="hy-AM"/>
        </w:rPr>
      </w:pPr>
    </w:p>
    <w:p w14:paraId="6204FBFC" w14:textId="77777777" w:rsidR="000A6AC6" w:rsidRDefault="000A6AC6" w:rsidP="000A6AC6">
      <w:pPr>
        <w:jc w:val="both"/>
        <w:rPr>
          <w:rFonts w:ascii="GHEA Grapalat" w:hAnsi="GHEA Grapalat"/>
          <w:sz w:val="20"/>
          <w:szCs w:val="20"/>
          <w:lang w:val="hy-AM"/>
        </w:rPr>
      </w:pPr>
    </w:p>
    <w:tbl>
      <w:tblPr>
        <w:tblW w:w="9645" w:type="dxa"/>
        <w:jc w:val="center"/>
        <w:tblLayout w:type="fixed"/>
        <w:tblLook w:val="04A0" w:firstRow="1" w:lastRow="0" w:firstColumn="1" w:lastColumn="0" w:noHBand="0" w:noVBand="1"/>
      </w:tblPr>
      <w:tblGrid>
        <w:gridCol w:w="4539"/>
        <w:gridCol w:w="760"/>
        <w:gridCol w:w="4346"/>
      </w:tblGrid>
      <w:tr w:rsidR="000A6AC6" w14:paraId="614F0C1F" w14:textId="77777777" w:rsidTr="000A6AC6">
        <w:trPr>
          <w:jc w:val="center"/>
        </w:trPr>
        <w:tc>
          <w:tcPr>
            <w:tcW w:w="4536" w:type="dxa"/>
            <w:hideMark/>
          </w:tcPr>
          <w:p w14:paraId="7443ED6D" w14:textId="77777777" w:rsidR="000A6AC6" w:rsidRDefault="000A6AC6">
            <w:pPr>
              <w:widowControl w:val="0"/>
              <w:spacing w:after="160" w:line="360" w:lineRule="auto"/>
              <w:jc w:val="center"/>
              <w:rPr>
                <w:rFonts w:ascii="GHEA Grapalat" w:hAnsi="GHEA Grapalat" w:cs="Sylfaen"/>
                <w:b/>
                <w:bCs/>
                <w:kern w:val="2"/>
                <w:lang w:val="en-US"/>
                <w14:ligatures w14:val="standardContextual"/>
              </w:rPr>
            </w:pPr>
            <w:r>
              <w:rPr>
                <w:rFonts w:ascii="GHEA Grapalat" w:hAnsi="GHEA Grapalat"/>
                <w:b/>
                <w:kern w:val="2"/>
                <w14:ligatures w14:val="standardContextual"/>
              </w:rPr>
              <w:t>ЗАКАЗЧИК</w:t>
            </w:r>
          </w:p>
          <w:p w14:paraId="6CF86A9A" w14:textId="77777777" w:rsidR="000A6AC6" w:rsidRDefault="000A6AC6">
            <w:pPr>
              <w:widowControl w:val="0"/>
              <w:spacing w:line="256" w:lineRule="auto"/>
              <w:jc w:val="center"/>
              <w:rPr>
                <w:rFonts w:ascii="GHEA Grapalat" w:hAnsi="GHEA Grapalat"/>
                <w:kern w:val="2"/>
                <w14:ligatures w14:val="standardContextual"/>
              </w:rPr>
            </w:pPr>
            <w:r>
              <w:rPr>
                <w:rFonts w:ascii="GHEA Grapalat" w:hAnsi="GHEA Grapalat"/>
                <w:kern w:val="2"/>
                <w14:ligatures w14:val="standardContextual"/>
              </w:rPr>
              <w:t>___________________________</w:t>
            </w:r>
          </w:p>
          <w:p w14:paraId="111E8777" w14:textId="77777777" w:rsidR="000A6AC6" w:rsidRDefault="000A6AC6">
            <w:pPr>
              <w:widowControl w:val="0"/>
              <w:spacing w:after="160" w:line="360" w:lineRule="auto"/>
              <w:jc w:val="center"/>
              <w:rPr>
                <w:rFonts w:ascii="GHEA Grapalat" w:hAnsi="GHEA Grapalat"/>
                <w:kern w:val="2"/>
                <w:vertAlign w:val="superscript"/>
                <w14:ligatures w14:val="standardContextual"/>
              </w:rPr>
            </w:pPr>
            <w:r>
              <w:rPr>
                <w:rFonts w:ascii="GHEA Grapalat" w:hAnsi="GHEA Grapalat"/>
                <w:kern w:val="2"/>
                <w:vertAlign w:val="superscript"/>
                <w14:ligatures w14:val="standardContextual"/>
              </w:rPr>
              <w:t>/подпись/</w:t>
            </w:r>
          </w:p>
          <w:p w14:paraId="5B3F9AE6" w14:textId="77777777" w:rsidR="000A6AC6" w:rsidRDefault="000A6AC6">
            <w:pPr>
              <w:widowControl w:val="0"/>
              <w:spacing w:after="160" w:line="360" w:lineRule="auto"/>
              <w:jc w:val="center"/>
              <w:rPr>
                <w:rFonts w:ascii="GHEA Grapalat" w:hAnsi="GHEA Grapalat"/>
                <w:kern w:val="2"/>
                <w14:ligatures w14:val="standardContextual"/>
              </w:rPr>
            </w:pPr>
            <w:r>
              <w:rPr>
                <w:rFonts w:ascii="GHEA Grapalat" w:hAnsi="GHEA Grapalat"/>
                <w:kern w:val="2"/>
                <w14:ligatures w14:val="standardContextual"/>
              </w:rPr>
              <w:t>М. П.</w:t>
            </w:r>
          </w:p>
        </w:tc>
        <w:tc>
          <w:tcPr>
            <w:tcW w:w="760" w:type="dxa"/>
          </w:tcPr>
          <w:p w14:paraId="32264C03" w14:textId="77777777" w:rsidR="000A6AC6" w:rsidRDefault="000A6AC6">
            <w:pPr>
              <w:widowControl w:val="0"/>
              <w:spacing w:after="160" w:line="360" w:lineRule="auto"/>
              <w:jc w:val="center"/>
              <w:rPr>
                <w:rFonts w:ascii="GHEA Grapalat" w:hAnsi="GHEA Grapalat"/>
                <w:kern w:val="2"/>
                <w14:ligatures w14:val="standardContextual"/>
              </w:rPr>
            </w:pPr>
          </w:p>
        </w:tc>
        <w:tc>
          <w:tcPr>
            <w:tcW w:w="4343" w:type="dxa"/>
            <w:hideMark/>
          </w:tcPr>
          <w:p w14:paraId="023EDC7F" w14:textId="77777777" w:rsidR="000A6AC6" w:rsidRDefault="000A6AC6">
            <w:pPr>
              <w:widowControl w:val="0"/>
              <w:spacing w:after="160" w:line="360" w:lineRule="auto"/>
              <w:jc w:val="center"/>
              <w:rPr>
                <w:rFonts w:ascii="GHEA Grapalat" w:hAnsi="GHEA Grapalat" w:cs="Sylfaen"/>
                <w:b/>
                <w:bCs/>
                <w:kern w:val="2"/>
                <w14:ligatures w14:val="standardContextual"/>
              </w:rPr>
            </w:pPr>
            <w:r>
              <w:rPr>
                <w:rFonts w:ascii="GHEA Grapalat" w:hAnsi="GHEA Grapalat"/>
                <w:b/>
                <w:kern w:val="2"/>
                <w14:ligatures w14:val="standardContextual"/>
              </w:rPr>
              <w:t>ИСПОЛНИТЕЛЬ</w:t>
            </w:r>
          </w:p>
          <w:p w14:paraId="409D999A" w14:textId="77777777" w:rsidR="000A6AC6" w:rsidRDefault="000A6AC6">
            <w:pPr>
              <w:widowControl w:val="0"/>
              <w:spacing w:line="256" w:lineRule="auto"/>
              <w:jc w:val="center"/>
              <w:rPr>
                <w:rFonts w:ascii="GHEA Grapalat" w:hAnsi="GHEA Grapalat"/>
                <w:kern w:val="2"/>
                <w14:ligatures w14:val="standardContextual"/>
              </w:rPr>
            </w:pPr>
            <w:r>
              <w:rPr>
                <w:rFonts w:ascii="GHEA Grapalat" w:hAnsi="GHEA Grapalat"/>
                <w:kern w:val="2"/>
                <w14:ligatures w14:val="standardContextual"/>
              </w:rPr>
              <w:t>__________________________</w:t>
            </w:r>
          </w:p>
          <w:p w14:paraId="791A7BE4" w14:textId="77777777" w:rsidR="000A6AC6" w:rsidRDefault="000A6AC6">
            <w:pPr>
              <w:widowControl w:val="0"/>
              <w:spacing w:after="160" w:line="360" w:lineRule="auto"/>
              <w:jc w:val="center"/>
              <w:rPr>
                <w:rFonts w:ascii="GHEA Grapalat" w:hAnsi="GHEA Grapalat"/>
                <w:kern w:val="2"/>
                <w:vertAlign w:val="superscript"/>
                <w14:ligatures w14:val="standardContextual"/>
              </w:rPr>
            </w:pPr>
            <w:r>
              <w:rPr>
                <w:rFonts w:ascii="GHEA Grapalat" w:hAnsi="GHEA Grapalat"/>
                <w:kern w:val="2"/>
                <w:vertAlign w:val="superscript"/>
                <w14:ligatures w14:val="standardContextual"/>
              </w:rPr>
              <w:t>/подпись/</w:t>
            </w:r>
          </w:p>
          <w:p w14:paraId="080FCD99" w14:textId="77777777" w:rsidR="000A6AC6" w:rsidRDefault="000A6AC6">
            <w:pPr>
              <w:widowControl w:val="0"/>
              <w:spacing w:after="160" w:line="360" w:lineRule="auto"/>
              <w:jc w:val="center"/>
              <w:rPr>
                <w:rFonts w:ascii="GHEA Grapalat" w:hAnsi="GHEA Grapalat"/>
                <w:kern w:val="2"/>
                <w14:ligatures w14:val="standardContextual"/>
              </w:rPr>
            </w:pPr>
            <w:r>
              <w:rPr>
                <w:rFonts w:ascii="GHEA Grapalat" w:hAnsi="GHEA Grapalat"/>
                <w:kern w:val="2"/>
                <w14:ligatures w14:val="standardContextual"/>
              </w:rPr>
              <w:t>М. П.</w:t>
            </w:r>
          </w:p>
        </w:tc>
      </w:tr>
    </w:tbl>
    <w:p w14:paraId="31EE4F1F" w14:textId="77777777" w:rsidR="000A6AC6" w:rsidRDefault="000A6AC6" w:rsidP="003B2F27">
      <w:pPr>
        <w:widowControl w:val="0"/>
        <w:spacing w:after="160" w:line="360" w:lineRule="auto"/>
        <w:jc w:val="right"/>
        <w:rPr>
          <w:rFonts w:ascii="GHEA Grapalat" w:hAnsi="GHEA Grapalat"/>
          <w:i/>
        </w:rPr>
      </w:pPr>
    </w:p>
    <w:p w14:paraId="1A3CD497" w14:textId="77777777" w:rsidR="000A6AC6" w:rsidRDefault="000A6AC6" w:rsidP="003B2F27">
      <w:pPr>
        <w:widowControl w:val="0"/>
        <w:spacing w:after="160" w:line="360" w:lineRule="auto"/>
        <w:jc w:val="right"/>
        <w:rPr>
          <w:rFonts w:ascii="GHEA Grapalat" w:hAnsi="GHEA Grapalat"/>
          <w:i/>
        </w:rPr>
      </w:pPr>
    </w:p>
    <w:p w14:paraId="67F1D568" w14:textId="77777777" w:rsidR="000A6AC6" w:rsidRDefault="000A6AC6" w:rsidP="003B2F27">
      <w:pPr>
        <w:widowControl w:val="0"/>
        <w:spacing w:after="160" w:line="360" w:lineRule="auto"/>
        <w:jc w:val="right"/>
        <w:rPr>
          <w:rFonts w:ascii="GHEA Grapalat" w:hAnsi="GHEA Grapalat"/>
          <w:i/>
        </w:rPr>
      </w:pPr>
    </w:p>
    <w:p w14:paraId="3A3CC392" w14:textId="77777777" w:rsidR="0047240D" w:rsidRDefault="0047240D" w:rsidP="003B2F27">
      <w:pPr>
        <w:widowControl w:val="0"/>
        <w:spacing w:after="160" w:line="360" w:lineRule="auto"/>
        <w:jc w:val="right"/>
        <w:rPr>
          <w:rFonts w:ascii="GHEA Grapalat" w:hAnsi="GHEA Grapalat"/>
          <w:i/>
          <w:lang w:val="hy-AM"/>
        </w:rPr>
      </w:pPr>
    </w:p>
    <w:p w14:paraId="16A3E9F2" w14:textId="0216A822"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Приложение № 2</w:t>
      </w:r>
    </w:p>
    <w:p w14:paraId="2952B51E" w14:textId="77777777" w:rsidR="003B2F27" w:rsidRPr="00AD29CE" w:rsidRDefault="003B2F27" w:rsidP="003B2F27">
      <w:pPr>
        <w:widowControl w:val="0"/>
        <w:spacing w:after="160" w:line="360" w:lineRule="auto"/>
        <w:jc w:val="right"/>
        <w:rPr>
          <w:rFonts w:ascii="GHEA Grapalat" w:hAnsi="GHEA Grapalat"/>
          <w:i/>
        </w:rPr>
      </w:pPr>
      <w:r w:rsidRPr="00AD29CE">
        <w:rPr>
          <w:rFonts w:ascii="GHEA Grapalat" w:hAnsi="GHEA Grapalat"/>
          <w:i/>
        </w:rPr>
        <w:t xml:space="preserve">к Договору под кодом </w:t>
      </w:r>
      <w:r w:rsidRPr="00561745">
        <w:rPr>
          <w:rFonts w:ascii="GHEA Grapalat" w:hAnsi="GHEA Grapala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0E87AB50" w14:textId="77777777" w:rsidR="003B2F27" w:rsidRPr="00CA2754" w:rsidRDefault="003B2F27" w:rsidP="003B2F27">
      <w:pPr>
        <w:widowControl w:val="0"/>
        <w:spacing w:after="160" w:line="360" w:lineRule="auto"/>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24"/>
        <w:t>*</w:t>
      </w:r>
    </w:p>
    <w:p w14:paraId="05C3CC78" w14:textId="77777777" w:rsidR="003B2F27" w:rsidRPr="00AD29CE" w:rsidRDefault="003B2F27" w:rsidP="003B2F27">
      <w:pPr>
        <w:widowControl w:val="0"/>
        <w:spacing w:after="160" w:line="360" w:lineRule="auto"/>
        <w:jc w:val="right"/>
        <w:rPr>
          <w:rFonts w:ascii="GHEA Grapalat" w:hAnsi="GHEA Grapalat"/>
        </w:rPr>
      </w:pPr>
      <w:r w:rsidRPr="00AD29CE">
        <w:rPr>
          <w:rFonts w:ascii="GHEA Grapalat" w:hAnsi="GHEA Grapalat"/>
        </w:rPr>
        <w:t>драмов РА</w:t>
      </w:r>
    </w:p>
    <w:tbl>
      <w:tblPr>
        <w:tblW w:w="160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212"/>
        <w:gridCol w:w="5237"/>
        <w:gridCol w:w="682"/>
        <w:gridCol w:w="813"/>
        <w:gridCol w:w="563"/>
        <w:gridCol w:w="681"/>
        <w:gridCol w:w="582"/>
        <w:gridCol w:w="566"/>
        <w:gridCol w:w="601"/>
        <w:gridCol w:w="611"/>
        <w:gridCol w:w="871"/>
        <w:gridCol w:w="676"/>
        <w:gridCol w:w="643"/>
        <w:gridCol w:w="611"/>
        <w:gridCol w:w="666"/>
        <w:gridCol w:w="19"/>
      </w:tblGrid>
      <w:tr w:rsidR="003B2F27" w:rsidRPr="00F412AC" w14:paraId="4D7A6CB5" w14:textId="77777777" w:rsidTr="000A6AC6">
        <w:trPr>
          <w:trHeight w:val="363"/>
          <w:jc w:val="center"/>
        </w:trPr>
        <w:tc>
          <w:tcPr>
            <w:tcW w:w="16040" w:type="dxa"/>
            <w:gridSpan w:val="17"/>
          </w:tcPr>
          <w:p w14:paraId="4387D81B"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Услуги</w:t>
            </w:r>
          </w:p>
        </w:tc>
      </w:tr>
      <w:tr w:rsidR="003B2F27" w:rsidRPr="00F412AC" w14:paraId="7615EBA9" w14:textId="77777777" w:rsidTr="000A6AC6">
        <w:trPr>
          <w:gridAfter w:val="1"/>
          <w:wAfter w:w="19" w:type="dxa"/>
          <w:trHeight w:val="1781"/>
          <w:jc w:val="center"/>
        </w:trPr>
        <w:tc>
          <w:tcPr>
            <w:tcW w:w="1006" w:type="dxa"/>
            <w:vAlign w:val="center"/>
          </w:tcPr>
          <w:p w14:paraId="6CA940FB"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212" w:type="dxa"/>
            <w:vAlign w:val="center"/>
          </w:tcPr>
          <w:p w14:paraId="342EC63C"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5237" w:type="dxa"/>
            <w:vAlign w:val="center"/>
          </w:tcPr>
          <w:p w14:paraId="0177B8C1" w14:textId="77777777"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наименование</w:t>
            </w:r>
          </w:p>
        </w:tc>
        <w:tc>
          <w:tcPr>
            <w:tcW w:w="8566" w:type="dxa"/>
            <w:gridSpan w:val="13"/>
            <w:vAlign w:val="center"/>
          </w:tcPr>
          <w:p w14:paraId="68F76621" w14:textId="002D712C" w:rsidR="003B2F27" w:rsidRPr="00CA2754" w:rsidRDefault="003B2F27" w:rsidP="00F771A3">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sidR="00C227D6">
              <w:rPr>
                <w:rFonts w:ascii="GHEA Grapalat" w:hAnsi="GHEA Grapalat"/>
                <w:sz w:val="16"/>
              </w:rPr>
              <w:t>2</w:t>
            </w:r>
            <w:r w:rsidR="00F771A3">
              <w:rPr>
                <w:rFonts w:ascii="GHEA Grapalat" w:hAnsi="GHEA Grapalat"/>
                <w:sz w:val="16"/>
              </w:rPr>
              <w:t>6</w:t>
            </w:r>
            <w:r w:rsidRPr="00F412AC">
              <w:rPr>
                <w:rFonts w:ascii="GHEA Grapalat" w:hAnsi="GHEA Grapalat"/>
                <w:sz w:val="16"/>
              </w:rPr>
              <w:t>.</w:t>
            </w:r>
            <w:r w:rsidRPr="00F412AC">
              <w:rPr>
                <w:rFonts w:ascii="GHEA Grapalat" w:hAnsi="GHEA Grapalat"/>
                <w:sz w:val="16"/>
              </w:rPr>
              <w:tab/>
            </w:r>
            <w:r>
              <w:rPr>
                <w:rFonts w:ascii="GHEA Grapalat" w:hAnsi="GHEA Grapalat"/>
                <w:sz w:val="16"/>
              </w:rPr>
              <w:t>г., по месяцам, в том числе</w:t>
            </w:r>
            <w:r>
              <w:rPr>
                <w:rStyle w:val="af6"/>
                <w:rFonts w:ascii="GHEA Grapalat" w:hAnsi="GHEA Grapalat"/>
                <w:sz w:val="16"/>
              </w:rPr>
              <w:footnoteReference w:customMarkFollows="1" w:id="25"/>
              <w:t>**</w:t>
            </w:r>
          </w:p>
        </w:tc>
      </w:tr>
      <w:tr w:rsidR="0047240D" w:rsidRPr="00282B05" w14:paraId="23BCD31C" w14:textId="77777777" w:rsidTr="000A6AC6">
        <w:trPr>
          <w:gridAfter w:val="1"/>
          <w:wAfter w:w="19" w:type="dxa"/>
          <w:trHeight w:val="742"/>
          <w:jc w:val="center"/>
        </w:trPr>
        <w:tc>
          <w:tcPr>
            <w:tcW w:w="1006" w:type="dxa"/>
          </w:tcPr>
          <w:p w14:paraId="41FE985F" w14:textId="77777777" w:rsidR="0047240D" w:rsidRPr="00282B05" w:rsidRDefault="0047240D" w:rsidP="0047240D">
            <w:pPr>
              <w:widowControl w:val="0"/>
              <w:spacing w:after="120"/>
              <w:jc w:val="center"/>
              <w:rPr>
                <w:rFonts w:ascii="GHEA Grapalat" w:hAnsi="GHEA Grapalat"/>
                <w:sz w:val="16"/>
                <w:szCs w:val="16"/>
              </w:rPr>
            </w:pPr>
          </w:p>
        </w:tc>
        <w:tc>
          <w:tcPr>
            <w:tcW w:w="1212" w:type="dxa"/>
          </w:tcPr>
          <w:p w14:paraId="5F285697" w14:textId="7EB98154" w:rsidR="0047240D" w:rsidRPr="00282B05" w:rsidRDefault="0047240D" w:rsidP="0047240D">
            <w:pPr>
              <w:widowControl w:val="0"/>
              <w:spacing w:after="120"/>
              <w:jc w:val="center"/>
              <w:rPr>
                <w:rFonts w:ascii="GHEA Grapalat" w:hAnsi="GHEA Grapalat"/>
                <w:sz w:val="16"/>
                <w:szCs w:val="16"/>
              </w:rPr>
            </w:pPr>
            <w:r w:rsidRPr="00F867EF">
              <w:rPr>
                <w:rFonts w:ascii="GHEA Grapalat" w:hAnsi="GHEA Grapalat"/>
                <w:sz w:val="16"/>
                <w:szCs w:val="16"/>
                <w:lang w:val="hy-AM"/>
              </w:rPr>
              <w:t>71631100</w:t>
            </w:r>
          </w:p>
        </w:tc>
        <w:tc>
          <w:tcPr>
            <w:tcW w:w="5237" w:type="dxa"/>
          </w:tcPr>
          <w:p w14:paraId="298ED625" w14:textId="69ECEF2A" w:rsidR="0047240D" w:rsidRPr="00282B05" w:rsidRDefault="0047240D" w:rsidP="0047240D">
            <w:pPr>
              <w:widowControl w:val="0"/>
              <w:spacing w:after="120"/>
              <w:jc w:val="center"/>
              <w:rPr>
                <w:rFonts w:ascii="GHEA Grapalat" w:hAnsi="GHEA Grapalat"/>
                <w:sz w:val="16"/>
                <w:szCs w:val="16"/>
              </w:rPr>
            </w:pPr>
            <w:r w:rsidRPr="00F40669">
              <w:rPr>
                <w:rFonts w:ascii="GHEA Grapalat" w:hAnsi="GHEA Grapalat" w:cs="Courier New"/>
                <w:color w:val="202124"/>
                <w:sz w:val="18"/>
                <w:szCs w:val="18"/>
                <w:lang w:eastAsia="en-US" w:bidi="ar-SA"/>
              </w:rPr>
              <w:t>Услуги технического осмотра /электроустройства, оборудование/</w:t>
            </w:r>
          </w:p>
        </w:tc>
        <w:tc>
          <w:tcPr>
            <w:tcW w:w="682" w:type="dxa"/>
            <w:vAlign w:val="center"/>
          </w:tcPr>
          <w:p w14:paraId="67BA0382" w14:textId="77777777" w:rsidR="0047240D" w:rsidRPr="00282B05" w:rsidRDefault="0047240D" w:rsidP="0047240D">
            <w:pPr>
              <w:widowControl w:val="0"/>
              <w:spacing w:after="120"/>
              <w:ind w:left="-161" w:right="-148"/>
              <w:jc w:val="center"/>
              <w:rPr>
                <w:rFonts w:ascii="GHEA Grapalat" w:hAnsi="GHEA Grapalat"/>
                <w:sz w:val="16"/>
                <w:szCs w:val="16"/>
              </w:rPr>
            </w:pPr>
            <w:r w:rsidRPr="00282B05">
              <w:rPr>
                <w:rFonts w:ascii="GHEA Grapalat" w:hAnsi="GHEA Grapalat"/>
                <w:sz w:val="16"/>
                <w:szCs w:val="16"/>
              </w:rPr>
              <w:t>январь</w:t>
            </w:r>
          </w:p>
        </w:tc>
        <w:tc>
          <w:tcPr>
            <w:tcW w:w="813" w:type="dxa"/>
            <w:vAlign w:val="center"/>
          </w:tcPr>
          <w:p w14:paraId="662589A9" w14:textId="77777777" w:rsidR="0047240D" w:rsidRPr="00282B05" w:rsidRDefault="0047240D" w:rsidP="0047240D">
            <w:pPr>
              <w:widowControl w:val="0"/>
              <w:spacing w:after="120"/>
              <w:ind w:left="-68" w:right="-108"/>
              <w:jc w:val="center"/>
              <w:rPr>
                <w:rFonts w:ascii="GHEA Grapalat" w:hAnsi="GHEA Grapalat" w:cs="Sylfaen"/>
                <w:sz w:val="16"/>
                <w:szCs w:val="16"/>
              </w:rPr>
            </w:pPr>
            <w:r w:rsidRPr="00282B05">
              <w:rPr>
                <w:rFonts w:ascii="GHEA Grapalat" w:hAnsi="GHEA Grapalat"/>
                <w:sz w:val="16"/>
                <w:szCs w:val="16"/>
              </w:rPr>
              <w:t>февраль</w:t>
            </w:r>
          </w:p>
        </w:tc>
        <w:tc>
          <w:tcPr>
            <w:tcW w:w="563" w:type="dxa"/>
            <w:vAlign w:val="center"/>
          </w:tcPr>
          <w:p w14:paraId="491F06C4" w14:textId="77777777" w:rsidR="0047240D" w:rsidRPr="00282B05" w:rsidRDefault="0047240D" w:rsidP="0047240D">
            <w:pPr>
              <w:widowControl w:val="0"/>
              <w:spacing w:after="120"/>
              <w:ind w:left="-73" w:right="-73"/>
              <w:jc w:val="center"/>
              <w:rPr>
                <w:rFonts w:ascii="GHEA Grapalat" w:hAnsi="GHEA Grapalat"/>
                <w:sz w:val="16"/>
                <w:szCs w:val="16"/>
              </w:rPr>
            </w:pPr>
            <w:r w:rsidRPr="00282B05">
              <w:rPr>
                <w:rFonts w:ascii="GHEA Grapalat" w:hAnsi="GHEA Grapalat"/>
                <w:sz w:val="16"/>
                <w:szCs w:val="16"/>
              </w:rPr>
              <w:t>март</w:t>
            </w:r>
          </w:p>
        </w:tc>
        <w:tc>
          <w:tcPr>
            <w:tcW w:w="681" w:type="dxa"/>
            <w:vAlign w:val="center"/>
          </w:tcPr>
          <w:p w14:paraId="46535609" w14:textId="77777777" w:rsidR="0047240D" w:rsidRPr="00282B05" w:rsidRDefault="0047240D" w:rsidP="0047240D">
            <w:pPr>
              <w:widowControl w:val="0"/>
              <w:spacing w:after="120"/>
              <w:ind w:left="-94" w:right="-80"/>
              <w:jc w:val="center"/>
              <w:rPr>
                <w:rFonts w:ascii="GHEA Grapalat" w:hAnsi="GHEA Grapalat" w:cs="Sylfaen"/>
                <w:sz w:val="16"/>
                <w:szCs w:val="16"/>
              </w:rPr>
            </w:pPr>
            <w:r w:rsidRPr="00282B05">
              <w:rPr>
                <w:rFonts w:ascii="GHEA Grapalat" w:hAnsi="GHEA Grapalat"/>
                <w:sz w:val="16"/>
                <w:szCs w:val="16"/>
              </w:rPr>
              <w:t>апрель</w:t>
            </w:r>
          </w:p>
        </w:tc>
        <w:tc>
          <w:tcPr>
            <w:tcW w:w="582" w:type="dxa"/>
            <w:vAlign w:val="center"/>
          </w:tcPr>
          <w:p w14:paraId="06186007" w14:textId="77777777" w:rsidR="0047240D" w:rsidRPr="00282B05" w:rsidRDefault="0047240D" w:rsidP="0047240D">
            <w:pPr>
              <w:widowControl w:val="0"/>
              <w:spacing w:after="120"/>
              <w:ind w:left="-122" w:right="-94"/>
              <w:jc w:val="center"/>
              <w:rPr>
                <w:rFonts w:ascii="GHEA Grapalat" w:hAnsi="GHEA Grapalat"/>
                <w:sz w:val="16"/>
                <w:szCs w:val="16"/>
              </w:rPr>
            </w:pPr>
            <w:r w:rsidRPr="00282B05">
              <w:rPr>
                <w:rFonts w:ascii="GHEA Grapalat" w:hAnsi="GHEA Grapalat"/>
                <w:sz w:val="16"/>
                <w:szCs w:val="16"/>
              </w:rPr>
              <w:t>май</w:t>
            </w:r>
          </w:p>
        </w:tc>
        <w:tc>
          <w:tcPr>
            <w:tcW w:w="566" w:type="dxa"/>
            <w:vAlign w:val="center"/>
          </w:tcPr>
          <w:p w14:paraId="7028AE54" w14:textId="77777777" w:rsidR="0047240D" w:rsidRPr="00282B05" w:rsidRDefault="0047240D" w:rsidP="0047240D">
            <w:pPr>
              <w:widowControl w:val="0"/>
              <w:spacing w:after="120"/>
              <w:ind w:left="-94" w:right="-128"/>
              <w:jc w:val="center"/>
              <w:rPr>
                <w:rFonts w:ascii="GHEA Grapalat" w:hAnsi="GHEA Grapalat"/>
                <w:sz w:val="16"/>
                <w:szCs w:val="16"/>
              </w:rPr>
            </w:pPr>
            <w:r w:rsidRPr="00282B05">
              <w:rPr>
                <w:rFonts w:ascii="GHEA Grapalat" w:hAnsi="GHEA Grapalat"/>
                <w:sz w:val="16"/>
                <w:szCs w:val="16"/>
              </w:rPr>
              <w:t>июнь</w:t>
            </w:r>
          </w:p>
        </w:tc>
        <w:tc>
          <w:tcPr>
            <w:tcW w:w="601" w:type="dxa"/>
            <w:vAlign w:val="center"/>
          </w:tcPr>
          <w:p w14:paraId="63B4B8C9" w14:textId="77777777" w:rsidR="0047240D" w:rsidRPr="00282B05" w:rsidRDefault="0047240D" w:rsidP="0047240D">
            <w:pPr>
              <w:widowControl w:val="0"/>
              <w:spacing w:after="120"/>
              <w:ind w:left="-118" w:right="-122"/>
              <w:jc w:val="center"/>
              <w:rPr>
                <w:rFonts w:ascii="GHEA Grapalat" w:hAnsi="GHEA Grapalat"/>
                <w:sz w:val="16"/>
                <w:szCs w:val="16"/>
              </w:rPr>
            </w:pPr>
            <w:r w:rsidRPr="00282B05">
              <w:rPr>
                <w:rFonts w:ascii="GHEA Grapalat" w:hAnsi="GHEA Grapalat"/>
                <w:sz w:val="16"/>
                <w:szCs w:val="16"/>
              </w:rPr>
              <w:t>июль</w:t>
            </w:r>
          </w:p>
        </w:tc>
        <w:tc>
          <w:tcPr>
            <w:tcW w:w="611" w:type="dxa"/>
            <w:vAlign w:val="center"/>
          </w:tcPr>
          <w:p w14:paraId="2721E2FE" w14:textId="77777777" w:rsidR="0047240D" w:rsidRPr="00282B05" w:rsidRDefault="0047240D" w:rsidP="0047240D">
            <w:pPr>
              <w:widowControl w:val="0"/>
              <w:spacing w:after="120"/>
              <w:ind w:left="-94" w:right="-124"/>
              <w:jc w:val="center"/>
              <w:rPr>
                <w:rFonts w:ascii="GHEA Grapalat" w:hAnsi="GHEA Grapalat"/>
                <w:sz w:val="16"/>
                <w:szCs w:val="16"/>
              </w:rPr>
            </w:pPr>
            <w:r w:rsidRPr="00282B05">
              <w:rPr>
                <w:rFonts w:ascii="GHEA Grapalat" w:hAnsi="GHEA Grapalat"/>
                <w:sz w:val="16"/>
                <w:szCs w:val="16"/>
              </w:rPr>
              <w:t>август</w:t>
            </w:r>
          </w:p>
        </w:tc>
        <w:tc>
          <w:tcPr>
            <w:tcW w:w="871" w:type="dxa"/>
            <w:vAlign w:val="center"/>
          </w:tcPr>
          <w:p w14:paraId="5A0DFA4C" w14:textId="77777777" w:rsidR="0047240D" w:rsidRPr="00282B05" w:rsidRDefault="0047240D" w:rsidP="0047240D">
            <w:pPr>
              <w:widowControl w:val="0"/>
              <w:spacing w:after="120"/>
              <w:ind w:left="-108" w:right="-119"/>
              <w:jc w:val="center"/>
              <w:rPr>
                <w:rFonts w:ascii="GHEA Grapalat" w:hAnsi="GHEA Grapalat"/>
                <w:sz w:val="16"/>
                <w:szCs w:val="16"/>
              </w:rPr>
            </w:pPr>
            <w:r w:rsidRPr="00282B05">
              <w:rPr>
                <w:rFonts w:ascii="GHEA Grapalat" w:hAnsi="GHEA Grapalat"/>
                <w:sz w:val="16"/>
                <w:szCs w:val="16"/>
              </w:rPr>
              <w:t>сентябрь</w:t>
            </w:r>
          </w:p>
        </w:tc>
        <w:tc>
          <w:tcPr>
            <w:tcW w:w="676" w:type="dxa"/>
            <w:vAlign w:val="center"/>
          </w:tcPr>
          <w:p w14:paraId="65480F26" w14:textId="77777777" w:rsidR="0047240D" w:rsidRPr="00282B05" w:rsidRDefault="0047240D" w:rsidP="0047240D">
            <w:pPr>
              <w:widowControl w:val="0"/>
              <w:spacing w:after="120"/>
              <w:ind w:left="-113" w:right="-124"/>
              <w:jc w:val="center"/>
              <w:rPr>
                <w:rFonts w:ascii="GHEA Grapalat" w:hAnsi="GHEA Grapalat"/>
                <w:sz w:val="16"/>
                <w:szCs w:val="16"/>
              </w:rPr>
            </w:pPr>
            <w:r w:rsidRPr="00282B05">
              <w:rPr>
                <w:rFonts w:ascii="GHEA Grapalat" w:hAnsi="GHEA Grapalat"/>
                <w:sz w:val="16"/>
                <w:szCs w:val="16"/>
              </w:rPr>
              <w:t>октябрь</w:t>
            </w:r>
          </w:p>
        </w:tc>
        <w:tc>
          <w:tcPr>
            <w:tcW w:w="643" w:type="dxa"/>
            <w:vAlign w:val="center"/>
          </w:tcPr>
          <w:p w14:paraId="187A00F8" w14:textId="77777777" w:rsidR="0047240D" w:rsidRPr="00282B05" w:rsidRDefault="0047240D" w:rsidP="0047240D">
            <w:pPr>
              <w:widowControl w:val="0"/>
              <w:spacing w:after="120"/>
              <w:ind w:left="-94" w:right="-108"/>
              <w:jc w:val="center"/>
              <w:rPr>
                <w:rFonts w:ascii="GHEA Grapalat" w:hAnsi="GHEA Grapalat"/>
                <w:sz w:val="16"/>
                <w:szCs w:val="16"/>
              </w:rPr>
            </w:pPr>
            <w:r w:rsidRPr="00282B05">
              <w:rPr>
                <w:rFonts w:ascii="GHEA Grapalat" w:hAnsi="GHEA Grapalat"/>
                <w:sz w:val="16"/>
                <w:szCs w:val="16"/>
              </w:rPr>
              <w:t>ноябрь</w:t>
            </w:r>
          </w:p>
        </w:tc>
        <w:tc>
          <w:tcPr>
            <w:tcW w:w="611" w:type="dxa"/>
            <w:vAlign w:val="center"/>
          </w:tcPr>
          <w:p w14:paraId="1B83ED9B" w14:textId="77777777" w:rsidR="0047240D" w:rsidRPr="00282B05" w:rsidRDefault="0047240D" w:rsidP="0047240D">
            <w:pPr>
              <w:widowControl w:val="0"/>
              <w:spacing w:after="120"/>
              <w:ind w:left="-136" w:right="-80"/>
              <w:jc w:val="center"/>
              <w:rPr>
                <w:rFonts w:ascii="GHEA Grapalat" w:hAnsi="GHEA Grapalat"/>
                <w:sz w:val="16"/>
                <w:szCs w:val="16"/>
              </w:rPr>
            </w:pPr>
            <w:r w:rsidRPr="00282B05">
              <w:rPr>
                <w:rFonts w:ascii="GHEA Grapalat" w:hAnsi="GHEA Grapalat"/>
                <w:sz w:val="16"/>
                <w:szCs w:val="16"/>
              </w:rPr>
              <w:t>декабрь</w:t>
            </w:r>
          </w:p>
        </w:tc>
        <w:tc>
          <w:tcPr>
            <w:tcW w:w="666" w:type="dxa"/>
            <w:vAlign w:val="center"/>
          </w:tcPr>
          <w:p w14:paraId="2F3F2009" w14:textId="77777777" w:rsidR="0047240D" w:rsidRPr="00282B05" w:rsidRDefault="0047240D" w:rsidP="0047240D">
            <w:pPr>
              <w:widowControl w:val="0"/>
              <w:spacing w:after="120"/>
              <w:ind w:right="-1"/>
              <w:jc w:val="center"/>
              <w:rPr>
                <w:rFonts w:ascii="GHEA Grapalat" w:hAnsi="GHEA Grapalat"/>
                <w:sz w:val="16"/>
                <w:szCs w:val="16"/>
                <w:lang w:val="en-US"/>
              </w:rPr>
            </w:pPr>
            <w:r w:rsidRPr="00282B05">
              <w:rPr>
                <w:rFonts w:ascii="GHEA Grapalat" w:hAnsi="GHEA Grapalat"/>
                <w:sz w:val="16"/>
                <w:szCs w:val="16"/>
              </w:rPr>
              <w:t>Всего</w:t>
            </w:r>
          </w:p>
        </w:tc>
      </w:tr>
      <w:tr w:rsidR="0047240D" w:rsidRPr="00282B05" w14:paraId="027D777D" w14:textId="77777777" w:rsidTr="000A6AC6">
        <w:trPr>
          <w:gridAfter w:val="1"/>
          <w:wAfter w:w="19" w:type="dxa"/>
          <w:trHeight w:val="363"/>
          <w:jc w:val="center"/>
        </w:trPr>
        <w:tc>
          <w:tcPr>
            <w:tcW w:w="1006" w:type="dxa"/>
          </w:tcPr>
          <w:p w14:paraId="1DFBAAD9" w14:textId="4CE99D38" w:rsidR="0047240D" w:rsidRPr="00282B05" w:rsidRDefault="0047240D" w:rsidP="0047240D">
            <w:pPr>
              <w:widowControl w:val="0"/>
              <w:spacing w:after="120"/>
              <w:jc w:val="center"/>
              <w:rPr>
                <w:rFonts w:ascii="GHEA Grapalat" w:hAnsi="GHEA Grapalat"/>
                <w:sz w:val="16"/>
                <w:szCs w:val="16"/>
              </w:rPr>
            </w:pPr>
            <w:r w:rsidRPr="00282B05">
              <w:rPr>
                <w:rFonts w:ascii="GHEA Grapalat" w:hAnsi="GHEA Grapalat"/>
                <w:sz w:val="16"/>
                <w:szCs w:val="16"/>
              </w:rPr>
              <w:t>1</w:t>
            </w:r>
          </w:p>
        </w:tc>
        <w:tc>
          <w:tcPr>
            <w:tcW w:w="1212" w:type="dxa"/>
          </w:tcPr>
          <w:p w14:paraId="5AD5F9DB" w14:textId="2DA36A94" w:rsidR="0047240D" w:rsidRPr="001C6A44" w:rsidRDefault="0047240D" w:rsidP="0047240D">
            <w:pPr>
              <w:widowControl w:val="0"/>
              <w:spacing w:after="120"/>
              <w:jc w:val="center"/>
              <w:rPr>
                <w:rFonts w:ascii="GHEA Grapalat" w:hAnsi="GHEA Grapalat"/>
                <w:sz w:val="16"/>
                <w:szCs w:val="16"/>
              </w:rPr>
            </w:pPr>
            <w:r w:rsidRPr="00483081">
              <w:rPr>
                <w:rFonts w:ascii="GHEA Grapalat" w:hAnsi="GHEA Grapalat"/>
                <w:sz w:val="16"/>
                <w:szCs w:val="16"/>
                <w:lang w:val="hy-AM"/>
              </w:rPr>
              <w:t>71631100/</w:t>
            </w:r>
            <w:r>
              <w:rPr>
                <w:rFonts w:ascii="GHEA Grapalat" w:hAnsi="GHEA Grapalat"/>
                <w:sz w:val="16"/>
                <w:szCs w:val="16"/>
                <w:lang w:val="hy-AM"/>
              </w:rPr>
              <w:t>1</w:t>
            </w:r>
          </w:p>
        </w:tc>
        <w:tc>
          <w:tcPr>
            <w:tcW w:w="5237" w:type="dxa"/>
          </w:tcPr>
          <w:p w14:paraId="5DDF3B25" w14:textId="41A001FD" w:rsidR="0047240D" w:rsidRPr="00282B05" w:rsidRDefault="0047240D" w:rsidP="0047240D">
            <w:pPr>
              <w:rPr>
                <w:rFonts w:ascii="GHEA Grapalat" w:hAnsi="GHEA Grapalat"/>
                <w:sz w:val="16"/>
                <w:szCs w:val="16"/>
              </w:rPr>
            </w:pPr>
            <w:r w:rsidRPr="00F40669">
              <w:rPr>
                <w:rFonts w:ascii="GHEA Grapalat" w:hAnsi="GHEA Grapalat" w:cs="Courier New"/>
                <w:color w:val="202124"/>
                <w:sz w:val="18"/>
                <w:szCs w:val="18"/>
                <w:lang w:eastAsia="en-US" w:bidi="ar-SA"/>
              </w:rPr>
              <w:t>Услуги технического осмотра /театральное световое и звуковое оборудование/</w:t>
            </w:r>
          </w:p>
        </w:tc>
        <w:tc>
          <w:tcPr>
            <w:tcW w:w="682" w:type="dxa"/>
          </w:tcPr>
          <w:p w14:paraId="57ECEC8E" w14:textId="50F961C1" w:rsidR="0047240D" w:rsidRPr="00282B05" w:rsidRDefault="0047240D" w:rsidP="0047240D">
            <w:pPr>
              <w:widowControl w:val="0"/>
              <w:spacing w:after="120"/>
              <w:jc w:val="center"/>
              <w:rPr>
                <w:rFonts w:ascii="GHEA Grapalat" w:hAnsi="GHEA Grapalat"/>
                <w:sz w:val="16"/>
                <w:szCs w:val="16"/>
              </w:rPr>
            </w:pPr>
          </w:p>
        </w:tc>
        <w:tc>
          <w:tcPr>
            <w:tcW w:w="813" w:type="dxa"/>
          </w:tcPr>
          <w:p w14:paraId="373BF5ED" w14:textId="2102FE23" w:rsidR="0047240D" w:rsidRPr="00282B05" w:rsidRDefault="0047240D" w:rsidP="0047240D">
            <w:pPr>
              <w:widowControl w:val="0"/>
              <w:spacing w:after="120"/>
              <w:jc w:val="center"/>
              <w:rPr>
                <w:rFonts w:ascii="GHEA Grapalat" w:hAnsi="GHEA Grapalat"/>
                <w:sz w:val="16"/>
                <w:szCs w:val="16"/>
              </w:rPr>
            </w:pPr>
            <w:r>
              <w:rPr>
                <w:rFonts w:ascii="GHEA Grapalat" w:hAnsi="GHEA Grapalat"/>
                <w:sz w:val="16"/>
                <w:szCs w:val="16"/>
              </w:rPr>
              <w:t>…</w:t>
            </w:r>
            <w:r w:rsidRPr="00F30A41">
              <w:rPr>
                <w:rFonts w:ascii="GHEA Grapalat" w:hAnsi="GHEA Grapalat"/>
                <w:sz w:val="16"/>
                <w:szCs w:val="16"/>
              </w:rPr>
              <w:t>%</w:t>
            </w:r>
          </w:p>
        </w:tc>
        <w:tc>
          <w:tcPr>
            <w:tcW w:w="563" w:type="dxa"/>
          </w:tcPr>
          <w:p w14:paraId="125665FC" w14:textId="0ADC42FC" w:rsidR="0047240D" w:rsidRPr="00282B05" w:rsidRDefault="0047240D" w:rsidP="0047240D">
            <w:pPr>
              <w:widowControl w:val="0"/>
              <w:spacing w:after="120"/>
              <w:jc w:val="center"/>
              <w:rPr>
                <w:rFonts w:ascii="GHEA Grapalat" w:hAnsi="GHEA Grapalat" w:cs="Arial"/>
                <w:sz w:val="16"/>
                <w:szCs w:val="16"/>
              </w:rPr>
            </w:pPr>
            <w:r>
              <w:rPr>
                <w:rFonts w:ascii="GHEA Grapalat" w:hAnsi="GHEA Grapalat"/>
                <w:sz w:val="16"/>
                <w:szCs w:val="16"/>
              </w:rPr>
              <w:t>…</w:t>
            </w:r>
            <w:r w:rsidRPr="00F30A41">
              <w:rPr>
                <w:rFonts w:ascii="GHEA Grapalat" w:hAnsi="GHEA Grapalat"/>
                <w:sz w:val="16"/>
                <w:szCs w:val="16"/>
              </w:rPr>
              <w:t>%</w:t>
            </w:r>
          </w:p>
        </w:tc>
        <w:tc>
          <w:tcPr>
            <w:tcW w:w="681" w:type="dxa"/>
          </w:tcPr>
          <w:p w14:paraId="179322B5" w14:textId="3F026EDA" w:rsidR="0047240D" w:rsidRPr="00282B05" w:rsidRDefault="0047240D" w:rsidP="0047240D">
            <w:pPr>
              <w:widowControl w:val="0"/>
              <w:spacing w:after="120"/>
              <w:jc w:val="center"/>
              <w:rPr>
                <w:rFonts w:ascii="GHEA Grapalat" w:hAnsi="GHEA Grapalat" w:cs="Arial"/>
                <w:sz w:val="16"/>
                <w:szCs w:val="16"/>
              </w:rPr>
            </w:pPr>
            <w:r>
              <w:rPr>
                <w:rFonts w:ascii="GHEA Grapalat" w:hAnsi="GHEA Grapalat"/>
                <w:sz w:val="16"/>
                <w:szCs w:val="16"/>
              </w:rPr>
              <w:t>…</w:t>
            </w:r>
            <w:r w:rsidRPr="00F30A41">
              <w:rPr>
                <w:rFonts w:ascii="GHEA Grapalat" w:hAnsi="GHEA Grapalat"/>
                <w:sz w:val="16"/>
                <w:szCs w:val="16"/>
              </w:rPr>
              <w:t>%</w:t>
            </w:r>
          </w:p>
        </w:tc>
        <w:tc>
          <w:tcPr>
            <w:tcW w:w="582" w:type="dxa"/>
          </w:tcPr>
          <w:p w14:paraId="02A7290A" w14:textId="5B63689A" w:rsidR="0047240D" w:rsidRPr="00282B05" w:rsidRDefault="0047240D" w:rsidP="0047240D">
            <w:pPr>
              <w:widowControl w:val="0"/>
              <w:spacing w:after="120"/>
              <w:jc w:val="center"/>
              <w:rPr>
                <w:rFonts w:ascii="GHEA Grapalat" w:hAnsi="GHEA Grapalat" w:cs="Arial"/>
                <w:sz w:val="16"/>
                <w:szCs w:val="16"/>
              </w:rPr>
            </w:pPr>
            <w:r>
              <w:rPr>
                <w:rFonts w:ascii="GHEA Grapalat" w:hAnsi="GHEA Grapalat"/>
                <w:sz w:val="16"/>
                <w:szCs w:val="16"/>
              </w:rPr>
              <w:t>…</w:t>
            </w:r>
            <w:r w:rsidRPr="00F30A41">
              <w:rPr>
                <w:rFonts w:ascii="GHEA Grapalat" w:hAnsi="GHEA Grapalat"/>
                <w:sz w:val="16"/>
                <w:szCs w:val="16"/>
              </w:rPr>
              <w:t>%</w:t>
            </w:r>
          </w:p>
        </w:tc>
        <w:tc>
          <w:tcPr>
            <w:tcW w:w="566" w:type="dxa"/>
          </w:tcPr>
          <w:p w14:paraId="61DE0959" w14:textId="0FB0B9C2" w:rsidR="0047240D" w:rsidRPr="00282B05" w:rsidRDefault="0047240D" w:rsidP="0047240D">
            <w:pPr>
              <w:widowControl w:val="0"/>
              <w:spacing w:after="120"/>
              <w:jc w:val="center"/>
              <w:rPr>
                <w:rFonts w:ascii="GHEA Grapalat" w:hAnsi="GHEA Grapalat" w:cs="Arial"/>
                <w:sz w:val="16"/>
                <w:szCs w:val="16"/>
              </w:rPr>
            </w:pPr>
            <w:r>
              <w:rPr>
                <w:rFonts w:ascii="GHEA Grapalat" w:hAnsi="GHEA Grapalat"/>
                <w:sz w:val="16"/>
                <w:szCs w:val="16"/>
              </w:rPr>
              <w:t>…</w:t>
            </w:r>
            <w:r w:rsidRPr="00F30A41">
              <w:rPr>
                <w:rFonts w:ascii="GHEA Grapalat" w:hAnsi="GHEA Grapalat"/>
                <w:sz w:val="16"/>
                <w:szCs w:val="16"/>
              </w:rPr>
              <w:t>%</w:t>
            </w:r>
          </w:p>
        </w:tc>
        <w:tc>
          <w:tcPr>
            <w:tcW w:w="601" w:type="dxa"/>
          </w:tcPr>
          <w:p w14:paraId="1E197553" w14:textId="09D30AD7" w:rsidR="0047240D" w:rsidRPr="00282B05" w:rsidRDefault="0047240D" w:rsidP="0047240D">
            <w:pPr>
              <w:widowControl w:val="0"/>
              <w:spacing w:after="120"/>
              <w:jc w:val="center"/>
              <w:rPr>
                <w:rFonts w:ascii="GHEA Grapalat" w:hAnsi="GHEA Grapalat" w:cs="Arial"/>
                <w:sz w:val="16"/>
                <w:szCs w:val="16"/>
              </w:rPr>
            </w:pPr>
            <w:r>
              <w:rPr>
                <w:rFonts w:ascii="GHEA Grapalat" w:hAnsi="GHEA Grapalat"/>
                <w:sz w:val="16"/>
                <w:szCs w:val="16"/>
              </w:rPr>
              <w:t>…</w:t>
            </w:r>
            <w:r w:rsidRPr="00F30A41">
              <w:rPr>
                <w:rFonts w:ascii="GHEA Grapalat" w:hAnsi="GHEA Grapalat"/>
                <w:sz w:val="16"/>
                <w:szCs w:val="16"/>
              </w:rPr>
              <w:t>%</w:t>
            </w:r>
          </w:p>
        </w:tc>
        <w:tc>
          <w:tcPr>
            <w:tcW w:w="611" w:type="dxa"/>
          </w:tcPr>
          <w:p w14:paraId="51B6C166" w14:textId="005398E6" w:rsidR="0047240D" w:rsidRPr="00282B05" w:rsidRDefault="0047240D" w:rsidP="0047240D">
            <w:pPr>
              <w:widowControl w:val="0"/>
              <w:spacing w:after="120"/>
              <w:jc w:val="center"/>
              <w:rPr>
                <w:rFonts w:ascii="GHEA Grapalat" w:hAnsi="GHEA Grapalat" w:cs="Arial"/>
                <w:sz w:val="16"/>
                <w:szCs w:val="16"/>
              </w:rPr>
            </w:pPr>
            <w:r>
              <w:rPr>
                <w:rFonts w:ascii="GHEA Grapalat" w:hAnsi="GHEA Grapalat"/>
                <w:sz w:val="16"/>
                <w:szCs w:val="16"/>
              </w:rPr>
              <w:t>…</w:t>
            </w:r>
            <w:r w:rsidRPr="00F30A41">
              <w:rPr>
                <w:rFonts w:ascii="GHEA Grapalat" w:hAnsi="GHEA Grapalat"/>
                <w:sz w:val="16"/>
                <w:szCs w:val="16"/>
              </w:rPr>
              <w:t>%</w:t>
            </w:r>
          </w:p>
        </w:tc>
        <w:tc>
          <w:tcPr>
            <w:tcW w:w="871" w:type="dxa"/>
          </w:tcPr>
          <w:p w14:paraId="6B26547F" w14:textId="221D6B46" w:rsidR="0047240D" w:rsidRPr="00282B05" w:rsidRDefault="0047240D" w:rsidP="0047240D">
            <w:pPr>
              <w:widowControl w:val="0"/>
              <w:spacing w:after="120"/>
              <w:jc w:val="center"/>
              <w:rPr>
                <w:rFonts w:ascii="GHEA Grapalat" w:hAnsi="GHEA Grapalat" w:cs="Arial"/>
                <w:sz w:val="16"/>
                <w:szCs w:val="16"/>
              </w:rPr>
            </w:pPr>
            <w:r>
              <w:rPr>
                <w:rFonts w:ascii="GHEA Grapalat" w:hAnsi="GHEA Grapalat"/>
                <w:sz w:val="16"/>
                <w:szCs w:val="16"/>
              </w:rPr>
              <w:t>…</w:t>
            </w:r>
            <w:r w:rsidRPr="00F30A41">
              <w:rPr>
                <w:rFonts w:ascii="GHEA Grapalat" w:hAnsi="GHEA Grapalat"/>
                <w:sz w:val="16"/>
                <w:szCs w:val="16"/>
              </w:rPr>
              <w:t>%</w:t>
            </w:r>
          </w:p>
        </w:tc>
        <w:tc>
          <w:tcPr>
            <w:tcW w:w="676" w:type="dxa"/>
          </w:tcPr>
          <w:p w14:paraId="3884824D" w14:textId="5DA92D5A" w:rsidR="0047240D" w:rsidRPr="00282B05" w:rsidRDefault="0047240D" w:rsidP="0047240D">
            <w:pPr>
              <w:widowControl w:val="0"/>
              <w:spacing w:after="120"/>
              <w:jc w:val="center"/>
              <w:rPr>
                <w:rFonts w:ascii="GHEA Grapalat" w:hAnsi="GHEA Grapalat" w:cs="Arial"/>
                <w:sz w:val="16"/>
                <w:szCs w:val="16"/>
              </w:rPr>
            </w:pPr>
            <w:r>
              <w:rPr>
                <w:rFonts w:ascii="GHEA Grapalat" w:hAnsi="GHEA Grapalat"/>
                <w:sz w:val="16"/>
                <w:szCs w:val="16"/>
              </w:rPr>
              <w:t>…</w:t>
            </w:r>
            <w:r w:rsidRPr="00F30A41">
              <w:rPr>
                <w:rFonts w:ascii="GHEA Grapalat" w:hAnsi="GHEA Grapalat"/>
                <w:sz w:val="16"/>
                <w:szCs w:val="16"/>
              </w:rPr>
              <w:t>%</w:t>
            </w:r>
          </w:p>
        </w:tc>
        <w:tc>
          <w:tcPr>
            <w:tcW w:w="643" w:type="dxa"/>
          </w:tcPr>
          <w:p w14:paraId="4E8788AE" w14:textId="3E3DC484" w:rsidR="0047240D" w:rsidRPr="00282B05" w:rsidRDefault="0047240D" w:rsidP="0047240D">
            <w:pPr>
              <w:widowControl w:val="0"/>
              <w:spacing w:after="120"/>
              <w:jc w:val="center"/>
              <w:rPr>
                <w:rFonts w:ascii="GHEA Grapalat" w:hAnsi="GHEA Grapalat" w:cs="Arial"/>
                <w:sz w:val="16"/>
                <w:szCs w:val="16"/>
              </w:rPr>
            </w:pPr>
            <w:r>
              <w:rPr>
                <w:rFonts w:ascii="GHEA Grapalat" w:hAnsi="GHEA Grapalat"/>
                <w:sz w:val="16"/>
                <w:szCs w:val="16"/>
              </w:rPr>
              <w:t>…</w:t>
            </w:r>
            <w:r w:rsidRPr="00F30A41">
              <w:rPr>
                <w:rFonts w:ascii="GHEA Grapalat" w:hAnsi="GHEA Grapalat"/>
                <w:sz w:val="16"/>
                <w:szCs w:val="16"/>
              </w:rPr>
              <w:t>%</w:t>
            </w:r>
          </w:p>
        </w:tc>
        <w:tc>
          <w:tcPr>
            <w:tcW w:w="611" w:type="dxa"/>
          </w:tcPr>
          <w:p w14:paraId="40936AB4" w14:textId="001655D5" w:rsidR="0047240D" w:rsidRPr="00282B05" w:rsidRDefault="0047240D" w:rsidP="0047240D">
            <w:pPr>
              <w:widowControl w:val="0"/>
              <w:spacing w:after="120"/>
              <w:jc w:val="center"/>
              <w:rPr>
                <w:rFonts w:ascii="GHEA Grapalat" w:hAnsi="GHEA Grapalat" w:cs="Arial"/>
                <w:sz w:val="16"/>
                <w:szCs w:val="16"/>
              </w:rPr>
            </w:pPr>
            <w:r>
              <w:rPr>
                <w:rFonts w:ascii="GHEA Grapalat" w:hAnsi="GHEA Grapalat"/>
                <w:sz w:val="16"/>
                <w:szCs w:val="16"/>
              </w:rPr>
              <w:t>…</w:t>
            </w:r>
            <w:r w:rsidRPr="00F30A41">
              <w:rPr>
                <w:rFonts w:ascii="GHEA Grapalat" w:hAnsi="GHEA Grapalat"/>
                <w:sz w:val="16"/>
                <w:szCs w:val="16"/>
              </w:rPr>
              <w:t>%</w:t>
            </w:r>
          </w:p>
        </w:tc>
        <w:tc>
          <w:tcPr>
            <w:tcW w:w="666" w:type="dxa"/>
          </w:tcPr>
          <w:p w14:paraId="72716004" w14:textId="0FDC4BDE" w:rsidR="0047240D" w:rsidRPr="00282B05" w:rsidRDefault="0047240D" w:rsidP="0047240D">
            <w:pPr>
              <w:widowControl w:val="0"/>
              <w:spacing w:after="120"/>
              <w:jc w:val="center"/>
              <w:rPr>
                <w:rFonts w:ascii="GHEA Grapalat" w:hAnsi="GHEA Grapalat"/>
                <w:b/>
                <w:sz w:val="16"/>
                <w:szCs w:val="16"/>
              </w:rPr>
            </w:pPr>
            <w:r>
              <w:rPr>
                <w:rFonts w:ascii="GHEA Grapalat" w:hAnsi="GHEA Grapalat"/>
                <w:sz w:val="16"/>
                <w:szCs w:val="16"/>
              </w:rPr>
              <w:t>…</w:t>
            </w:r>
            <w:r w:rsidRPr="00F30A41">
              <w:rPr>
                <w:rFonts w:ascii="GHEA Grapalat" w:hAnsi="GHEA Grapalat"/>
                <w:sz w:val="16"/>
                <w:szCs w:val="16"/>
              </w:rPr>
              <w:t>%</w:t>
            </w:r>
          </w:p>
        </w:tc>
      </w:tr>
      <w:tr w:rsidR="0047240D" w:rsidRPr="00282B05" w14:paraId="13672BED" w14:textId="77777777" w:rsidTr="000A6AC6">
        <w:trPr>
          <w:gridAfter w:val="1"/>
          <w:wAfter w:w="19" w:type="dxa"/>
          <w:trHeight w:val="363"/>
          <w:jc w:val="center"/>
        </w:trPr>
        <w:tc>
          <w:tcPr>
            <w:tcW w:w="1006" w:type="dxa"/>
          </w:tcPr>
          <w:p w14:paraId="3438F3AA" w14:textId="70C1FBD1" w:rsidR="0047240D" w:rsidRPr="00AC6123" w:rsidRDefault="0047240D" w:rsidP="0047240D">
            <w:pPr>
              <w:widowControl w:val="0"/>
              <w:spacing w:after="120"/>
              <w:jc w:val="center"/>
              <w:rPr>
                <w:rFonts w:ascii="GHEA Grapalat" w:hAnsi="GHEA Grapalat"/>
                <w:sz w:val="16"/>
                <w:szCs w:val="16"/>
                <w:lang w:val="hy-AM"/>
              </w:rPr>
            </w:pPr>
            <w:r>
              <w:rPr>
                <w:rFonts w:ascii="GHEA Grapalat" w:hAnsi="GHEA Grapalat"/>
                <w:sz w:val="16"/>
                <w:szCs w:val="16"/>
                <w:lang w:val="hy-AM"/>
              </w:rPr>
              <w:t>2</w:t>
            </w:r>
          </w:p>
        </w:tc>
        <w:tc>
          <w:tcPr>
            <w:tcW w:w="1212" w:type="dxa"/>
          </w:tcPr>
          <w:p w14:paraId="07E89A60" w14:textId="713C7B5E" w:rsidR="0047240D" w:rsidRPr="00550375" w:rsidRDefault="0047240D" w:rsidP="0047240D">
            <w:pPr>
              <w:widowControl w:val="0"/>
              <w:spacing w:after="120"/>
              <w:jc w:val="center"/>
              <w:rPr>
                <w:rFonts w:ascii="GHEA Grapalat" w:hAnsi="GHEA Grapalat"/>
                <w:sz w:val="16"/>
                <w:szCs w:val="16"/>
                <w:lang w:val="hy-AM"/>
              </w:rPr>
            </w:pPr>
            <w:r w:rsidRPr="00483081">
              <w:rPr>
                <w:rFonts w:ascii="GHEA Grapalat" w:hAnsi="GHEA Grapalat"/>
                <w:sz w:val="16"/>
                <w:szCs w:val="16"/>
                <w:lang w:val="hy-AM"/>
              </w:rPr>
              <w:t>71631100/</w:t>
            </w:r>
            <w:r>
              <w:rPr>
                <w:rFonts w:ascii="GHEA Grapalat" w:hAnsi="GHEA Grapalat"/>
                <w:sz w:val="16"/>
                <w:szCs w:val="16"/>
                <w:lang w:val="hy-AM"/>
              </w:rPr>
              <w:t>2</w:t>
            </w:r>
          </w:p>
        </w:tc>
        <w:tc>
          <w:tcPr>
            <w:tcW w:w="5237" w:type="dxa"/>
          </w:tcPr>
          <w:p w14:paraId="017711A5" w14:textId="327917AF" w:rsidR="0047240D" w:rsidRDefault="0047240D" w:rsidP="0047240D">
            <w:pPr>
              <w:rPr>
                <w:rFonts w:ascii="GHEA Grapalat" w:hAnsi="GHEA Grapalat" w:cs="Calibri"/>
                <w:color w:val="000000"/>
                <w:sz w:val="16"/>
                <w:szCs w:val="16"/>
              </w:rPr>
            </w:pPr>
            <w:r w:rsidRPr="00F40669">
              <w:rPr>
                <w:rFonts w:ascii="GHEA Grapalat" w:hAnsi="GHEA Grapalat" w:cs="Courier New"/>
                <w:color w:val="202124"/>
                <w:sz w:val="18"/>
                <w:szCs w:val="18"/>
                <w:lang w:eastAsia="en-US" w:bidi="ar-SA"/>
              </w:rPr>
              <w:t>Услуги технического осмотра /противопожарные устройства/</w:t>
            </w:r>
          </w:p>
        </w:tc>
        <w:tc>
          <w:tcPr>
            <w:tcW w:w="682" w:type="dxa"/>
          </w:tcPr>
          <w:p w14:paraId="4FECA655" w14:textId="0A27F804" w:rsidR="0047240D" w:rsidRPr="00282B05" w:rsidRDefault="0047240D" w:rsidP="0047240D">
            <w:pPr>
              <w:widowControl w:val="0"/>
              <w:spacing w:after="120"/>
              <w:jc w:val="center"/>
              <w:rPr>
                <w:rFonts w:ascii="GHEA Grapalat" w:hAnsi="GHEA Grapalat"/>
                <w:sz w:val="16"/>
                <w:szCs w:val="16"/>
              </w:rPr>
            </w:pPr>
          </w:p>
        </w:tc>
        <w:tc>
          <w:tcPr>
            <w:tcW w:w="813" w:type="dxa"/>
          </w:tcPr>
          <w:p w14:paraId="44B5D7FB" w14:textId="68E21A40" w:rsidR="0047240D" w:rsidRPr="00282B05" w:rsidRDefault="0047240D" w:rsidP="0047240D">
            <w:pPr>
              <w:widowControl w:val="0"/>
              <w:spacing w:after="120"/>
              <w:jc w:val="center"/>
              <w:rPr>
                <w:rFonts w:ascii="GHEA Grapalat" w:hAnsi="GHEA Grapalat"/>
                <w:sz w:val="16"/>
                <w:szCs w:val="16"/>
              </w:rPr>
            </w:pPr>
            <w:r>
              <w:rPr>
                <w:rFonts w:ascii="GHEA Grapalat" w:hAnsi="GHEA Grapalat"/>
                <w:sz w:val="16"/>
                <w:szCs w:val="16"/>
              </w:rPr>
              <w:t>…</w:t>
            </w:r>
            <w:r w:rsidRPr="00F30A41">
              <w:rPr>
                <w:rFonts w:ascii="GHEA Grapalat" w:hAnsi="GHEA Grapalat"/>
                <w:sz w:val="16"/>
                <w:szCs w:val="16"/>
              </w:rPr>
              <w:t>%</w:t>
            </w:r>
          </w:p>
        </w:tc>
        <w:tc>
          <w:tcPr>
            <w:tcW w:w="563" w:type="dxa"/>
          </w:tcPr>
          <w:p w14:paraId="0F2B99F8" w14:textId="4515F931" w:rsidR="0047240D" w:rsidRPr="00282B05" w:rsidRDefault="0047240D" w:rsidP="0047240D">
            <w:pPr>
              <w:widowControl w:val="0"/>
              <w:spacing w:after="120"/>
              <w:jc w:val="center"/>
              <w:rPr>
                <w:rFonts w:ascii="GHEA Grapalat" w:hAnsi="GHEA Grapalat" w:cs="Arial"/>
                <w:sz w:val="16"/>
                <w:szCs w:val="16"/>
              </w:rPr>
            </w:pPr>
            <w:r>
              <w:rPr>
                <w:rFonts w:ascii="GHEA Grapalat" w:hAnsi="GHEA Grapalat"/>
                <w:sz w:val="16"/>
                <w:szCs w:val="16"/>
              </w:rPr>
              <w:t>…</w:t>
            </w:r>
            <w:r w:rsidRPr="00F30A41">
              <w:rPr>
                <w:rFonts w:ascii="GHEA Grapalat" w:hAnsi="GHEA Grapalat"/>
                <w:sz w:val="16"/>
                <w:szCs w:val="16"/>
              </w:rPr>
              <w:t>%</w:t>
            </w:r>
          </w:p>
        </w:tc>
        <w:tc>
          <w:tcPr>
            <w:tcW w:w="681" w:type="dxa"/>
          </w:tcPr>
          <w:p w14:paraId="16BE7425" w14:textId="7705B4E0" w:rsidR="0047240D" w:rsidRPr="00282B05" w:rsidRDefault="0047240D" w:rsidP="0047240D">
            <w:pPr>
              <w:widowControl w:val="0"/>
              <w:spacing w:after="120"/>
              <w:jc w:val="center"/>
              <w:rPr>
                <w:rFonts w:ascii="GHEA Grapalat" w:hAnsi="GHEA Grapalat" w:cs="Arial"/>
                <w:sz w:val="16"/>
                <w:szCs w:val="16"/>
              </w:rPr>
            </w:pPr>
            <w:r>
              <w:rPr>
                <w:rFonts w:ascii="GHEA Grapalat" w:hAnsi="GHEA Grapalat"/>
                <w:sz w:val="16"/>
                <w:szCs w:val="16"/>
              </w:rPr>
              <w:t>…</w:t>
            </w:r>
            <w:r w:rsidRPr="00F30A41">
              <w:rPr>
                <w:rFonts w:ascii="GHEA Grapalat" w:hAnsi="GHEA Grapalat"/>
                <w:sz w:val="16"/>
                <w:szCs w:val="16"/>
              </w:rPr>
              <w:t>%</w:t>
            </w:r>
          </w:p>
        </w:tc>
        <w:tc>
          <w:tcPr>
            <w:tcW w:w="582" w:type="dxa"/>
          </w:tcPr>
          <w:p w14:paraId="237A79FF" w14:textId="30F8DAAE" w:rsidR="0047240D" w:rsidRPr="00282B05" w:rsidRDefault="0047240D" w:rsidP="0047240D">
            <w:pPr>
              <w:widowControl w:val="0"/>
              <w:spacing w:after="120"/>
              <w:jc w:val="center"/>
              <w:rPr>
                <w:rFonts w:ascii="GHEA Grapalat" w:hAnsi="GHEA Grapalat" w:cs="Arial"/>
                <w:sz w:val="16"/>
                <w:szCs w:val="16"/>
              </w:rPr>
            </w:pPr>
            <w:r>
              <w:rPr>
                <w:rFonts w:ascii="GHEA Grapalat" w:hAnsi="GHEA Grapalat"/>
                <w:sz w:val="16"/>
                <w:szCs w:val="16"/>
              </w:rPr>
              <w:t>…</w:t>
            </w:r>
            <w:r w:rsidRPr="00F30A41">
              <w:rPr>
                <w:rFonts w:ascii="GHEA Grapalat" w:hAnsi="GHEA Grapalat"/>
                <w:sz w:val="16"/>
                <w:szCs w:val="16"/>
              </w:rPr>
              <w:t>%</w:t>
            </w:r>
          </w:p>
        </w:tc>
        <w:tc>
          <w:tcPr>
            <w:tcW w:w="566" w:type="dxa"/>
          </w:tcPr>
          <w:p w14:paraId="2CA6FB36" w14:textId="55EA0EDD" w:rsidR="0047240D" w:rsidRPr="00282B05" w:rsidRDefault="0047240D" w:rsidP="0047240D">
            <w:pPr>
              <w:widowControl w:val="0"/>
              <w:spacing w:after="120"/>
              <w:jc w:val="center"/>
              <w:rPr>
                <w:rFonts w:ascii="GHEA Grapalat" w:hAnsi="GHEA Grapalat" w:cs="Arial"/>
                <w:sz w:val="16"/>
                <w:szCs w:val="16"/>
              </w:rPr>
            </w:pPr>
            <w:r>
              <w:rPr>
                <w:rFonts w:ascii="GHEA Grapalat" w:hAnsi="GHEA Grapalat"/>
                <w:sz w:val="16"/>
                <w:szCs w:val="16"/>
              </w:rPr>
              <w:t>…</w:t>
            </w:r>
            <w:r w:rsidRPr="00F30A41">
              <w:rPr>
                <w:rFonts w:ascii="GHEA Grapalat" w:hAnsi="GHEA Grapalat"/>
                <w:sz w:val="16"/>
                <w:szCs w:val="16"/>
              </w:rPr>
              <w:t>%</w:t>
            </w:r>
          </w:p>
        </w:tc>
        <w:tc>
          <w:tcPr>
            <w:tcW w:w="601" w:type="dxa"/>
          </w:tcPr>
          <w:p w14:paraId="1D001CB6" w14:textId="0F492355" w:rsidR="0047240D" w:rsidRPr="00282B05" w:rsidRDefault="0047240D" w:rsidP="0047240D">
            <w:pPr>
              <w:widowControl w:val="0"/>
              <w:spacing w:after="120"/>
              <w:jc w:val="center"/>
              <w:rPr>
                <w:rFonts w:ascii="GHEA Grapalat" w:hAnsi="GHEA Grapalat" w:cs="Arial"/>
                <w:sz w:val="16"/>
                <w:szCs w:val="16"/>
              </w:rPr>
            </w:pPr>
            <w:r>
              <w:rPr>
                <w:rFonts w:ascii="GHEA Grapalat" w:hAnsi="GHEA Grapalat"/>
                <w:sz w:val="16"/>
                <w:szCs w:val="16"/>
              </w:rPr>
              <w:t>…</w:t>
            </w:r>
            <w:r w:rsidRPr="00F30A41">
              <w:rPr>
                <w:rFonts w:ascii="GHEA Grapalat" w:hAnsi="GHEA Grapalat"/>
                <w:sz w:val="16"/>
                <w:szCs w:val="16"/>
              </w:rPr>
              <w:t>%</w:t>
            </w:r>
          </w:p>
        </w:tc>
        <w:tc>
          <w:tcPr>
            <w:tcW w:w="611" w:type="dxa"/>
          </w:tcPr>
          <w:p w14:paraId="285A40A5" w14:textId="03DD2EB4" w:rsidR="0047240D" w:rsidRPr="00282B05" w:rsidRDefault="0047240D" w:rsidP="0047240D">
            <w:pPr>
              <w:widowControl w:val="0"/>
              <w:spacing w:after="120"/>
              <w:jc w:val="center"/>
              <w:rPr>
                <w:rFonts w:ascii="GHEA Grapalat" w:hAnsi="GHEA Grapalat" w:cs="Arial"/>
                <w:sz w:val="16"/>
                <w:szCs w:val="16"/>
              </w:rPr>
            </w:pPr>
            <w:r>
              <w:rPr>
                <w:rFonts w:ascii="GHEA Grapalat" w:hAnsi="GHEA Grapalat"/>
                <w:sz w:val="16"/>
                <w:szCs w:val="16"/>
              </w:rPr>
              <w:t>…</w:t>
            </w:r>
            <w:r w:rsidRPr="00F30A41">
              <w:rPr>
                <w:rFonts w:ascii="GHEA Grapalat" w:hAnsi="GHEA Grapalat"/>
                <w:sz w:val="16"/>
                <w:szCs w:val="16"/>
              </w:rPr>
              <w:t>%</w:t>
            </w:r>
          </w:p>
        </w:tc>
        <w:tc>
          <w:tcPr>
            <w:tcW w:w="871" w:type="dxa"/>
          </w:tcPr>
          <w:p w14:paraId="296EBB35" w14:textId="5755530E" w:rsidR="0047240D" w:rsidRPr="00282B05" w:rsidRDefault="0047240D" w:rsidP="0047240D">
            <w:pPr>
              <w:widowControl w:val="0"/>
              <w:spacing w:after="120"/>
              <w:jc w:val="center"/>
              <w:rPr>
                <w:rFonts w:ascii="GHEA Grapalat" w:hAnsi="GHEA Grapalat" w:cs="Arial"/>
                <w:sz w:val="16"/>
                <w:szCs w:val="16"/>
              </w:rPr>
            </w:pPr>
            <w:r>
              <w:rPr>
                <w:rFonts w:ascii="GHEA Grapalat" w:hAnsi="GHEA Grapalat"/>
                <w:sz w:val="16"/>
                <w:szCs w:val="16"/>
              </w:rPr>
              <w:t>…</w:t>
            </w:r>
            <w:r w:rsidRPr="00F30A41">
              <w:rPr>
                <w:rFonts w:ascii="GHEA Grapalat" w:hAnsi="GHEA Grapalat"/>
                <w:sz w:val="16"/>
                <w:szCs w:val="16"/>
              </w:rPr>
              <w:t>%</w:t>
            </w:r>
          </w:p>
        </w:tc>
        <w:tc>
          <w:tcPr>
            <w:tcW w:w="676" w:type="dxa"/>
          </w:tcPr>
          <w:p w14:paraId="18109BC0" w14:textId="7F602B9B" w:rsidR="0047240D" w:rsidRPr="00282B05" w:rsidRDefault="0047240D" w:rsidP="0047240D">
            <w:pPr>
              <w:widowControl w:val="0"/>
              <w:spacing w:after="120"/>
              <w:jc w:val="center"/>
              <w:rPr>
                <w:rFonts w:ascii="GHEA Grapalat" w:hAnsi="GHEA Grapalat" w:cs="Arial"/>
                <w:sz w:val="16"/>
                <w:szCs w:val="16"/>
              </w:rPr>
            </w:pPr>
            <w:r>
              <w:rPr>
                <w:rFonts w:ascii="GHEA Grapalat" w:hAnsi="GHEA Grapalat"/>
                <w:sz w:val="16"/>
                <w:szCs w:val="16"/>
              </w:rPr>
              <w:t>…</w:t>
            </w:r>
            <w:r w:rsidRPr="00F30A41">
              <w:rPr>
                <w:rFonts w:ascii="GHEA Grapalat" w:hAnsi="GHEA Grapalat"/>
                <w:sz w:val="16"/>
                <w:szCs w:val="16"/>
              </w:rPr>
              <w:t>%</w:t>
            </w:r>
          </w:p>
        </w:tc>
        <w:tc>
          <w:tcPr>
            <w:tcW w:w="643" w:type="dxa"/>
          </w:tcPr>
          <w:p w14:paraId="5033D0C4" w14:textId="2775CC40" w:rsidR="0047240D" w:rsidRPr="00282B05" w:rsidRDefault="0047240D" w:rsidP="0047240D">
            <w:pPr>
              <w:widowControl w:val="0"/>
              <w:spacing w:after="120"/>
              <w:jc w:val="center"/>
              <w:rPr>
                <w:rFonts w:ascii="GHEA Grapalat" w:hAnsi="GHEA Grapalat" w:cs="Arial"/>
                <w:sz w:val="16"/>
                <w:szCs w:val="16"/>
              </w:rPr>
            </w:pPr>
            <w:r>
              <w:rPr>
                <w:rFonts w:ascii="GHEA Grapalat" w:hAnsi="GHEA Grapalat"/>
                <w:sz w:val="16"/>
                <w:szCs w:val="16"/>
              </w:rPr>
              <w:t>…</w:t>
            </w:r>
            <w:r w:rsidRPr="00F30A41">
              <w:rPr>
                <w:rFonts w:ascii="GHEA Grapalat" w:hAnsi="GHEA Grapalat"/>
                <w:sz w:val="16"/>
                <w:szCs w:val="16"/>
              </w:rPr>
              <w:t>%</w:t>
            </w:r>
          </w:p>
        </w:tc>
        <w:tc>
          <w:tcPr>
            <w:tcW w:w="611" w:type="dxa"/>
          </w:tcPr>
          <w:p w14:paraId="6EDCDBFF" w14:textId="6D297F4D" w:rsidR="0047240D" w:rsidRDefault="0047240D" w:rsidP="0047240D">
            <w:pPr>
              <w:widowControl w:val="0"/>
              <w:spacing w:after="120"/>
              <w:jc w:val="center"/>
              <w:rPr>
                <w:rFonts w:ascii="GHEA Grapalat" w:hAnsi="GHEA Grapalat"/>
                <w:sz w:val="16"/>
                <w:szCs w:val="16"/>
              </w:rPr>
            </w:pPr>
            <w:r>
              <w:rPr>
                <w:rFonts w:ascii="GHEA Grapalat" w:hAnsi="GHEA Grapalat"/>
                <w:sz w:val="16"/>
                <w:szCs w:val="16"/>
              </w:rPr>
              <w:t>…</w:t>
            </w:r>
            <w:r w:rsidRPr="00F30A41">
              <w:rPr>
                <w:rFonts w:ascii="GHEA Grapalat" w:hAnsi="GHEA Grapalat"/>
                <w:sz w:val="16"/>
                <w:szCs w:val="16"/>
              </w:rPr>
              <w:t>%</w:t>
            </w:r>
          </w:p>
        </w:tc>
        <w:tc>
          <w:tcPr>
            <w:tcW w:w="666" w:type="dxa"/>
          </w:tcPr>
          <w:p w14:paraId="29F0BBF3" w14:textId="6C0594D2" w:rsidR="0047240D" w:rsidRDefault="0047240D" w:rsidP="0047240D">
            <w:pPr>
              <w:widowControl w:val="0"/>
              <w:spacing w:after="120"/>
              <w:jc w:val="center"/>
              <w:rPr>
                <w:rFonts w:ascii="GHEA Grapalat" w:hAnsi="GHEA Grapalat"/>
                <w:sz w:val="16"/>
                <w:szCs w:val="16"/>
              </w:rPr>
            </w:pPr>
            <w:r>
              <w:rPr>
                <w:rFonts w:ascii="GHEA Grapalat" w:hAnsi="GHEA Grapalat"/>
                <w:sz w:val="16"/>
                <w:szCs w:val="16"/>
              </w:rPr>
              <w:t>…</w:t>
            </w:r>
            <w:r w:rsidRPr="00F30A41">
              <w:rPr>
                <w:rFonts w:ascii="GHEA Grapalat" w:hAnsi="GHEA Grapalat"/>
                <w:sz w:val="16"/>
                <w:szCs w:val="16"/>
              </w:rPr>
              <w:t>%</w:t>
            </w:r>
          </w:p>
        </w:tc>
      </w:tr>
      <w:tr w:rsidR="0047240D" w:rsidRPr="00282B05" w14:paraId="503200B7" w14:textId="77777777" w:rsidTr="000A6AC6">
        <w:trPr>
          <w:gridAfter w:val="1"/>
          <w:wAfter w:w="19" w:type="dxa"/>
          <w:trHeight w:val="363"/>
          <w:jc w:val="center"/>
        </w:trPr>
        <w:tc>
          <w:tcPr>
            <w:tcW w:w="1006" w:type="dxa"/>
          </w:tcPr>
          <w:p w14:paraId="0FFDB0E0" w14:textId="5CE67EBB" w:rsidR="0047240D" w:rsidRPr="00AC6123" w:rsidRDefault="0047240D" w:rsidP="0047240D">
            <w:pPr>
              <w:widowControl w:val="0"/>
              <w:spacing w:after="120"/>
              <w:jc w:val="center"/>
              <w:rPr>
                <w:rFonts w:ascii="GHEA Grapalat" w:hAnsi="GHEA Grapalat"/>
                <w:sz w:val="16"/>
                <w:szCs w:val="16"/>
                <w:lang w:val="hy-AM"/>
              </w:rPr>
            </w:pPr>
            <w:r>
              <w:rPr>
                <w:rFonts w:ascii="GHEA Grapalat" w:hAnsi="GHEA Grapalat"/>
                <w:sz w:val="16"/>
                <w:szCs w:val="16"/>
                <w:lang w:val="hy-AM"/>
              </w:rPr>
              <w:t>3</w:t>
            </w:r>
          </w:p>
        </w:tc>
        <w:tc>
          <w:tcPr>
            <w:tcW w:w="1212" w:type="dxa"/>
          </w:tcPr>
          <w:p w14:paraId="12773262" w14:textId="3855A98E" w:rsidR="0047240D" w:rsidRPr="00550375" w:rsidRDefault="0047240D" w:rsidP="0047240D">
            <w:pPr>
              <w:widowControl w:val="0"/>
              <w:spacing w:after="120"/>
              <w:jc w:val="center"/>
              <w:rPr>
                <w:rFonts w:ascii="GHEA Grapalat" w:hAnsi="GHEA Grapalat"/>
                <w:sz w:val="16"/>
                <w:szCs w:val="16"/>
                <w:lang w:val="hy-AM"/>
              </w:rPr>
            </w:pPr>
            <w:r w:rsidRPr="00483081">
              <w:rPr>
                <w:rFonts w:ascii="GHEA Grapalat" w:hAnsi="GHEA Grapalat"/>
                <w:sz w:val="16"/>
                <w:szCs w:val="16"/>
                <w:lang w:val="hy-AM"/>
              </w:rPr>
              <w:t>71631100/</w:t>
            </w:r>
            <w:r>
              <w:rPr>
                <w:rFonts w:ascii="GHEA Grapalat" w:hAnsi="GHEA Grapalat"/>
                <w:sz w:val="16"/>
                <w:szCs w:val="16"/>
                <w:lang w:val="hy-AM"/>
              </w:rPr>
              <w:t>3</w:t>
            </w:r>
          </w:p>
        </w:tc>
        <w:tc>
          <w:tcPr>
            <w:tcW w:w="5237" w:type="dxa"/>
          </w:tcPr>
          <w:p w14:paraId="01D48524" w14:textId="6A8E6711" w:rsidR="0047240D" w:rsidRDefault="0047240D" w:rsidP="0047240D">
            <w:pPr>
              <w:rPr>
                <w:rFonts w:ascii="GHEA Grapalat" w:hAnsi="GHEA Grapalat" w:cs="Calibri"/>
                <w:color w:val="000000"/>
                <w:sz w:val="16"/>
                <w:szCs w:val="16"/>
              </w:rPr>
            </w:pPr>
            <w:r w:rsidRPr="00F40669">
              <w:rPr>
                <w:rFonts w:ascii="GHEA Grapalat" w:hAnsi="GHEA Grapalat" w:cs="Courier New"/>
                <w:color w:val="202124"/>
                <w:sz w:val="18"/>
                <w:szCs w:val="18"/>
                <w:lang w:eastAsia="en-US" w:bidi="ar-SA"/>
              </w:rPr>
              <w:t>Услуги технического осмотра / верхняя и внутренняя механизация ступеней/</w:t>
            </w:r>
          </w:p>
        </w:tc>
        <w:tc>
          <w:tcPr>
            <w:tcW w:w="682" w:type="dxa"/>
          </w:tcPr>
          <w:p w14:paraId="510457A5" w14:textId="3A626F32" w:rsidR="0047240D" w:rsidRPr="00282B05" w:rsidRDefault="0047240D" w:rsidP="0047240D">
            <w:pPr>
              <w:widowControl w:val="0"/>
              <w:spacing w:after="120"/>
              <w:jc w:val="center"/>
              <w:rPr>
                <w:rFonts w:ascii="GHEA Grapalat" w:hAnsi="GHEA Grapalat"/>
                <w:sz w:val="16"/>
                <w:szCs w:val="16"/>
              </w:rPr>
            </w:pPr>
          </w:p>
        </w:tc>
        <w:tc>
          <w:tcPr>
            <w:tcW w:w="813" w:type="dxa"/>
          </w:tcPr>
          <w:p w14:paraId="2EA33D2C" w14:textId="3C9A20B6" w:rsidR="0047240D" w:rsidRPr="00282B05" w:rsidRDefault="0047240D" w:rsidP="0047240D">
            <w:pPr>
              <w:widowControl w:val="0"/>
              <w:spacing w:after="120"/>
              <w:jc w:val="center"/>
              <w:rPr>
                <w:rFonts w:ascii="GHEA Grapalat" w:hAnsi="GHEA Grapalat"/>
                <w:sz w:val="16"/>
                <w:szCs w:val="16"/>
              </w:rPr>
            </w:pPr>
            <w:r>
              <w:rPr>
                <w:rFonts w:ascii="GHEA Grapalat" w:hAnsi="GHEA Grapalat"/>
                <w:sz w:val="16"/>
                <w:szCs w:val="16"/>
              </w:rPr>
              <w:t>…</w:t>
            </w:r>
            <w:r w:rsidRPr="00F30A41">
              <w:rPr>
                <w:rFonts w:ascii="GHEA Grapalat" w:hAnsi="GHEA Grapalat"/>
                <w:sz w:val="16"/>
                <w:szCs w:val="16"/>
              </w:rPr>
              <w:t>%</w:t>
            </w:r>
          </w:p>
        </w:tc>
        <w:tc>
          <w:tcPr>
            <w:tcW w:w="563" w:type="dxa"/>
          </w:tcPr>
          <w:p w14:paraId="476E7E80" w14:textId="7FE5B22A" w:rsidR="0047240D" w:rsidRPr="00282B05" w:rsidRDefault="0047240D" w:rsidP="0047240D">
            <w:pPr>
              <w:widowControl w:val="0"/>
              <w:spacing w:after="120"/>
              <w:jc w:val="center"/>
              <w:rPr>
                <w:rFonts w:ascii="GHEA Grapalat" w:hAnsi="GHEA Grapalat" w:cs="Arial"/>
                <w:sz w:val="16"/>
                <w:szCs w:val="16"/>
              </w:rPr>
            </w:pPr>
            <w:r>
              <w:rPr>
                <w:rFonts w:ascii="GHEA Grapalat" w:hAnsi="GHEA Grapalat"/>
                <w:sz w:val="16"/>
                <w:szCs w:val="16"/>
              </w:rPr>
              <w:t>…</w:t>
            </w:r>
            <w:r w:rsidRPr="00F30A41">
              <w:rPr>
                <w:rFonts w:ascii="GHEA Grapalat" w:hAnsi="GHEA Grapalat"/>
                <w:sz w:val="16"/>
                <w:szCs w:val="16"/>
              </w:rPr>
              <w:t>%</w:t>
            </w:r>
          </w:p>
        </w:tc>
        <w:tc>
          <w:tcPr>
            <w:tcW w:w="681" w:type="dxa"/>
          </w:tcPr>
          <w:p w14:paraId="74F7D335" w14:textId="29F10379" w:rsidR="0047240D" w:rsidRPr="00282B05" w:rsidRDefault="0047240D" w:rsidP="0047240D">
            <w:pPr>
              <w:widowControl w:val="0"/>
              <w:spacing w:after="120"/>
              <w:jc w:val="center"/>
              <w:rPr>
                <w:rFonts w:ascii="GHEA Grapalat" w:hAnsi="GHEA Grapalat" w:cs="Arial"/>
                <w:sz w:val="16"/>
                <w:szCs w:val="16"/>
              </w:rPr>
            </w:pPr>
            <w:r>
              <w:rPr>
                <w:rFonts w:ascii="GHEA Grapalat" w:hAnsi="GHEA Grapalat"/>
                <w:sz w:val="16"/>
                <w:szCs w:val="16"/>
              </w:rPr>
              <w:t>…</w:t>
            </w:r>
            <w:r w:rsidRPr="00F30A41">
              <w:rPr>
                <w:rFonts w:ascii="GHEA Grapalat" w:hAnsi="GHEA Grapalat"/>
                <w:sz w:val="16"/>
                <w:szCs w:val="16"/>
              </w:rPr>
              <w:t>%</w:t>
            </w:r>
          </w:p>
        </w:tc>
        <w:tc>
          <w:tcPr>
            <w:tcW w:w="582" w:type="dxa"/>
          </w:tcPr>
          <w:p w14:paraId="626E88DF" w14:textId="1E1F0982" w:rsidR="0047240D" w:rsidRPr="00282B05" w:rsidRDefault="0047240D" w:rsidP="0047240D">
            <w:pPr>
              <w:widowControl w:val="0"/>
              <w:spacing w:after="120"/>
              <w:jc w:val="center"/>
              <w:rPr>
                <w:rFonts w:ascii="GHEA Grapalat" w:hAnsi="GHEA Grapalat" w:cs="Arial"/>
                <w:sz w:val="16"/>
                <w:szCs w:val="16"/>
              </w:rPr>
            </w:pPr>
            <w:r>
              <w:rPr>
                <w:rFonts w:ascii="GHEA Grapalat" w:hAnsi="GHEA Grapalat"/>
                <w:sz w:val="16"/>
                <w:szCs w:val="16"/>
              </w:rPr>
              <w:t>…</w:t>
            </w:r>
            <w:r w:rsidRPr="00F30A41">
              <w:rPr>
                <w:rFonts w:ascii="GHEA Grapalat" w:hAnsi="GHEA Grapalat"/>
                <w:sz w:val="16"/>
                <w:szCs w:val="16"/>
              </w:rPr>
              <w:t>%</w:t>
            </w:r>
          </w:p>
        </w:tc>
        <w:tc>
          <w:tcPr>
            <w:tcW w:w="566" w:type="dxa"/>
          </w:tcPr>
          <w:p w14:paraId="4585AD27" w14:textId="27BC7DD2" w:rsidR="0047240D" w:rsidRPr="00282B05" w:rsidRDefault="0047240D" w:rsidP="0047240D">
            <w:pPr>
              <w:widowControl w:val="0"/>
              <w:spacing w:after="120"/>
              <w:jc w:val="center"/>
              <w:rPr>
                <w:rFonts w:ascii="GHEA Grapalat" w:hAnsi="GHEA Grapalat" w:cs="Arial"/>
                <w:sz w:val="16"/>
                <w:szCs w:val="16"/>
              </w:rPr>
            </w:pPr>
            <w:r>
              <w:rPr>
                <w:rFonts w:ascii="GHEA Grapalat" w:hAnsi="GHEA Grapalat"/>
                <w:sz w:val="16"/>
                <w:szCs w:val="16"/>
              </w:rPr>
              <w:t>…</w:t>
            </w:r>
            <w:r w:rsidRPr="00F30A41">
              <w:rPr>
                <w:rFonts w:ascii="GHEA Grapalat" w:hAnsi="GHEA Grapalat"/>
                <w:sz w:val="16"/>
                <w:szCs w:val="16"/>
              </w:rPr>
              <w:t>%</w:t>
            </w:r>
          </w:p>
        </w:tc>
        <w:tc>
          <w:tcPr>
            <w:tcW w:w="601" w:type="dxa"/>
          </w:tcPr>
          <w:p w14:paraId="3450785A" w14:textId="0533A09B" w:rsidR="0047240D" w:rsidRPr="00282B05" w:rsidRDefault="0047240D" w:rsidP="0047240D">
            <w:pPr>
              <w:widowControl w:val="0"/>
              <w:spacing w:after="120"/>
              <w:jc w:val="center"/>
              <w:rPr>
                <w:rFonts w:ascii="GHEA Grapalat" w:hAnsi="GHEA Grapalat" w:cs="Arial"/>
                <w:sz w:val="16"/>
                <w:szCs w:val="16"/>
              </w:rPr>
            </w:pPr>
            <w:r>
              <w:rPr>
                <w:rFonts w:ascii="GHEA Grapalat" w:hAnsi="GHEA Grapalat"/>
                <w:sz w:val="16"/>
                <w:szCs w:val="16"/>
              </w:rPr>
              <w:t>…</w:t>
            </w:r>
            <w:r w:rsidRPr="00F30A41">
              <w:rPr>
                <w:rFonts w:ascii="GHEA Grapalat" w:hAnsi="GHEA Grapalat"/>
                <w:sz w:val="16"/>
                <w:szCs w:val="16"/>
              </w:rPr>
              <w:t>%</w:t>
            </w:r>
          </w:p>
        </w:tc>
        <w:tc>
          <w:tcPr>
            <w:tcW w:w="611" w:type="dxa"/>
          </w:tcPr>
          <w:p w14:paraId="0E25DD9B" w14:textId="28A52071" w:rsidR="0047240D" w:rsidRPr="00282B05" w:rsidRDefault="0047240D" w:rsidP="0047240D">
            <w:pPr>
              <w:widowControl w:val="0"/>
              <w:spacing w:after="120"/>
              <w:jc w:val="center"/>
              <w:rPr>
                <w:rFonts w:ascii="GHEA Grapalat" w:hAnsi="GHEA Grapalat" w:cs="Arial"/>
                <w:sz w:val="16"/>
                <w:szCs w:val="16"/>
              </w:rPr>
            </w:pPr>
            <w:r>
              <w:rPr>
                <w:rFonts w:ascii="GHEA Grapalat" w:hAnsi="GHEA Grapalat"/>
                <w:sz w:val="16"/>
                <w:szCs w:val="16"/>
              </w:rPr>
              <w:t>…</w:t>
            </w:r>
            <w:r w:rsidRPr="00F30A41">
              <w:rPr>
                <w:rFonts w:ascii="GHEA Grapalat" w:hAnsi="GHEA Grapalat"/>
                <w:sz w:val="16"/>
                <w:szCs w:val="16"/>
              </w:rPr>
              <w:t>%</w:t>
            </w:r>
          </w:p>
        </w:tc>
        <w:tc>
          <w:tcPr>
            <w:tcW w:w="871" w:type="dxa"/>
          </w:tcPr>
          <w:p w14:paraId="5DB32CAB" w14:textId="61DA697D" w:rsidR="0047240D" w:rsidRPr="00282B05" w:rsidRDefault="0047240D" w:rsidP="0047240D">
            <w:pPr>
              <w:widowControl w:val="0"/>
              <w:spacing w:after="120"/>
              <w:jc w:val="center"/>
              <w:rPr>
                <w:rFonts w:ascii="GHEA Grapalat" w:hAnsi="GHEA Grapalat" w:cs="Arial"/>
                <w:sz w:val="16"/>
                <w:szCs w:val="16"/>
              </w:rPr>
            </w:pPr>
            <w:r>
              <w:rPr>
                <w:rFonts w:ascii="GHEA Grapalat" w:hAnsi="GHEA Grapalat"/>
                <w:sz w:val="16"/>
                <w:szCs w:val="16"/>
              </w:rPr>
              <w:t>…</w:t>
            </w:r>
            <w:r w:rsidRPr="00F30A41">
              <w:rPr>
                <w:rFonts w:ascii="GHEA Grapalat" w:hAnsi="GHEA Grapalat"/>
                <w:sz w:val="16"/>
                <w:szCs w:val="16"/>
              </w:rPr>
              <w:t>%</w:t>
            </w:r>
          </w:p>
        </w:tc>
        <w:tc>
          <w:tcPr>
            <w:tcW w:w="676" w:type="dxa"/>
          </w:tcPr>
          <w:p w14:paraId="3DC58027" w14:textId="130DC378" w:rsidR="0047240D" w:rsidRPr="00282B05" w:rsidRDefault="0047240D" w:rsidP="0047240D">
            <w:pPr>
              <w:widowControl w:val="0"/>
              <w:spacing w:after="120"/>
              <w:jc w:val="center"/>
              <w:rPr>
                <w:rFonts w:ascii="GHEA Grapalat" w:hAnsi="GHEA Grapalat" w:cs="Arial"/>
                <w:sz w:val="16"/>
                <w:szCs w:val="16"/>
              </w:rPr>
            </w:pPr>
            <w:r>
              <w:rPr>
                <w:rFonts w:ascii="GHEA Grapalat" w:hAnsi="GHEA Grapalat"/>
                <w:sz w:val="16"/>
                <w:szCs w:val="16"/>
              </w:rPr>
              <w:t>…</w:t>
            </w:r>
            <w:r w:rsidRPr="00F30A41">
              <w:rPr>
                <w:rFonts w:ascii="GHEA Grapalat" w:hAnsi="GHEA Grapalat"/>
                <w:sz w:val="16"/>
                <w:szCs w:val="16"/>
              </w:rPr>
              <w:t>%</w:t>
            </w:r>
          </w:p>
        </w:tc>
        <w:tc>
          <w:tcPr>
            <w:tcW w:w="643" w:type="dxa"/>
          </w:tcPr>
          <w:p w14:paraId="5CD21E73" w14:textId="12108B05" w:rsidR="0047240D" w:rsidRPr="00282B05" w:rsidRDefault="0047240D" w:rsidP="0047240D">
            <w:pPr>
              <w:widowControl w:val="0"/>
              <w:spacing w:after="120"/>
              <w:jc w:val="center"/>
              <w:rPr>
                <w:rFonts w:ascii="GHEA Grapalat" w:hAnsi="GHEA Grapalat" w:cs="Arial"/>
                <w:sz w:val="16"/>
                <w:szCs w:val="16"/>
              </w:rPr>
            </w:pPr>
            <w:r>
              <w:rPr>
                <w:rFonts w:ascii="GHEA Grapalat" w:hAnsi="GHEA Grapalat"/>
                <w:sz w:val="16"/>
                <w:szCs w:val="16"/>
              </w:rPr>
              <w:t>…</w:t>
            </w:r>
            <w:r w:rsidRPr="00F30A41">
              <w:rPr>
                <w:rFonts w:ascii="GHEA Grapalat" w:hAnsi="GHEA Grapalat"/>
                <w:sz w:val="16"/>
                <w:szCs w:val="16"/>
              </w:rPr>
              <w:t>%</w:t>
            </w:r>
          </w:p>
        </w:tc>
        <w:tc>
          <w:tcPr>
            <w:tcW w:w="611" w:type="dxa"/>
          </w:tcPr>
          <w:p w14:paraId="03E70A28" w14:textId="1FB1E9AD" w:rsidR="0047240D" w:rsidRDefault="0047240D" w:rsidP="0047240D">
            <w:pPr>
              <w:widowControl w:val="0"/>
              <w:spacing w:after="120"/>
              <w:jc w:val="center"/>
              <w:rPr>
                <w:rFonts w:ascii="GHEA Grapalat" w:hAnsi="GHEA Grapalat"/>
                <w:sz w:val="16"/>
                <w:szCs w:val="16"/>
              </w:rPr>
            </w:pPr>
            <w:r>
              <w:rPr>
                <w:rFonts w:ascii="GHEA Grapalat" w:hAnsi="GHEA Grapalat"/>
                <w:sz w:val="16"/>
                <w:szCs w:val="16"/>
              </w:rPr>
              <w:t>…</w:t>
            </w:r>
            <w:r w:rsidRPr="00F30A41">
              <w:rPr>
                <w:rFonts w:ascii="GHEA Grapalat" w:hAnsi="GHEA Grapalat"/>
                <w:sz w:val="16"/>
                <w:szCs w:val="16"/>
              </w:rPr>
              <w:t>%</w:t>
            </w:r>
          </w:p>
        </w:tc>
        <w:tc>
          <w:tcPr>
            <w:tcW w:w="666" w:type="dxa"/>
          </w:tcPr>
          <w:p w14:paraId="517D54FB" w14:textId="075E67CB" w:rsidR="0047240D" w:rsidRDefault="0047240D" w:rsidP="0047240D">
            <w:pPr>
              <w:widowControl w:val="0"/>
              <w:spacing w:after="120"/>
              <w:jc w:val="center"/>
              <w:rPr>
                <w:rFonts w:ascii="GHEA Grapalat" w:hAnsi="GHEA Grapalat"/>
                <w:sz w:val="16"/>
                <w:szCs w:val="16"/>
              </w:rPr>
            </w:pPr>
            <w:r>
              <w:rPr>
                <w:rFonts w:ascii="GHEA Grapalat" w:hAnsi="GHEA Grapalat"/>
                <w:sz w:val="16"/>
                <w:szCs w:val="16"/>
              </w:rPr>
              <w:t>…</w:t>
            </w:r>
            <w:r w:rsidRPr="00F30A41">
              <w:rPr>
                <w:rFonts w:ascii="GHEA Grapalat" w:hAnsi="GHEA Grapalat"/>
                <w:sz w:val="16"/>
                <w:szCs w:val="16"/>
              </w:rPr>
              <w:t>%</w:t>
            </w:r>
          </w:p>
        </w:tc>
      </w:tr>
      <w:tr w:rsidR="0047240D" w:rsidRPr="00282B05" w14:paraId="7093CA3A" w14:textId="77777777" w:rsidTr="000A6AC6">
        <w:trPr>
          <w:gridAfter w:val="1"/>
          <w:wAfter w:w="19" w:type="dxa"/>
          <w:trHeight w:val="363"/>
          <w:jc w:val="center"/>
        </w:trPr>
        <w:tc>
          <w:tcPr>
            <w:tcW w:w="1006" w:type="dxa"/>
          </w:tcPr>
          <w:p w14:paraId="54B818BC" w14:textId="1198A4E0" w:rsidR="0047240D" w:rsidRPr="00AC6123" w:rsidRDefault="0047240D" w:rsidP="0047240D">
            <w:pPr>
              <w:widowControl w:val="0"/>
              <w:spacing w:after="120"/>
              <w:jc w:val="center"/>
              <w:rPr>
                <w:rFonts w:ascii="GHEA Grapalat" w:hAnsi="GHEA Grapalat"/>
                <w:sz w:val="16"/>
                <w:szCs w:val="16"/>
                <w:lang w:val="hy-AM"/>
              </w:rPr>
            </w:pPr>
            <w:r>
              <w:rPr>
                <w:rFonts w:ascii="GHEA Grapalat" w:hAnsi="GHEA Grapalat"/>
                <w:sz w:val="16"/>
                <w:szCs w:val="16"/>
                <w:lang w:val="hy-AM"/>
              </w:rPr>
              <w:t>4</w:t>
            </w:r>
          </w:p>
        </w:tc>
        <w:tc>
          <w:tcPr>
            <w:tcW w:w="1212" w:type="dxa"/>
          </w:tcPr>
          <w:p w14:paraId="3599C448" w14:textId="49566F59" w:rsidR="0047240D" w:rsidRPr="00550375" w:rsidRDefault="0047240D" w:rsidP="0047240D">
            <w:pPr>
              <w:widowControl w:val="0"/>
              <w:spacing w:after="120"/>
              <w:jc w:val="center"/>
              <w:rPr>
                <w:rFonts w:ascii="GHEA Grapalat" w:hAnsi="GHEA Grapalat"/>
                <w:sz w:val="16"/>
                <w:szCs w:val="16"/>
                <w:lang w:val="hy-AM"/>
              </w:rPr>
            </w:pPr>
            <w:r w:rsidRPr="00483081">
              <w:rPr>
                <w:rFonts w:ascii="GHEA Grapalat" w:hAnsi="GHEA Grapalat"/>
                <w:sz w:val="16"/>
                <w:szCs w:val="16"/>
                <w:lang w:val="hy-AM"/>
              </w:rPr>
              <w:t>71631100/</w:t>
            </w:r>
            <w:r>
              <w:rPr>
                <w:rFonts w:ascii="GHEA Grapalat" w:hAnsi="GHEA Grapalat"/>
                <w:sz w:val="16"/>
                <w:szCs w:val="16"/>
                <w:lang w:val="hy-AM"/>
              </w:rPr>
              <w:t>4</w:t>
            </w:r>
          </w:p>
        </w:tc>
        <w:tc>
          <w:tcPr>
            <w:tcW w:w="5237" w:type="dxa"/>
          </w:tcPr>
          <w:p w14:paraId="670BCBC8" w14:textId="7414F6DA" w:rsidR="0047240D" w:rsidRDefault="0047240D" w:rsidP="0047240D">
            <w:pPr>
              <w:rPr>
                <w:rFonts w:ascii="GHEA Grapalat" w:hAnsi="GHEA Grapalat" w:cs="Calibri"/>
                <w:color w:val="000000"/>
                <w:sz w:val="16"/>
                <w:szCs w:val="16"/>
              </w:rPr>
            </w:pPr>
            <w:r w:rsidRPr="00F40669">
              <w:rPr>
                <w:rFonts w:ascii="GHEA Grapalat" w:hAnsi="GHEA Grapalat" w:cs="Courier New"/>
                <w:color w:val="202124"/>
                <w:sz w:val="18"/>
                <w:szCs w:val="18"/>
                <w:lang w:eastAsia="en-US" w:bidi="ar-SA"/>
              </w:rPr>
              <w:t>Услуги технического осмотра /системы отопления, вентиляции и кондиционирования зданий/</w:t>
            </w:r>
          </w:p>
        </w:tc>
        <w:tc>
          <w:tcPr>
            <w:tcW w:w="682" w:type="dxa"/>
          </w:tcPr>
          <w:p w14:paraId="4A959863" w14:textId="6D509E6A" w:rsidR="0047240D" w:rsidRPr="00282B05" w:rsidRDefault="0047240D" w:rsidP="0047240D">
            <w:pPr>
              <w:widowControl w:val="0"/>
              <w:spacing w:after="120"/>
              <w:jc w:val="center"/>
              <w:rPr>
                <w:rFonts w:ascii="GHEA Grapalat" w:hAnsi="GHEA Grapalat"/>
                <w:sz w:val="16"/>
                <w:szCs w:val="16"/>
              </w:rPr>
            </w:pPr>
          </w:p>
        </w:tc>
        <w:tc>
          <w:tcPr>
            <w:tcW w:w="813" w:type="dxa"/>
          </w:tcPr>
          <w:p w14:paraId="6803FAE9" w14:textId="60BB32D7" w:rsidR="0047240D" w:rsidRPr="00282B05" w:rsidRDefault="0047240D" w:rsidP="0047240D">
            <w:pPr>
              <w:widowControl w:val="0"/>
              <w:spacing w:after="120"/>
              <w:jc w:val="center"/>
              <w:rPr>
                <w:rFonts w:ascii="GHEA Grapalat" w:hAnsi="GHEA Grapalat"/>
                <w:sz w:val="16"/>
                <w:szCs w:val="16"/>
              </w:rPr>
            </w:pPr>
            <w:r>
              <w:rPr>
                <w:rFonts w:ascii="GHEA Grapalat" w:hAnsi="GHEA Grapalat"/>
                <w:sz w:val="16"/>
                <w:szCs w:val="16"/>
              </w:rPr>
              <w:t>…</w:t>
            </w:r>
            <w:r w:rsidRPr="00F30A41">
              <w:rPr>
                <w:rFonts w:ascii="GHEA Grapalat" w:hAnsi="GHEA Grapalat"/>
                <w:sz w:val="16"/>
                <w:szCs w:val="16"/>
              </w:rPr>
              <w:t>%</w:t>
            </w:r>
          </w:p>
        </w:tc>
        <w:tc>
          <w:tcPr>
            <w:tcW w:w="563" w:type="dxa"/>
          </w:tcPr>
          <w:p w14:paraId="7BBD9A87" w14:textId="089A50A1" w:rsidR="0047240D" w:rsidRPr="00282B05" w:rsidRDefault="0047240D" w:rsidP="0047240D">
            <w:pPr>
              <w:widowControl w:val="0"/>
              <w:spacing w:after="120"/>
              <w:jc w:val="center"/>
              <w:rPr>
                <w:rFonts w:ascii="GHEA Grapalat" w:hAnsi="GHEA Grapalat" w:cs="Arial"/>
                <w:sz w:val="16"/>
                <w:szCs w:val="16"/>
              </w:rPr>
            </w:pPr>
            <w:r>
              <w:rPr>
                <w:rFonts w:ascii="GHEA Grapalat" w:hAnsi="GHEA Grapalat"/>
                <w:sz w:val="16"/>
                <w:szCs w:val="16"/>
              </w:rPr>
              <w:t>…</w:t>
            </w:r>
            <w:r w:rsidRPr="00F30A41">
              <w:rPr>
                <w:rFonts w:ascii="GHEA Grapalat" w:hAnsi="GHEA Grapalat"/>
                <w:sz w:val="16"/>
                <w:szCs w:val="16"/>
              </w:rPr>
              <w:t>%</w:t>
            </w:r>
          </w:p>
        </w:tc>
        <w:tc>
          <w:tcPr>
            <w:tcW w:w="681" w:type="dxa"/>
          </w:tcPr>
          <w:p w14:paraId="33DE1DBC" w14:textId="2313E0E5" w:rsidR="0047240D" w:rsidRPr="00282B05" w:rsidRDefault="0047240D" w:rsidP="0047240D">
            <w:pPr>
              <w:widowControl w:val="0"/>
              <w:spacing w:after="120"/>
              <w:jc w:val="center"/>
              <w:rPr>
                <w:rFonts w:ascii="GHEA Grapalat" w:hAnsi="GHEA Grapalat" w:cs="Arial"/>
                <w:sz w:val="16"/>
                <w:szCs w:val="16"/>
              </w:rPr>
            </w:pPr>
            <w:r>
              <w:rPr>
                <w:rFonts w:ascii="GHEA Grapalat" w:hAnsi="GHEA Grapalat"/>
                <w:sz w:val="16"/>
                <w:szCs w:val="16"/>
              </w:rPr>
              <w:t>…</w:t>
            </w:r>
            <w:r w:rsidRPr="00F30A41">
              <w:rPr>
                <w:rFonts w:ascii="GHEA Grapalat" w:hAnsi="GHEA Grapalat"/>
                <w:sz w:val="16"/>
                <w:szCs w:val="16"/>
              </w:rPr>
              <w:t>%</w:t>
            </w:r>
          </w:p>
        </w:tc>
        <w:tc>
          <w:tcPr>
            <w:tcW w:w="582" w:type="dxa"/>
          </w:tcPr>
          <w:p w14:paraId="6B279654" w14:textId="4CA771B4" w:rsidR="0047240D" w:rsidRPr="00282B05" w:rsidRDefault="0047240D" w:rsidP="0047240D">
            <w:pPr>
              <w:widowControl w:val="0"/>
              <w:spacing w:after="120"/>
              <w:jc w:val="center"/>
              <w:rPr>
                <w:rFonts w:ascii="GHEA Grapalat" w:hAnsi="GHEA Grapalat" w:cs="Arial"/>
                <w:sz w:val="16"/>
                <w:szCs w:val="16"/>
              </w:rPr>
            </w:pPr>
            <w:r>
              <w:rPr>
                <w:rFonts w:ascii="GHEA Grapalat" w:hAnsi="GHEA Grapalat"/>
                <w:sz w:val="16"/>
                <w:szCs w:val="16"/>
              </w:rPr>
              <w:t>…</w:t>
            </w:r>
            <w:r w:rsidRPr="00F30A41">
              <w:rPr>
                <w:rFonts w:ascii="GHEA Grapalat" w:hAnsi="GHEA Grapalat"/>
                <w:sz w:val="16"/>
                <w:szCs w:val="16"/>
              </w:rPr>
              <w:t>%</w:t>
            </w:r>
          </w:p>
        </w:tc>
        <w:tc>
          <w:tcPr>
            <w:tcW w:w="566" w:type="dxa"/>
          </w:tcPr>
          <w:p w14:paraId="68BEF6F8" w14:textId="4EC1EF4A" w:rsidR="0047240D" w:rsidRPr="00282B05" w:rsidRDefault="0047240D" w:rsidP="0047240D">
            <w:pPr>
              <w:widowControl w:val="0"/>
              <w:spacing w:after="120"/>
              <w:jc w:val="center"/>
              <w:rPr>
                <w:rFonts w:ascii="GHEA Grapalat" w:hAnsi="GHEA Grapalat" w:cs="Arial"/>
                <w:sz w:val="16"/>
                <w:szCs w:val="16"/>
              </w:rPr>
            </w:pPr>
            <w:r>
              <w:rPr>
                <w:rFonts w:ascii="GHEA Grapalat" w:hAnsi="GHEA Grapalat"/>
                <w:sz w:val="16"/>
                <w:szCs w:val="16"/>
              </w:rPr>
              <w:t>…</w:t>
            </w:r>
            <w:r w:rsidRPr="00F30A41">
              <w:rPr>
                <w:rFonts w:ascii="GHEA Grapalat" w:hAnsi="GHEA Grapalat"/>
                <w:sz w:val="16"/>
                <w:szCs w:val="16"/>
              </w:rPr>
              <w:t>%</w:t>
            </w:r>
          </w:p>
        </w:tc>
        <w:tc>
          <w:tcPr>
            <w:tcW w:w="601" w:type="dxa"/>
          </w:tcPr>
          <w:p w14:paraId="01157C03" w14:textId="0105CF1D" w:rsidR="0047240D" w:rsidRPr="00282B05" w:rsidRDefault="0047240D" w:rsidP="0047240D">
            <w:pPr>
              <w:widowControl w:val="0"/>
              <w:spacing w:after="120"/>
              <w:jc w:val="center"/>
              <w:rPr>
                <w:rFonts w:ascii="GHEA Grapalat" w:hAnsi="GHEA Grapalat" w:cs="Arial"/>
                <w:sz w:val="16"/>
                <w:szCs w:val="16"/>
              </w:rPr>
            </w:pPr>
            <w:r>
              <w:rPr>
                <w:rFonts w:ascii="GHEA Grapalat" w:hAnsi="GHEA Grapalat"/>
                <w:sz w:val="16"/>
                <w:szCs w:val="16"/>
              </w:rPr>
              <w:t>…</w:t>
            </w:r>
            <w:r w:rsidRPr="00F30A41">
              <w:rPr>
                <w:rFonts w:ascii="GHEA Grapalat" w:hAnsi="GHEA Grapalat"/>
                <w:sz w:val="16"/>
                <w:szCs w:val="16"/>
              </w:rPr>
              <w:t>%</w:t>
            </w:r>
          </w:p>
        </w:tc>
        <w:tc>
          <w:tcPr>
            <w:tcW w:w="611" w:type="dxa"/>
          </w:tcPr>
          <w:p w14:paraId="3043327E" w14:textId="56E74E38" w:rsidR="0047240D" w:rsidRPr="00282B05" w:rsidRDefault="0047240D" w:rsidP="0047240D">
            <w:pPr>
              <w:widowControl w:val="0"/>
              <w:spacing w:after="120"/>
              <w:jc w:val="center"/>
              <w:rPr>
                <w:rFonts w:ascii="GHEA Grapalat" w:hAnsi="GHEA Grapalat" w:cs="Arial"/>
                <w:sz w:val="16"/>
                <w:szCs w:val="16"/>
              </w:rPr>
            </w:pPr>
            <w:r>
              <w:rPr>
                <w:rFonts w:ascii="GHEA Grapalat" w:hAnsi="GHEA Grapalat"/>
                <w:sz w:val="16"/>
                <w:szCs w:val="16"/>
              </w:rPr>
              <w:t>…</w:t>
            </w:r>
            <w:r w:rsidRPr="00F30A41">
              <w:rPr>
                <w:rFonts w:ascii="GHEA Grapalat" w:hAnsi="GHEA Grapalat"/>
                <w:sz w:val="16"/>
                <w:szCs w:val="16"/>
              </w:rPr>
              <w:t>%</w:t>
            </w:r>
          </w:p>
        </w:tc>
        <w:tc>
          <w:tcPr>
            <w:tcW w:w="871" w:type="dxa"/>
          </w:tcPr>
          <w:p w14:paraId="1CF4D67B" w14:textId="02B0AD84" w:rsidR="0047240D" w:rsidRPr="00282B05" w:rsidRDefault="0047240D" w:rsidP="0047240D">
            <w:pPr>
              <w:widowControl w:val="0"/>
              <w:spacing w:after="120"/>
              <w:jc w:val="center"/>
              <w:rPr>
                <w:rFonts w:ascii="GHEA Grapalat" w:hAnsi="GHEA Grapalat" w:cs="Arial"/>
                <w:sz w:val="16"/>
                <w:szCs w:val="16"/>
              </w:rPr>
            </w:pPr>
            <w:r>
              <w:rPr>
                <w:rFonts w:ascii="GHEA Grapalat" w:hAnsi="GHEA Grapalat"/>
                <w:sz w:val="16"/>
                <w:szCs w:val="16"/>
              </w:rPr>
              <w:t>…</w:t>
            </w:r>
            <w:r w:rsidRPr="00F30A41">
              <w:rPr>
                <w:rFonts w:ascii="GHEA Grapalat" w:hAnsi="GHEA Grapalat"/>
                <w:sz w:val="16"/>
                <w:szCs w:val="16"/>
              </w:rPr>
              <w:t>%</w:t>
            </w:r>
          </w:p>
        </w:tc>
        <w:tc>
          <w:tcPr>
            <w:tcW w:w="676" w:type="dxa"/>
          </w:tcPr>
          <w:p w14:paraId="77D4EF54" w14:textId="4EFD407F" w:rsidR="0047240D" w:rsidRPr="00282B05" w:rsidRDefault="0047240D" w:rsidP="0047240D">
            <w:pPr>
              <w:widowControl w:val="0"/>
              <w:spacing w:after="120"/>
              <w:jc w:val="center"/>
              <w:rPr>
                <w:rFonts w:ascii="GHEA Grapalat" w:hAnsi="GHEA Grapalat" w:cs="Arial"/>
                <w:sz w:val="16"/>
                <w:szCs w:val="16"/>
              </w:rPr>
            </w:pPr>
            <w:r>
              <w:rPr>
                <w:rFonts w:ascii="GHEA Grapalat" w:hAnsi="GHEA Grapalat"/>
                <w:sz w:val="16"/>
                <w:szCs w:val="16"/>
              </w:rPr>
              <w:t>…</w:t>
            </w:r>
            <w:r w:rsidRPr="00F30A41">
              <w:rPr>
                <w:rFonts w:ascii="GHEA Grapalat" w:hAnsi="GHEA Grapalat"/>
                <w:sz w:val="16"/>
                <w:szCs w:val="16"/>
              </w:rPr>
              <w:t>%</w:t>
            </w:r>
          </w:p>
        </w:tc>
        <w:tc>
          <w:tcPr>
            <w:tcW w:w="643" w:type="dxa"/>
          </w:tcPr>
          <w:p w14:paraId="3EEE6C61" w14:textId="64A03409" w:rsidR="0047240D" w:rsidRPr="00282B05" w:rsidRDefault="0047240D" w:rsidP="0047240D">
            <w:pPr>
              <w:widowControl w:val="0"/>
              <w:spacing w:after="120"/>
              <w:jc w:val="center"/>
              <w:rPr>
                <w:rFonts w:ascii="GHEA Grapalat" w:hAnsi="GHEA Grapalat" w:cs="Arial"/>
                <w:sz w:val="16"/>
                <w:szCs w:val="16"/>
              </w:rPr>
            </w:pPr>
            <w:r>
              <w:rPr>
                <w:rFonts w:ascii="GHEA Grapalat" w:hAnsi="GHEA Grapalat"/>
                <w:sz w:val="16"/>
                <w:szCs w:val="16"/>
              </w:rPr>
              <w:t>…</w:t>
            </w:r>
            <w:r w:rsidRPr="00F30A41">
              <w:rPr>
                <w:rFonts w:ascii="GHEA Grapalat" w:hAnsi="GHEA Grapalat"/>
                <w:sz w:val="16"/>
                <w:szCs w:val="16"/>
              </w:rPr>
              <w:t>%</w:t>
            </w:r>
          </w:p>
        </w:tc>
        <w:tc>
          <w:tcPr>
            <w:tcW w:w="611" w:type="dxa"/>
          </w:tcPr>
          <w:p w14:paraId="5BC09509" w14:textId="70F91D53" w:rsidR="0047240D" w:rsidRDefault="0047240D" w:rsidP="0047240D">
            <w:pPr>
              <w:widowControl w:val="0"/>
              <w:spacing w:after="120"/>
              <w:jc w:val="center"/>
              <w:rPr>
                <w:rFonts w:ascii="GHEA Grapalat" w:hAnsi="GHEA Grapalat"/>
                <w:sz w:val="16"/>
                <w:szCs w:val="16"/>
              </w:rPr>
            </w:pPr>
            <w:r>
              <w:rPr>
                <w:rFonts w:ascii="GHEA Grapalat" w:hAnsi="GHEA Grapalat"/>
                <w:sz w:val="16"/>
                <w:szCs w:val="16"/>
              </w:rPr>
              <w:t>…</w:t>
            </w:r>
            <w:r w:rsidRPr="00F30A41">
              <w:rPr>
                <w:rFonts w:ascii="GHEA Grapalat" w:hAnsi="GHEA Grapalat"/>
                <w:sz w:val="16"/>
                <w:szCs w:val="16"/>
              </w:rPr>
              <w:t>%</w:t>
            </w:r>
          </w:p>
        </w:tc>
        <w:tc>
          <w:tcPr>
            <w:tcW w:w="666" w:type="dxa"/>
          </w:tcPr>
          <w:p w14:paraId="06226545" w14:textId="1FE6F41D" w:rsidR="0047240D" w:rsidRDefault="0047240D" w:rsidP="0047240D">
            <w:pPr>
              <w:widowControl w:val="0"/>
              <w:spacing w:after="120"/>
              <w:jc w:val="center"/>
              <w:rPr>
                <w:rFonts w:ascii="GHEA Grapalat" w:hAnsi="GHEA Grapalat"/>
                <w:sz w:val="16"/>
                <w:szCs w:val="16"/>
              </w:rPr>
            </w:pPr>
            <w:r>
              <w:rPr>
                <w:rFonts w:ascii="GHEA Grapalat" w:hAnsi="GHEA Grapalat"/>
                <w:sz w:val="16"/>
                <w:szCs w:val="16"/>
              </w:rPr>
              <w:t>…</w:t>
            </w:r>
            <w:r w:rsidRPr="00F30A41">
              <w:rPr>
                <w:rFonts w:ascii="GHEA Grapalat" w:hAnsi="GHEA Grapalat"/>
                <w:sz w:val="16"/>
                <w:szCs w:val="16"/>
              </w:rPr>
              <w:t>%</w:t>
            </w:r>
          </w:p>
        </w:tc>
      </w:tr>
      <w:tr w:rsidR="0047240D" w:rsidRPr="00282B05" w14:paraId="788A31D9" w14:textId="77777777" w:rsidTr="000A6AC6">
        <w:trPr>
          <w:gridAfter w:val="1"/>
          <w:wAfter w:w="19" w:type="dxa"/>
          <w:trHeight w:val="363"/>
          <w:jc w:val="center"/>
        </w:trPr>
        <w:tc>
          <w:tcPr>
            <w:tcW w:w="1006" w:type="dxa"/>
          </w:tcPr>
          <w:p w14:paraId="632037FA" w14:textId="27F9F028" w:rsidR="0047240D" w:rsidRPr="00AC6123" w:rsidRDefault="0047240D" w:rsidP="0047240D">
            <w:pPr>
              <w:widowControl w:val="0"/>
              <w:spacing w:after="120"/>
              <w:jc w:val="center"/>
              <w:rPr>
                <w:rFonts w:ascii="GHEA Grapalat" w:hAnsi="GHEA Grapalat"/>
                <w:sz w:val="16"/>
                <w:szCs w:val="16"/>
                <w:lang w:val="hy-AM"/>
              </w:rPr>
            </w:pPr>
            <w:r>
              <w:rPr>
                <w:rFonts w:ascii="GHEA Grapalat" w:hAnsi="GHEA Grapalat"/>
                <w:sz w:val="16"/>
                <w:szCs w:val="16"/>
                <w:lang w:val="hy-AM"/>
              </w:rPr>
              <w:t>5</w:t>
            </w:r>
          </w:p>
        </w:tc>
        <w:tc>
          <w:tcPr>
            <w:tcW w:w="1212" w:type="dxa"/>
          </w:tcPr>
          <w:p w14:paraId="661068BB" w14:textId="13FA7D1B" w:rsidR="0047240D" w:rsidRPr="00550375" w:rsidRDefault="0047240D" w:rsidP="0047240D">
            <w:pPr>
              <w:widowControl w:val="0"/>
              <w:spacing w:after="120"/>
              <w:jc w:val="center"/>
              <w:rPr>
                <w:rFonts w:ascii="GHEA Grapalat" w:hAnsi="GHEA Grapalat"/>
                <w:sz w:val="16"/>
                <w:szCs w:val="16"/>
                <w:lang w:val="hy-AM"/>
              </w:rPr>
            </w:pPr>
            <w:r w:rsidRPr="00483081">
              <w:rPr>
                <w:rFonts w:ascii="GHEA Grapalat" w:hAnsi="GHEA Grapalat"/>
                <w:sz w:val="16"/>
                <w:szCs w:val="16"/>
                <w:lang w:val="hy-AM"/>
              </w:rPr>
              <w:t>71631100/5</w:t>
            </w:r>
          </w:p>
        </w:tc>
        <w:tc>
          <w:tcPr>
            <w:tcW w:w="5237" w:type="dxa"/>
          </w:tcPr>
          <w:p w14:paraId="1E8EB1E4" w14:textId="634EF6D0" w:rsidR="0047240D" w:rsidRDefault="0047240D" w:rsidP="0047240D">
            <w:pPr>
              <w:rPr>
                <w:rFonts w:ascii="GHEA Grapalat" w:hAnsi="GHEA Grapalat" w:cs="Calibri"/>
                <w:color w:val="000000"/>
                <w:sz w:val="16"/>
                <w:szCs w:val="16"/>
              </w:rPr>
            </w:pPr>
            <w:r w:rsidRPr="00F40669">
              <w:rPr>
                <w:rFonts w:ascii="GHEA Grapalat" w:hAnsi="GHEA Grapalat" w:cs="Courier New"/>
                <w:color w:val="202124"/>
                <w:sz w:val="18"/>
                <w:szCs w:val="18"/>
                <w:lang w:eastAsia="en-US" w:bidi="ar-SA"/>
              </w:rPr>
              <w:t>Услуги технического осмотра /измерительные приборы/</w:t>
            </w:r>
          </w:p>
        </w:tc>
        <w:tc>
          <w:tcPr>
            <w:tcW w:w="682" w:type="dxa"/>
          </w:tcPr>
          <w:p w14:paraId="634B3724" w14:textId="48DA2CC3" w:rsidR="0047240D" w:rsidRPr="00282B05" w:rsidRDefault="0047240D" w:rsidP="0047240D">
            <w:pPr>
              <w:widowControl w:val="0"/>
              <w:spacing w:after="120"/>
              <w:jc w:val="center"/>
              <w:rPr>
                <w:rFonts w:ascii="GHEA Grapalat" w:hAnsi="GHEA Grapalat"/>
                <w:sz w:val="16"/>
                <w:szCs w:val="16"/>
              </w:rPr>
            </w:pPr>
          </w:p>
        </w:tc>
        <w:tc>
          <w:tcPr>
            <w:tcW w:w="813" w:type="dxa"/>
          </w:tcPr>
          <w:p w14:paraId="578F4C93" w14:textId="74212E68" w:rsidR="0047240D" w:rsidRPr="00282B05" w:rsidRDefault="0047240D" w:rsidP="0047240D">
            <w:pPr>
              <w:widowControl w:val="0"/>
              <w:spacing w:after="120"/>
              <w:jc w:val="center"/>
              <w:rPr>
                <w:rFonts w:ascii="GHEA Grapalat" w:hAnsi="GHEA Grapalat"/>
                <w:sz w:val="16"/>
                <w:szCs w:val="16"/>
              </w:rPr>
            </w:pPr>
            <w:r>
              <w:rPr>
                <w:rFonts w:ascii="GHEA Grapalat" w:hAnsi="GHEA Grapalat"/>
                <w:sz w:val="16"/>
                <w:szCs w:val="16"/>
              </w:rPr>
              <w:t>…</w:t>
            </w:r>
            <w:r w:rsidRPr="00F30A41">
              <w:rPr>
                <w:rFonts w:ascii="GHEA Grapalat" w:hAnsi="GHEA Grapalat"/>
                <w:sz w:val="16"/>
                <w:szCs w:val="16"/>
              </w:rPr>
              <w:t>%</w:t>
            </w:r>
          </w:p>
        </w:tc>
        <w:tc>
          <w:tcPr>
            <w:tcW w:w="563" w:type="dxa"/>
          </w:tcPr>
          <w:p w14:paraId="2F797DD8" w14:textId="37FE35BB" w:rsidR="0047240D" w:rsidRPr="00282B05" w:rsidRDefault="0047240D" w:rsidP="0047240D">
            <w:pPr>
              <w:widowControl w:val="0"/>
              <w:spacing w:after="120"/>
              <w:jc w:val="center"/>
              <w:rPr>
                <w:rFonts w:ascii="GHEA Grapalat" w:hAnsi="GHEA Grapalat" w:cs="Arial"/>
                <w:sz w:val="16"/>
                <w:szCs w:val="16"/>
              </w:rPr>
            </w:pPr>
            <w:r>
              <w:rPr>
                <w:rFonts w:ascii="GHEA Grapalat" w:hAnsi="GHEA Grapalat"/>
                <w:sz w:val="16"/>
                <w:szCs w:val="16"/>
              </w:rPr>
              <w:t>…</w:t>
            </w:r>
            <w:r w:rsidRPr="00F30A41">
              <w:rPr>
                <w:rFonts w:ascii="GHEA Grapalat" w:hAnsi="GHEA Grapalat"/>
                <w:sz w:val="16"/>
                <w:szCs w:val="16"/>
              </w:rPr>
              <w:t>%</w:t>
            </w:r>
          </w:p>
        </w:tc>
        <w:tc>
          <w:tcPr>
            <w:tcW w:w="681" w:type="dxa"/>
          </w:tcPr>
          <w:p w14:paraId="62DD8429" w14:textId="2E601AC8" w:rsidR="0047240D" w:rsidRPr="00282B05" w:rsidRDefault="0047240D" w:rsidP="0047240D">
            <w:pPr>
              <w:widowControl w:val="0"/>
              <w:spacing w:after="120"/>
              <w:jc w:val="center"/>
              <w:rPr>
                <w:rFonts w:ascii="GHEA Grapalat" w:hAnsi="GHEA Grapalat" w:cs="Arial"/>
                <w:sz w:val="16"/>
                <w:szCs w:val="16"/>
              </w:rPr>
            </w:pPr>
            <w:r>
              <w:rPr>
                <w:rFonts w:ascii="GHEA Grapalat" w:hAnsi="GHEA Grapalat"/>
                <w:sz w:val="16"/>
                <w:szCs w:val="16"/>
              </w:rPr>
              <w:t>…</w:t>
            </w:r>
            <w:r w:rsidRPr="00F30A41">
              <w:rPr>
                <w:rFonts w:ascii="GHEA Grapalat" w:hAnsi="GHEA Grapalat"/>
                <w:sz w:val="16"/>
                <w:szCs w:val="16"/>
              </w:rPr>
              <w:t>%</w:t>
            </w:r>
          </w:p>
        </w:tc>
        <w:tc>
          <w:tcPr>
            <w:tcW w:w="582" w:type="dxa"/>
          </w:tcPr>
          <w:p w14:paraId="6723F7AD" w14:textId="37F027F3" w:rsidR="0047240D" w:rsidRPr="00282B05" w:rsidRDefault="0047240D" w:rsidP="0047240D">
            <w:pPr>
              <w:widowControl w:val="0"/>
              <w:spacing w:after="120"/>
              <w:jc w:val="center"/>
              <w:rPr>
                <w:rFonts w:ascii="GHEA Grapalat" w:hAnsi="GHEA Grapalat" w:cs="Arial"/>
                <w:sz w:val="16"/>
                <w:szCs w:val="16"/>
              </w:rPr>
            </w:pPr>
            <w:r>
              <w:rPr>
                <w:rFonts w:ascii="GHEA Grapalat" w:hAnsi="GHEA Grapalat"/>
                <w:sz w:val="16"/>
                <w:szCs w:val="16"/>
              </w:rPr>
              <w:t>…</w:t>
            </w:r>
            <w:r w:rsidRPr="00F30A41">
              <w:rPr>
                <w:rFonts w:ascii="GHEA Grapalat" w:hAnsi="GHEA Grapalat"/>
                <w:sz w:val="16"/>
                <w:szCs w:val="16"/>
              </w:rPr>
              <w:t>%</w:t>
            </w:r>
          </w:p>
        </w:tc>
        <w:tc>
          <w:tcPr>
            <w:tcW w:w="566" w:type="dxa"/>
          </w:tcPr>
          <w:p w14:paraId="69E19F6E" w14:textId="13395F16" w:rsidR="0047240D" w:rsidRPr="00282B05" w:rsidRDefault="0047240D" w:rsidP="0047240D">
            <w:pPr>
              <w:widowControl w:val="0"/>
              <w:spacing w:after="120"/>
              <w:jc w:val="center"/>
              <w:rPr>
                <w:rFonts w:ascii="GHEA Grapalat" w:hAnsi="GHEA Grapalat" w:cs="Arial"/>
                <w:sz w:val="16"/>
                <w:szCs w:val="16"/>
              </w:rPr>
            </w:pPr>
            <w:r>
              <w:rPr>
                <w:rFonts w:ascii="GHEA Grapalat" w:hAnsi="GHEA Grapalat"/>
                <w:sz w:val="16"/>
                <w:szCs w:val="16"/>
              </w:rPr>
              <w:t>…</w:t>
            </w:r>
            <w:r w:rsidRPr="00F30A41">
              <w:rPr>
                <w:rFonts w:ascii="GHEA Grapalat" w:hAnsi="GHEA Grapalat"/>
                <w:sz w:val="16"/>
                <w:szCs w:val="16"/>
              </w:rPr>
              <w:t>%</w:t>
            </w:r>
          </w:p>
        </w:tc>
        <w:tc>
          <w:tcPr>
            <w:tcW w:w="601" w:type="dxa"/>
          </w:tcPr>
          <w:p w14:paraId="0FAE3B45" w14:textId="1B017F40" w:rsidR="0047240D" w:rsidRPr="00282B05" w:rsidRDefault="0047240D" w:rsidP="0047240D">
            <w:pPr>
              <w:widowControl w:val="0"/>
              <w:spacing w:after="120"/>
              <w:jc w:val="center"/>
              <w:rPr>
                <w:rFonts w:ascii="GHEA Grapalat" w:hAnsi="GHEA Grapalat" w:cs="Arial"/>
                <w:sz w:val="16"/>
                <w:szCs w:val="16"/>
              </w:rPr>
            </w:pPr>
            <w:r>
              <w:rPr>
                <w:rFonts w:ascii="GHEA Grapalat" w:hAnsi="GHEA Grapalat"/>
                <w:sz w:val="16"/>
                <w:szCs w:val="16"/>
              </w:rPr>
              <w:t>…</w:t>
            </w:r>
            <w:r w:rsidRPr="00F30A41">
              <w:rPr>
                <w:rFonts w:ascii="GHEA Grapalat" w:hAnsi="GHEA Grapalat"/>
                <w:sz w:val="16"/>
                <w:szCs w:val="16"/>
              </w:rPr>
              <w:t>%</w:t>
            </w:r>
          </w:p>
        </w:tc>
        <w:tc>
          <w:tcPr>
            <w:tcW w:w="611" w:type="dxa"/>
          </w:tcPr>
          <w:p w14:paraId="2A2486A8" w14:textId="237B6CD4" w:rsidR="0047240D" w:rsidRPr="00282B05" w:rsidRDefault="0047240D" w:rsidP="0047240D">
            <w:pPr>
              <w:widowControl w:val="0"/>
              <w:spacing w:after="120"/>
              <w:jc w:val="center"/>
              <w:rPr>
                <w:rFonts w:ascii="GHEA Grapalat" w:hAnsi="GHEA Grapalat" w:cs="Arial"/>
                <w:sz w:val="16"/>
                <w:szCs w:val="16"/>
              </w:rPr>
            </w:pPr>
            <w:r>
              <w:rPr>
                <w:rFonts w:ascii="GHEA Grapalat" w:hAnsi="GHEA Grapalat"/>
                <w:sz w:val="16"/>
                <w:szCs w:val="16"/>
              </w:rPr>
              <w:t>…</w:t>
            </w:r>
            <w:r w:rsidRPr="00F30A41">
              <w:rPr>
                <w:rFonts w:ascii="GHEA Grapalat" w:hAnsi="GHEA Grapalat"/>
                <w:sz w:val="16"/>
                <w:szCs w:val="16"/>
              </w:rPr>
              <w:t>%</w:t>
            </w:r>
          </w:p>
        </w:tc>
        <w:tc>
          <w:tcPr>
            <w:tcW w:w="871" w:type="dxa"/>
          </w:tcPr>
          <w:p w14:paraId="564EA489" w14:textId="510ACBCB" w:rsidR="0047240D" w:rsidRPr="00282B05" w:rsidRDefault="0047240D" w:rsidP="0047240D">
            <w:pPr>
              <w:widowControl w:val="0"/>
              <w:spacing w:after="120"/>
              <w:jc w:val="center"/>
              <w:rPr>
                <w:rFonts w:ascii="GHEA Grapalat" w:hAnsi="GHEA Grapalat" w:cs="Arial"/>
                <w:sz w:val="16"/>
                <w:szCs w:val="16"/>
              </w:rPr>
            </w:pPr>
            <w:r>
              <w:rPr>
                <w:rFonts w:ascii="GHEA Grapalat" w:hAnsi="GHEA Grapalat"/>
                <w:sz w:val="16"/>
                <w:szCs w:val="16"/>
              </w:rPr>
              <w:t>…</w:t>
            </w:r>
            <w:r w:rsidRPr="00F30A41">
              <w:rPr>
                <w:rFonts w:ascii="GHEA Grapalat" w:hAnsi="GHEA Grapalat"/>
                <w:sz w:val="16"/>
                <w:szCs w:val="16"/>
              </w:rPr>
              <w:t>%</w:t>
            </w:r>
          </w:p>
        </w:tc>
        <w:tc>
          <w:tcPr>
            <w:tcW w:w="676" w:type="dxa"/>
          </w:tcPr>
          <w:p w14:paraId="220AFCE1" w14:textId="26390F3A" w:rsidR="0047240D" w:rsidRPr="00282B05" w:rsidRDefault="0047240D" w:rsidP="0047240D">
            <w:pPr>
              <w:widowControl w:val="0"/>
              <w:spacing w:after="120"/>
              <w:jc w:val="center"/>
              <w:rPr>
                <w:rFonts w:ascii="GHEA Grapalat" w:hAnsi="GHEA Grapalat" w:cs="Arial"/>
                <w:sz w:val="16"/>
                <w:szCs w:val="16"/>
              </w:rPr>
            </w:pPr>
            <w:r>
              <w:rPr>
                <w:rFonts w:ascii="GHEA Grapalat" w:hAnsi="GHEA Grapalat"/>
                <w:sz w:val="16"/>
                <w:szCs w:val="16"/>
              </w:rPr>
              <w:t>…</w:t>
            </w:r>
            <w:r w:rsidRPr="00F30A41">
              <w:rPr>
                <w:rFonts w:ascii="GHEA Grapalat" w:hAnsi="GHEA Grapalat"/>
                <w:sz w:val="16"/>
                <w:szCs w:val="16"/>
              </w:rPr>
              <w:t>%</w:t>
            </w:r>
          </w:p>
        </w:tc>
        <w:tc>
          <w:tcPr>
            <w:tcW w:w="643" w:type="dxa"/>
          </w:tcPr>
          <w:p w14:paraId="1A9406CD" w14:textId="7609EDCC" w:rsidR="0047240D" w:rsidRPr="00282B05" w:rsidRDefault="0047240D" w:rsidP="0047240D">
            <w:pPr>
              <w:widowControl w:val="0"/>
              <w:spacing w:after="120"/>
              <w:jc w:val="center"/>
              <w:rPr>
                <w:rFonts w:ascii="GHEA Grapalat" w:hAnsi="GHEA Grapalat" w:cs="Arial"/>
                <w:sz w:val="16"/>
                <w:szCs w:val="16"/>
              </w:rPr>
            </w:pPr>
            <w:r>
              <w:rPr>
                <w:rFonts w:ascii="GHEA Grapalat" w:hAnsi="GHEA Grapalat"/>
                <w:sz w:val="16"/>
                <w:szCs w:val="16"/>
              </w:rPr>
              <w:t>…</w:t>
            </w:r>
            <w:r w:rsidRPr="00F30A41">
              <w:rPr>
                <w:rFonts w:ascii="GHEA Grapalat" w:hAnsi="GHEA Grapalat"/>
                <w:sz w:val="16"/>
                <w:szCs w:val="16"/>
              </w:rPr>
              <w:t>%</w:t>
            </w:r>
          </w:p>
        </w:tc>
        <w:tc>
          <w:tcPr>
            <w:tcW w:w="611" w:type="dxa"/>
          </w:tcPr>
          <w:p w14:paraId="3BD5AFC1" w14:textId="75F4A11E" w:rsidR="0047240D" w:rsidRDefault="0047240D" w:rsidP="0047240D">
            <w:pPr>
              <w:widowControl w:val="0"/>
              <w:spacing w:after="120"/>
              <w:jc w:val="center"/>
              <w:rPr>
                <w:rFonts w:ascii="GHEA Grapalat" w:hAnsi="GHEA Grapalat"/>
                <w:sz w:val="16"/>
                <w:szCs w:val="16"/>
              </w:rPr>
            </w:pPr>
            <w:r>
              <w:rPr>
                <w:rFonts w:ascii="GHEA Grapalat" w:hAnsi="GHEA Grapalat"/>
                <w:sz w:val="16"/>
                <w:szCs w:val="16"/>
              </w:rPr>
              <w:t>…</w:t>
            </w:r>
            <w:r w:rsidRPr="00F30A41">
              <w:rPr>
                <w:rFonts w:ascii="GHEA Grapalat" w:hAnsi="GHEA Grapalat"/>
                <w:sz w:val="16"/>
                <w:szCs w:val="16"/>
              </w:rPr>
              <w:t>%</w:t>
            </w:r>
          </w:p>
        </w:tc>
        <w:tc>
          <w:tcPr>
            <w:tcW w:w="666" w:type="dxa"/>
          </w:tcPr>
          <w:p w14:paraId="0FC44B52" w14:textId="44D5FF66" w:rsidR="0047240D" w:rsidRDefault="0047240D" w:rsidP="0047240D">
            <w:pPr>
              <w:widowControl w:val="0"/>
              <w:spacing w:after="120"/>
              <w:jc w:val="center"/>
              <w:rPr>
                <w:rFonts w:ascii="GHEA Grapalat" w:hAnsi="GHEA Grapalat"/>
                <w:sz w:val="16"/>
                <w:szCs w:val="16"/>
              </w:rPr>
            </w:pPr>
            <w:r>
              <w:rPr>
                <w:rFonts w:ascii="GHEA Grapalat" w:hAnsi="GHEA Grapalat"/>
                <w:sz w:val="16"/>
                <w:szCs w:val="16"/>
              </w:rPr>
              <w:t>…</w:t>
            </w:r>
            <w:r w:rsidRPr="00F30A41">
              <w:rPr>
                <w:rFonts w:ascii="GHEA Grapalat" w:hAnsi="GHEA Grapalat"/>
                <w:sz w:val="16"/>
                <w:szCs w:val="16"/>
              </w:rPr>
              <w:t>%</w:t>
            </w:r>
          </w:p>
        </w:tc>
      </w:tr>
      <w:tr w:rsidR="0047240D" w:rsidRPr="00282B05" w14:paraId="7C8A5FF7" w14:textId="77777777" w:rsidTr="000A6AC6">
        <w:trPr>
          <w:gridAfter w:val="1"/>
          <w:wAfter w:w="19" w:type="dxa"/>
          <w:trHeight w:val="363"/>
          <w:jc w:val="center"/>
        </w:trPr>
        <w:tc>
          <w:tcPr>
            <w:tcW w:w="1006" w:type="dxa"/>
          </w:tcPr>
          <w:p w14:paraId="1A2BBD5F" w14:textId="3A7EECA6" w:rsidR="0047240D" w:rsidRPr="00AC6123" w:rsidRDefault="0047240D" w:rsidP="0047240D">
            <w:pPr>
              <w:widowControl w:val="0"/>
              <w:spacing w:after="120"/>
              <w:jc w:val="center"/>
              <w:rPr>
                <w:rFonts w:ascii="GHEA Grapalat" w:hAnsi="GHEA Grapalat"/>
                <w:sz w:val="16"/>
                <w:szCs w:val="16"/>
                <w:lang w:val="hy-AM"/>
              </w:rPr>
            </w:pPr>
            <w:r>
              <w:rPr>
                <w:rFonts w:ascii="GHEA Grapalat" w:hAnsi="GHEA Grapalat"/>
                <w:sz w:val="16"/>
                <w:szCs w:val="16"/>
                <w:lang w:val="hy-AM"/>
              </w:rPr>
              <w:t>6</w:t>
            </w:r>
          </w:p>
        </w:tc>
        <w:tc>
          <w:tcPr>
            <w:tcW w:w="1212" w:type="dxa"/>
          </w:tcPr>
          <w:p w14:paraId="1B0CAC8C" w14:textId="0B9E2B23" w:rsidR="0047240D" w:rsidRPr="00550375" w:rsidRDefault="0047240D" w:rsidP="0047240D">
            <w:pPr>
              <w:widowControl w:val="0"/>
              <w:spacing w:after="120"/>
              <w:jc w:val="center"/>
              <w:rPr>
                <w:rFonts w:ascii="GHEA Grapalat" w:hAnsi="GHEA Grapalat"/>
                <w:sz w:val="16"/>
                <w:szCs w:val="16"/>
                <w:lang w:val="hy-AM"/>
              </w:rPr>
            </w:pPr>
            <w:r w:rsidRPr="00F867EF">
              <w:rPr>
                <w:rFonts w:ascii="GHEA Grapalat" w:hAnsi="GHEA Grapalat"/>
                <w:sz w:val="16"/>
                <w:szCs w:val="16"/>
                <w:lang w:val="hy-AM"/>
              </w:rPr>
              <w:t>71631100</w:t>
            </w:r>
          </w:p>
        </w:tc>
        <w:tc>
          <w:tcPr>
            <w:tcW w:w="5237" w:type="dxa"/>
          </w:tcPr>
          <w:p w14:paraId="504431D4" w14:textId="675F7FDF" w:rsidR="0047240D" w:rsidRDefault="0047240D" w:rsidP="0047240D">
            <w:pPr>
              <w:rPr>
                <w:rFonts w:ascii="GHEA Grapalat" w:hAnsi="GHEA Grapalat" w:cs="Calibri"/>
                <w:color w:val="000000"/>
                <w:sz w:val="16"/>
                <w:szCs w:val="16"/>
              </w:rPr>
            </w:pPr>
            <w:r w:rsidRPr="00F40669">
              <w:rPr>
                <w:rFonts w:ascii="GHEA Grapalat" w:hAnsi="GHEA Grapalat" w:cs="Courier New"/>
                <w:color w:val="202124"/>
                <w:sz w:val="18"/>
                <w:szCs w:val="18"/>
                <w:lang w:eastAsia="en-US" w:bidi="ar-SA"/>
              </w:rPr>
              <w:t>Услуги технического осмотра /электроустройства, оборудование/</w:t>
            </w:r>
          </w:p>
        </w:tc>
        <w:tc>
          <w:tcPr>
            <w:tcW w:w="682" w:type="dxa"/>
          </w:tcPr>
          <w:p w14:paraId="633869FB" w14:textId="74F4102D" w:rsidR="0047240D" w:rsidRPr="00282B05" w:rsidRDefault="0047240D" w:rsidP="0047240D">
            <w:pPr>
              <w:widowControl w:val="0"/>
              <w:spacing w:after="120"/>
              <w:jc w:val="center"/>
              <w:rPr>
                <w:rFonts w:ascii="GHEA Grapalat" w:hAnsi="GHEA Grapalat"/>
                <w:sz w:val="16"/>
                <w:szCs w:val="16"/>
              </w:rPr>
            </w:pPr>
          </w:p>
        </w:tc>
        <w:tc>
          <w:tcPr>
            <w:tcW w:w="813" w:type="dxa"/>
          </w:tcPr>
          <w:p w14:paraId="0646A578" w14:textId="21105A50" w:rsidR="0047240D" w:rsidRPr="00282B05" w:rsidRDefault="0047240D" w:rsidP="0047240D">
            <w:pPr>
              <w:widowControl w:val="0"/>
              <w:spacing w:after="120"/>
              <w:jc w:val="center"/>
              <w:rPr>
                <w:rFonts w:ascii="GHEA Grapalat" w:hAnsi="GHEA Grapalat"/>
                <w:sz w:val="16"/>
                <w:szCs w:val="16"/>
              </w:rPr>
            </w:pPr>
            <w:r>
              <w:rPr>
                <w:rFonts w:ascii="GHEA Grapalat" w:hAnsi="GHEA Grapalat"/>
                <w:sz w:val="16"/>
                <w:szCs w:val="16"/>
              </w:rPr>
              <w:t>…</w:t>
            </w:r>
            <w:r w:rsidRPr="00F30A41">
              <w:rPr>
                <w:rFonts w:ascii="GHEA Grapalat" w:hAnsi="GHEA Grapalat"/>
                <w:sz w:val="16"/>
                <w:szCs w:val="16"/>
              </w:rPr>
              <w:t>%</w:t>
            </w:r>
          </w:p>
        </w:tc>
        <w:tc>
          <w:tcPr>
            <w:tcW w:w="563" w:type="dxa"/>
          </w:tcPr>
          <w:p w14:paraId="5F46938E" w14:textId="0B656CCF" w:rsidR="0047240D" w:rsidRPr="00282B05" w:rsidRDefault="0047240D" w:rsidP="0047240D">
            <w:pPr>
              <w:widowControl w:val="0"/>
              <w:spacing w:after="120"/>
              <w:jc w:val="center"/>
              <w:rPr>
                <w:rFonts w:ascii="GHEA Grapalat" w:hAnsi="GHEA Grapalat" w:cs="Arial"/>
                <w:sz w:val="16"/>
                <w:szCs w:val="16"/>
              </w:rPr>
            </w:pPr>
            <w:r>
              <w:rPr>
                <w:rFonts w:ascii="GHEA Grapalat" w:hAnsi="GHEA Grapalat"/>
                <w:sz w:val="16"/>
                <w:szCs w:val="16"/>
              </w:rPr>
              <w:t>…</w:t>
            </w:r>
            <w:r w:rsidRPr="00F30A41">
              <w:rPr>
                <w:rFonts w:ascii="GHEA Grapalat" w:hAnsi="GHEA Grapalat"/>
                <w:sz w:val="16"/>
                <w:szCs w:val="16"/>
              </w:rPr>
              <w:t>%</w:t>
            </w:r>
          </w:p>
        </w:tc>
        <w:tc>
          <w:tcPr>
            <w:tcW w:w="681" w:type="dxa"/>
          </w:tcPr>
          <w:p w14:paraId="319799CF" w14:textId="4D0BE816" w:rsidR="0047240D" w:rsidRPr="00282B05" w:rsidRDefault="0047240D" w:rsidP="0047240D">
            <w:pPr>
              <w:widowControl w:val="0"/>
              <w:spacing w:after="120"/>
              <w:jc w:val="center"/>
              <w:rPr>
                <w:rFonts w:ascii="GHEA Grapalat" w:hAnsi="GHEA Grapalat" w:cs="Arial"/>
                <w:sz w:val="16"/>
                <w:szCs w:val="16"/>
              </w:rPr>
            </w:pPr>
            <w:r>
              <w:rPr>
                <w:rFonts w:ascii="GHEA Grapalat" w:hAnsi="GHEA Grapalat"/>
                <w:sz w:val="16"/>
                <w:szCs w:val="16"/>
              </w:rPr>
              <w:t>…</w:t>
            </w:r>
            <w:r w:rsidRPr="00F30A41">
              <w:rPr>
                <w:rFonts w:ascii="GHEA Grapalat" w:hAnsi="GHEA Grapalat"/>
                <w:sz w:val="16"/>
                <w:szCs w:val="16"/>
              </w:rPr>
              <w:t>%</w:t>
            </w:r>
          </w:p>
        </w:tc>
        <w:tc>
          <w:tcPr>
            <w:tcW w:w="582" w:type="dxa"/>
          </w:tcPr>
          <w:p w14:paraId="1FF47145" w14:textId="5CD3783F" w:rsidR="0047240D" w:rsidRPr="00282B05" w:rsidRDefault="0047240D" w:rsidP="0047240D">
            <w:pPr>
              <w:widowControl w:val="0"/>
              <w:spacing w:after="120"/>
              <w:jc w:val="center"/>
              <w:rPr>
                <w:rFonts w:ascii="GHEA Grapalat" w:hAnsi="GHEA Grapalat" w:cs="Arial"/>
                <w:sz w:val="16"/>
                <w:szCs w:val="16"/>
              </w:rPr>
            </w:pPr>
            <w:r>
              <w:rPr>
                <w:rFonts w:ascii="GHEA Grapalat" w:hAnsi="GHEA Grapalat"/>
                <w:sz w:val="16"/>
                <w:szCs w:val="16"/>
              </w:rPr>
              <w:t>…</w:t>
            </w:r>
            <w:r w:rsidRPr="00F30A41">
              <w:rPr>
                <w:rFonts w:ascii="GHEA Grapalat" w:hAnsi="GHEA Grapalat"/>
                <w:sz w:val="16"/>
                <w:szCs w:val="16"/>
              </w:rPr>
              <w:t>%</w:t>
            </w:r>
          </w:p>
        </w:tc>
        <w:tc>
          <w:tcPr>
            <w:tcW w:w="566" w:type="dxa"/>
          </w:tcPr>
          <w:p w14:paraId="7FAA1A16" w14:textId="37B8E413" w:rsidR="0047240D" w:rsidRPr="00282B05" w:rsidRDefault="0047240D" w:rsidP="0047240D">
            <w:pPr>
              <w:widowControl w:val="0"/>
              <w:spacing w:after="120"/>
              <w:jc w:val="center"/>
              <w:rPr>
                <w:rFonts w:ascii="GHEA Grapalat" w:hAnsi="GHEA Grapalat" w:cs="Arial"/>
                <w:sz w:val="16"/>
                <w:szCs w:val="16"/>
              </w:rPr>
            </w:pPr>
            <w:r>
              <w:rPr>
                <w:rFonts w:ascii="GHEA Grapalat" w:hAnsi="GHEA Grapalat"/>
                <w:sz w:val="16"/>
                <w:szCs w:val="16"/>
              </w:rPr>
              <w:t>…</w:t>
            </w:r>
            <w:r w:rsidRPr="00F30A41">
              <w:rPr>
                <w:rFonts w:ascii="GHEA Grapalat" w:hAnsi="GHEA Grapalat"/>
                <w:sz w:val="16"/>
                <w:szCs w:val="16"/>
              </w:rPr>
              <w:t>%</w:t>
            </w:r>
          </w:p>
        </w:tc>
        <w:tc>
          <w:tcPr>
            <w:tcW w:w="601" w:type="dxa"/>
          </w:tcPr>
          <w:p w14:paraId="3BB7BCC5" w14:textId="4B1288EA" w:rsidR="0047240D" w:rsidRPr="00282B05" w:rsidRDefault="0047240D" w:rsidP="0047240D">
            <w:pPr>
              <w:widowControl w:val="0"/>
              <w:spacing w:after="120"/>
              <w:jc w:val="center"/>
              <w:rPr>
                <w:rFonts w:ascii="GHEA Grapalat" w:hAnsi="GHEA Grapalat" w:cs="Arial"/>
                <w:sz w:val="16"/>
                <w:szCs w:val="16"/>
              </w:rPr>
            </w:pPr>
            <w:r>
              <w:rPr>
                <w:rFonts w:ascii="GHEA Grapalat" w:hAnsi="GHEA Grapalat"/>
                <w:sz w:val="16"/>
                <w:szCs w:val="16"/>
              </w:rPr>
              <w:t>…</w:t>
            </w:r>
            <w:r w:rsidRPr="00F30A41">
              <w:rPr>
                <w:rFonts w:ascii="GHEA Grapalat" w:hAnsi="GHEA Grapalat"/>
                <w:sz w:val="16"/>
                <w:szCs w:val="16"/>
              </w:rPr>
              <w:t>%</w:t>
            </w:r>
          </w:p>
        </w:tc>
        <w:tc>
          <w:tcPr>
            <w:tcW w:w="611" w:type="dxa"/>
          </w:tcPr>
          <w:p w14:paraId="12D1B84C" w14:textId="211B54F2" w:rsidR="0047240D" w:rsidRPr="00282B05" w:rsidRDefault="0047240D" w:rsidP="0047240D">
            <w:pPr>
              <w:widowControl w:val="0"/>
              <w:spacing w:after="120"/>
              <w:jc w:val="center"/>
              <w:rPr>
                <w:rFonts w:ascii="GHEA Grapalat" w:hAnsi="GHEA Grapalat" w:cs="Arial"/>
                <w:sz w:val="16"/>
                <w:szCs w:val="16"/>
              </w:rPr>
            </w:pPr>
            <w:r>
              <w:rPr>
                <w:rFonts w:ascii="GHEA Grapalat" w:hAnsi="GHEA Grapalat"/>
                <w:sz w:val="16"/>
                <w:szCs w:val="16"/>
              </w:rPr>
              <w:t>…</w:t>
            </w:r>
            <w:r w:rsidRPr="00F30A41">
              <w:rPr>
                <w:rFonts w:ascii="GHEA Grapalat" w:hAnsi="GHEA Grapalat"/>
                <w:sz w:val="16"/>
                <w:szCs w:val="16"/>
              </w:rPr>
              <w:t>%</w:t>
            </w:r>
          </w:p>
        </w:tc>
        <w:tc>
          <w:tcPr>
            <w:tcW w:w="871" w:type="dxa"/>
          </w:tcPr>
          <w:p w14:paraId="1297F036" w14:textId="30969CE2" w:rsidR="0047240D" w:rsidRPr="00282B05" w:rsidRDefault="0047240D" w:rsidP="0047240D">
            <w:pPr>
              <w:widowControl w:val="0"/>
              <w:spacing w:after="120"/>
              <w:jc w:val="center"/>
              <w:rPr>
                <w:rFonts w:ascii="GHEA Grapalat" w:hAnsi="GHEA Grapalat" w:cs="Arial"/>
                <w:sz w:val="16"/>
                <w:szCs w:val="16"/>
              </w:rPr>
            </w:pPr>
            <w:r>
              <w:rPr>
                <w:rFonts w:ascii="GHEA Grapalat" w:hAnsi="GHEA Grapalat"/>
                <w:sz w:val="16"/>
                <w:szCs w:val="16"/>
              </w:rPr>
              <w:t>…</w:t>
            </w:r>
            <w:r w:rsidRPr="00F30A41">
              <w:rPr>
                <w:rFonts w:ascii="GHEA Grapalat" w:hAnsi="GHEA Grapalat"/>
                <w:sz w:val="16"/>
                <w:szCs w:val="16"/>
              </w:rPr>
              <w:t>%</w:t>
            </w:r>
          </w:p>
        </w:tc>
        <w:tc>
          <w:tcPr>
            <w:tcW w:w="676" w:type="dxa"/>
          </w:tcPr>
          <w:p w14:paraId="69E70EB9" w14:textId="1D0D6332" w:rsidR="0047240D" w:rsidRPr="00282B05" w:rsidRDefault="0047240D" w:rsidP="0047240D">
            <w:pPr>
              <w:widowControl w:val="0"/>
              <w:spacing w:after="120"/>
              <w:jc w:val="center"/>
              <w:rPr>
                <w:rFonts w:ascii="GHEA Grapalat" w:hAnsi="GHEA Grapalat" w:cs="Arial"/>
                <w:sz w:val="16"/>
                <w:szCs w:val="16"/>
              </w:rPr>
            </w:pPr>
            <w:r>
              <w:rPr>
                <w:rFonts w:ascii="GHEA Grapalat" w:hAnsi="GHEA Grapalat"/>
                <w:sz w:val="16"/>
                <w:szCs w:val="16"/>
              </w:rPr>
              <w:t>…</w:t>
            </w:r>
            <w:r w:rsidRPr="00F30A41">
              <w:rPr>
                <w:rFonts w:ascii="GHEA Grapalat" w:hAnsi="GHEA Grapalat"/>
                <w:sz w:val="16"/>
                <w:szCs w:val="16"/>
              </w:rPr>
              <w:t>%</w:t>
            </w:r>
          </w:p>
        </w:tc>
        <w:tc>
          <w:tcPr>
            <w:tcW w:w="643" w:type="dxa"/>
          </w:tcPr>
          <w:p w14:paraId="602CB781" w14:textId="25A32785" w:rsidR="0047240D" w:rsidRPr="00282B05" w:rsidRDefault="0047240D" w:rsidP="0047240D">
            <w:pPr>
              <w:widowControl w:val="0"/>
              <w:spacing w:after="120"/>
              <w:jc w:val="center"/>
              <w:rPr>
                <w:rFonts w:ascii="GHEA Grapalat" w:hAnsi="GHEA Grapalat" w:cs="Arial"/>
                <w:sz w:val="16"/>
                <w:szCs w:val="16"/>
              </w:rPr>
            </w:pPr>
            <w:r>
              <w:rPr>
                <w:rFonts w:ascii="GHEA Grapalat" w:hAnsi="GHEA Grapalat"/>
                <w:sz w:val="16"/>
                <w:szCs w:val="16"/>
              </w:rPr>
              <w:t>…</w:t>
            </w:r>
            <w:r w:rsidRPr="00F30A41">
              <w:rPr>
                <w:rFonts w:ascii="GHEA Grapalat" w:hAnsi="GHEA Grapalat"/>
                <w:sz w:val="16"/>
                <w:szCs w:val="16"/>
              </w:rPr>
              <w:t>%</w:t>
            </w:r>
          </w:p>
        </w:tc>
        <w:tc>
          <w:tcPr>
            <w:tcW w:w="611" w:type="dxa"/>
          </w:tcPr>
          <w:p w14:paraId="2E88CA13" w14:textId="7F2FCF30" w:rsidR="0047240D" w:rsidRDefault="0047240D" w:rsidP="0047240D">
            <w:pPr>
              <w:widowControl w:val="0"/>
              <w:spacing w:after="120"/>
              <w:jc w:val="center"/>
              <w:rPr>
                <w:rFonts w:ascii="GHEA Grapalat" w:hAnsi="GHEA Grapalat"/>
                <w:sz w:val="16"/>
                <w:szCs w:val="16"/>
              </w:rPr>
            </w:pPr>
            <w:r>
              <w:rPr>
                <w:rFonts w:ascii="GHEA Grapalat" w:hAnsi="GHEA Grapalat"/>
                <w:sz w:val="16"/>
                <w:szCs w:val="16"/>
              </w:rPr>
              <w:t>…</w:t>
            </w:r>
            <w:r w:rsidRPr="00F30A41">
              <w:rPr>
                <w:rFonts w:ascii="GHEA Grapalat" w:hAnsi="GHEA Grapalat"/>
                <w:sz w:val="16"/>
                <w:szCs w:val="16"/>
              </w:rPr>
              <w:t>%</w:t>
            </w:r>
          </w:p>
        </w:tc>
        <w:tc>
          <w:tcPr>
            <w:tcW w:w="666" w:type="dxa"/>
          </w:tcPr>
          <w:p w14:paraId="50BCF831" w14:textId="682C5547" w:rsidR="0047240D" w:rsidRDefault="0047240D" w:rsidP="0047240D">
            <w:pPr>
              <w:widowControl w:val="0"/>
              <w:spacing w:after="120"/>
              <w:jc w:val="center"/>
              <w:rPr>
                <w:rFonts w:ascii="GHEA Grapalat" w:hAnsi="GHEA Grapalat"/>
                <w:sz w:val="16"/>
                <w:szCs w:val="16"/>
              </w:rPr>
            </w:pPr>
            <w:r>
              <w:rPr>
                <w:rFonts w:ascii="GHEA Grapalat" w:hAnsi="GHEA Grapalat"/>
                <w:sz w:val="16"/>
                <w:szCs w:val="16"/>
              </w:rPr>
              <w:t>…</w:t>
            </w:r>
            <w:r w:rsidRPr="00F30A41">
              <w:rPr>
                <w:rFonts w:ascii="GHEA Grapalat" w:hAnsi="GHEA Grapalat"/>
                <w:sz w:val="16"/>
                <w:szCs w:val="16"/>
              </w:rPr>
              <w:t>%</w:t>
            </w:r>
          </w:p>
        </w:tc>
      </w:tr>
    </w:tbl>
    <w:p w14:paraId="225D979B" w14:textId="77777777" w:rsidR="003B2F27" w:rsidRPr="00282B05" w:rsidRDefault="003B2F27" w:rsidP="003B2F27">
      <w:pPr>
        <w:widowControl w:val="0"/>
        <w:spacing w:after="160" w:line="360" w:lineRule="auto"/>
        <w:rPr>
          <w:rFonts w:ascii="GHEA Grapalat" w:hAnsi="GHEA Grapalat"/>
          <w:i/>
          <w:sz w:val="16"/>
          <w:szCs w:val="16"/>
        </w:rPr>
      </w:pPr>
    </w:p>
    <w:tbl>
      <w:tblPr>
        <w:tblW w:w="9639" w:type="dxa"/>
        <w:jc w:val="center"/>
        <w:tblLayout w:type="fixed"/>
        <w:tblLook w:val="0000" w:firstRow="0" w:lastRow="0" w:firstColumn="0" w:lastColumn="0" w:noHBand="0" w:noVBand="0"/>
      </w:tblPr>
      <w:tblGrid>
        <w:gridCol w:w="4536"/>
        <w:gridCol w:w="760"/>
        <w:gridCol w:w="4343"/>
      </w:tblGrid>
      <w:tr w:rsidR="003B2F27" w:rsidRPr="00282B05" w14:paraId="49D59A45" w14:textId="77777777" w:rsidTr="005B7138">
        <w:trPr>
          <w:jc w:val="center"/>
        </w:trPr>
        <w:tc>
          <w:tcPr>
            <w:tcW w:w="4536" w:type="dxa"/>
          </w:tcPr>
          <w:p w14:paraId="7B8DDAB1" w14:textId="77777777" w:rsidR="003B2F27" w:rsidRPr="00282B05" w:rsidRDefault="003B2F27" w:rsidP="005B7138">
            <w:pPr>
              <w:widowControl w:val="0"/>
              <w:spacing w:after="160" w:line="360" w:lineRule="auto"/>
              <w:jc w:val="center"/>
              <w:rPr>
                <w:rFonts w:ascii="GHEA Grapalat" w:hAnsi="GHEA Grapalat" w:cs="Sylfaen"/>
                <w:b/>
                <w:bCs/>
                <w:sz w:val="16"/>
                <w:szCs w:val="16"/>
              </w:rPr>
            </w:pPr>
            <w:r w:rsidRPr="00282B05">
              <w:rPr>
                <w:rFonts w:ascii="GHEA Grapalat" w:hAnsi="GHEA Grapalat"/>
                <w:b/>
                <w:sz w:val="16"/>
                <w:szCs w:val="16"/>
              </w:rPr>
              <w:t>ЗАКАЗЧИК</w:t>
            </w:r>
          </w:p>
          <w:p w14:paraId="0C0BB0CA" w14:textId="77777777" w:rsidR="003B2F27" w:rsidRPr="00282B05" w:rsidRDefault="003B2F27" w:rsidP="005B7138">
            <w:pPr>
              <w:widowControl w:val="0"/>
              <w:jc w:val="center"/>
              <w:rPr>
                <w:rFonts w:ascii="GHEA Grapalat" w:hAnsi="GHEA Grapalat"/>
                <w:sz w:val="16"/>
                <w:szCs w:val="16"/>
                <w:lang w:val="en-US"/>
              </w:rPr>
            </w:pPr>
            <w:r w:rsidRPr="00282B05">
              <w:rPr>
                <w:rFonts w:ascii="GHEA Grapalat" w:hAnsi="GHEA Grapalat"/>
                <w:sz w:val="16"/>
                <w:szCs w:val="16"/>
                <w:lang w:val="en-US"/>
              </w:rPr>
              <w:t>_________________________</w:t>
            </w:r>
          </w:p>
          <w:p w14:paraId="3789EBDB" w14:textId="77777777" w:rsidR="003B2F27" w:rsidRPr="00282B05" w:rsidRDefault="003B2F27" w:rsidP="005B7138">
            <w:pPr>
              <w:widowControl w:val="0"/>
              <w:spacing w:after="160" w:line="360" w:lineRule="auto"/>
              <w:jc w:val="center"/>
              <w:rPr>
                <w:rFonts w:ascii="GHEA Grapalat" w:hAnsi="GHEA Grapalat"/>
                <w:sz w:val="16"/>
                <w:szCs w:val="16"/>
                <w:vertAlign w:val="superscript"/>
              </w:rPr>
            </w:pPr>
            <w:r w:rsidRPr="00282B05">
              <w:rPr>
                <w:rFonts w:ascii="GHEA Grapalat" w:hAnsi="GHEA Grapalat"/>
                <w:sz w:val="16"/>
                <w:szCs w:val="16"/>
                <w:vertAlign w:val="superscript"/>
              </w:rPr>
              <w:t>/подпись/</w:t>
            </w:r>
          </w:p>
          <w:p w14:paraId="412A0C6C" w14:textId="77777777" w:rsidR="003B2F27" w:rsidRPr="00282B05" w:rsidRDefault="003B2F27" w:rsidP="005B7138">
            <w:pPr>
              <w:widowControl w:val="0"/>
              <w:spacing w:after="160" w:line="360" w:lineRule="auto"/>
              <w:jc w:val="center"/>
              <w:rPr>
                <w:rFonts w:ascii="GHEA Grapalat" w:hAnsi="GHEA Grapalat"/>
                <w:sz w:val="16"/>
                <w:szCs w:val="16"/>
              </w:rPr>
            </w:pPr>
            <w:r w:rsidRPr="00282B05">
              <w:rPr>
                <w:rFonts w:ascii="GHEA Grapalat" w:hAnsi="GHEA Grapalat"/>
                <w:sz w:val="16"/>
                <w:szCs w:val="16"/>
              </w:rPr>
              <w:t>М. П.</w:t>
            </w:r>
          </w:p>
        </w:tc>
        <w:tc>
          <w:tcPr>
            <w:tcW w:w="760" w:type="dxa"/>
          </w:tcPr>
          <w:p w14:paraId="052B593D" w14:textId="77777777" w:rsidR="003B2F27" w:rsidRPr="00282B05" w:rsidRDefault="003B2F27" w:rsidP="005B7138">
            <w:pPr>
              <w:widowControl w:val="0"/>
              <w:spacing w:after="160" w:line="360" w:lineRule="auto"/>
              <w:jc w:val="center"/>
              <w:rPr>
                <w:rFonts w:ascii="GHEA Grapalat" w:hAnsi="GHEA Grapalat"/>
                <w:sz w:val="16"/>
                <w:szCs w:val="16"/>
              </w:rPr>
            </w:pPr>
          </w:p>
        </w:tc>
        <w:tc>
          <w:tcPr>
            <w:tcW w:w="4343" w:type="dxa"/>
          </w:tcPr>
          <w:p w14:paraId="6B0B3001" w14:textId="77777777" w:rsidR="003B2F27" w:rsidRPr="00282B05" w:rsidRDefault="003B2F27" w:rsidP="005B7138">
            <w:pPr>
              <w:widowControl w:val="0"/>
              <w:spacing w:after="160" w:line="360" w:lineRule="auto"/>
              <w:jc w:val="center"/>
              <w:rPr>
                <w:rFonts w:ascii="GHEA Grapalat" w:hAnsi="GHEA Grapalat" w:cs="Sylfaen"/>
                <w:b/>
                <w:bCs/>
                <w:sz w:val="16"/>
                <w:szCs w:val="16"/>
              </w:rPr>
            </w:pPr>
            <w:r w:rsidRPr="00282B05">
              <w:rPr>
                <w:rFonts w:ascii="GHEA Grapalat" w:hAnsi="GHEA Grapalat"/>
                <w:b/>
                <w:sz w:val="16"/>
                <w:szCs w:val="16"/>
              </w:rPr>
              <w:t>ИСПОЛНИТЕЛЬ</w:t>
            </w:r>
          </w:p>
          <w:p w14:paraId="273D9512" w14:textId="77777777" w:rsidR="003B2F27" w:rsidRPr="00282B05" w:rsidRDefault="003B2F27" w:rsidP="005B7138">
            <w:pPr>
              <w:widowControl w:val="0"/>
              <w:jc w:val="center"/>
              <w:rPr>
                <w:rFonts w:ascii="GHEA Grapalat" w:hAnsi="GHEA Grapalat"/>
                <w:sz w:val="16"/>
                <w:szCs w:val="16"/>
                <w:lang w:val="en-US"/>
              </w:rPr>
            </w:pPr>
            <w:r w:rsidRPr="00282B05">
              <w:rPr>
                <w:rFonts w:ascii="GHEA Grapalat" w:hAnsi="GHEA Grapalat"/>
                <w:sz w:val="16"/>
                <w:szCs w:val="16"/>
                <w:lang w:val="en-US"/>
              </w:rPr>
              <w:t>_________________________</w:t>
            </w:r>
          </w:p>
          <w:p w14:paraId="008C8D03" w14:textId="77777777" w:rsidR="003B2F27" w:rsidRPr="00282B05" w:rsidRDefault="003B2F27" w:rsidP="005B7138">
            <w:pPr>
              <w:widowControl w:val="0"/>
              <w:spacing w:after="160" w:line="360" w:lineRule="auto"/>
              <w:jc w:val="center"/>
              <w:rPr>
                <w:rFonts w:ascii="GHEA Grapalat" w:hAnsi="GHEA Grapalat"/>
                <w:sz w:val="16"/>
                <w:szCs w:val="16"/>
                <w:vertAlign w:val="superscript"/>
              </w:rPr>
            </w:pPr>
            <w:r w:rsidRPr="00282B05">
              <w:rPr>
                <w:rFonts w:ascii="GHEA Grapalat" w:hAnsi="GHEA Grapalat"/>
                <w:sz w:val="16"/>
                <w:szCs w:val="16"/>
                <w:vertAlign w:val="superscript"/>
              </w:rPr>
              <w:t>/подпись/</w:t>
            </w:r>
          </w:p>
          <w:p w14:paraId="2B0A6BC8" w14:textId="77777777" w:rsidR="003B2F27" w:rsidRPr="00282B05" w:rsidRDefault="003B2F27" w:rsidP="005B7138">
            <w:pPr>
              <w:widowControl w:val="0"/>
              <w:spacing w:after="160" w:line="360" w:lineRule="auto"/>
              <w:jc w:val="center"/>
              <w:rPr>
                <w:rFonts w:ascii="GHEA Grapalat" w:hAnsi="GHEA Grapalat"/>
                <w:sz w:val="16"/>
                <w:szCs w:val="16"/>
              </w:rPr>
            </w:pPr>
            <w:r w:rsidRPr="00282B05">
              <w:rPr>
                <w:rFonts w:ascii="GHEA Grapalat" w:hAnsi="GHEA Grapalat"/>
                <w:sz w:val="16"/>
                <w:szCs w:val="16"/>
              </w:rPr>
              <w:t>М. П.</w:t>
            </w:r>
          </w:p>
        </w:tc>
      </w:tr>
    </w:tbl>
    <w:p w14:paraId="228C1A67" w14:textId="77777777" w:rsidR="003B2F27" w:rsidRPr="00AD29CE" w:rsidRDefault="003B2F27" w:rsidP="003B2F27">
      <w:pPr>
        <w:widowControl w:val="0"/>
        <w:spacing w:after="160" w:line="360" w:lineRule="auto"/>
        <w:rPr>
          <w:rFonts w:ascii="GHEA Grapalat" w:hAnsi="GHEA Grapalat"/>
        </w:rPr>
        <w:sectPr w:rsidR="003B2F27" w:rsidRPr="00AD29CE" w:rsidSect="000A6AC6">
          <w:footerReference w:type="default" r:id="rId10"/>
          <w:footnotePr>
            <w:pos w:val="beneathText"/>
          </w:footnotePr>
          <w:pgSz w:w="16840" w:h="11907" w:orient="landscape" w:code="9"/>
          <w:pgMar w:top="1350" w:right="806" w:bottom="1411" w:left="1555" w:header="562" w:footer="562" w:gutter="0"/>
          <w:cols w:space="720"/>
          <w:titlePg/>
          <w:docGrid w:linePitch="326"/>
        </w:sectPr>
      </w:pPr>
    </w:p>
    <w:p w14:paraId="73DDAE97"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w:t>
      </w:r>
    </w:p>
    <w:p w14:paraId="1A7FDA82"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35EE663F"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p>
    <w:tbl>
      <w:tblPr>
        <w:tblW w:w="9750" w:type="dxa"/>
        <w:jc w:val="center"/>
        <w:tblCellSpacing w:w="7" w:type="dxa"/>
        <w:tblCellMar>
          <w:left w:w="0" w:type="dxa"/>
          <w:right w:w="0" w:type="dxa"/>
        </w:tblCellMar>
        <w:tblLook w:val="0000" w:firstRow="0" w:lastRow="0" w:firstColumn="0" w:lastColumn="0" w:noHBand="0" w:noVBand="0"/>
      </w:tblPr>
      <w:tblGrid>
        <w:gridCol w:w="4812"/>
        <w:gridCol w:w="4938"/>
      </w:tblGrid>
      <w:tr w:rsidR="003B2F27" w:rsidRPr="00AD29CE" w:rsidDel="004B29A5" w14:paraId="37CCEE1F" w14:textId="77777777" w:rsidTr="005B7138">
        <w:trPr>
          <w:tblCellSpacing w:w="7" w:type="dxa"/>
          <w:jc w:val="center"/>
        </w:trPr>
        <w:tc>
          <w:tcPr>
            <w:tcW w:w="0" w:type="auto"/>
            <w:vAlign w:val="center"/>
          </w:tcPr>
          <w:p w14:paraId="15D5617F" w14:textId="77777777" w:rsidR="003B2F27" w:rsidRPr="00AD29CE" w:rsidDel="004B29A5" w:rsidRDefault="003B2F27" w:rsidP="005B7138">
            <w:pPr>
              <w:widowControl w:val="0"/>
              <w:spacing w:after="160" w:line="360" w:lineRule="auto"/>
              <w:rPr>
                <w:rFonts w:ascii="GHEA Grapalat" w:hAnsi="GHEA Grapalat"/>
                <w:iCs/>
                <w:color w:val="000000"/>
              </w:rPr>
            </w:pPr>
          </w:p>
        </w:tc>
        <w:tc>
          <w:tcPr>
            <w:tcW w:w="0" w:type="auto"/>
            <w:vAlign w:val="center"/>
          </w:tcPr>
          <w:p w14:paraId="3609FA1D" w14:textId="77777777" w:rsidR="003B2F27" w:rsidRPr="00AD29CE" w:rsidDel="004B29A5" w:rsidRDefault="003B2F27" w:rsidP="005B7138">
            <w:pPr>
              <w:widowControl w:val="0"/>
              <w:spacing w:after="160" w:line="360" w:lineRule="auto"/>
              <w:rPr>
                <w:rFonts w:ascii="GHEA Grapalat" w:hAnsi="GHEA Grapalat" w:cs="Arial"/>
                <w:iCs/>
                <w:color w:val="000000"/>
              </w:rPr>
            </w:pPr>
          </w:p>
        </w:tc>
      </w:tr>
      <w:tr w:rsidR="003B2F27" w:rsidRPr="00AD29CE" w14:paraId="0FD9201F" w14:textId="77777777" w:rsidTr="005B7138">
        <w:trPr>
          <w:tblCellSpacing w:w="7" w:type="dxa"/>
          <w:jc w:val="center"/>
        </w:trPr>
        <w:tc>
          <w:tcPr>
            <w:tcW w:w="0" w:type="auto"/>
            <w:vAlign w:val="center"/>
          </w:tcPr>
          <w:p w14:paraId="4BD7EEF5"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rPr>
              <w:t>Сторона договора</w:t>
            </w:r>
            <w:r w:rsidRPr="00AD29CE">
              <w:rPr>
                <w:rFonts w:ascii="GHEA Grapalat" w:hAnsi="GHEA Grapalat"/>
                <w:color w:val="000000"/>
              </w:rPr>
              <w:t xml:space="preserve"> </w:t>
            </w:r>
          </w:p>
          <w:p w14:paraId="35F702B9"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___________________________</w:t>
            </w:r>
            <w:r w:rsidRPr="00CA2754">
              <w:rPr>
                <w:rFonts w:ascii="GHEA Grapalat" w:hAnsi="GHEA Grapalat"/>
                <w:color w:val="000000"/>
              </w:rPr>
              <w:t>____</w:t>
            </w:r>
          </w:p>
          <w:p w14:paraId="60304540"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__________________________</w:t>
            </w:r>
            <w:r w:rsidRPr="00CA2754">
              <w:rPr>
                <w:rFonts w:ascii="GHEA Grapalat" w:hAnsi="GHEA Grapalat"/>
                <w:color w:val="000000"/>
              </w:rPr>
              <w:t>_____</w:t>
            </w:r>
            <w:r w:rsidRPr="00AD29CE">
              <w:rPr>
                <w:rFonts w:ascii="GHEA Grapalat" w:hAnsi="GHEA Grapalat"/>
                <w:color w:val="000000"/>
              </w:rPr>
              <w:t>_</w:t>
            </w:r>
          </w:p>
          <w:p w14:paraId="36DDA47B"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 ___________</w:t>
            </w:r>
            <w:r w:rsidRPr="00CA2754">
              <w:rPr>
                <w:rFonts w:ascii="GHEA Grapalat" w:hAnsi="GHEA Grapalat"/>
                <w:color w:val="000000"/>
              </w:rPr>
              <w:t>_</w:t>
            </w:r>
            <w:r w:rsidRPr="00AD29CE">
              <w:rPr>
                <w:rFonts w:ascii="GHEA Grapalat" w:hAnsi="GHEA Grapalat"/>
                <w:color w:val="000000"/>
              </w:rPr>
              <w:t>___</w:t>
            </w:r>
          </w:p>
          <w:p w14:paraId="6FFBE2AA" w14:textId="77777777"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Р/С_______________________</w:t>
            </w:r>
            <w:r w:rsidRPr="00CA2754">
              <w:rPr>
                <w:rFonts w:ascii="GHEA Grapalat" w:hAnsi="GHEA Grapalat"/>
                <w:color w:val="000000"/>
              </w:rPr>
              <w:t>____</w:t>
            </w:r>
            <w:r>
              <w:rPr>
                <w:rFonts w:ascii="GHEA Grapalat" w:hAnsi="GHEA Grapalat"/>
                <w:color w:val="000000"/>
              </w:rPr>
              <w:t>__</w:t>
            </w:r>
          </w:p>
          <w:p w14:paraId="2D3387C0"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w:t>
            </w:r>
            <w:r w:rsidRPr="00CA2754">
              <w:rPr>
                <w:rFonts w:ascii="GHEA Grapalat" w:hAnsi="GHEA Grapalat"/>
                <w:color w:val="000000"/>
              </w:rPr>
              <w:t>_____</w:t>
            </w:r>
            <w:r w:rsidRPr="00AD29CE">
              <w:rPr>
                <w:rFonts w:ascii="GHEA Grapalat" w:hAnsi="GHEA Grapalat"/>
                <w:color w:val="000000"/>
              </w:rPr>
              <w:t>__</w:t>
            </w:r>
          </w:p>
        </w:tc>
        <w:tc>
          <w:tcPr>
            <w:tcW w:w="0" w:type="auto"/>
            <w:vAlign w:val="center"/>
          </w:tcPr>
          <w:p w14:paraId="2CEB8B1F" w14:textId="77777777" w:rsidR="003B2F27" w:rsidRPr="00CA2754" w:rsidRDefault="003B2F27" w:rsidP="005B7138">
            <w:pPr>
              <w:widowControl w:val="0"/>
              <w:spacing w:after="160" w:line="360" w:lineRule="auto"/>
              <w:jc w:val="center"/>
              <w:rPr>
                <w:rFonts w:ascii="GHEA Grapalat" w:hAnsi="GHEA Grapalat"/>
                <w:iCs/>
                <w:color w:val="000000"/>
              </w:rPr>
            </w:pPr>
            <w:r>
              <w:rPr>
                <w:rFonts w:ascii="GHEA Grapalat" w:hAnsi="GHEA Grapalat"/>
                <w:color w:val="000000"/>
              </w:rPr>
              <w:t>Заказчик</w:t>
            </w:r>
          </w:p>
          <w:p w14:paraId="6344EAD8"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_________</w:t>
            </w:r>
            <w:r w:rsidRPr="00CA2754">
              <w:rPr>
                <w:rFonts w:ascii="GHEA Grapalat" w:hAnsi="GHEA Grapalat"/>
                <w:color w:val="000000"/>
              </w:rPr>
              <w:t>___</w:t>
            </w:r>
            <w:r>
              <w:rPr>
                <w:rFonts w:ascii="GHEA Grapalat" w:hAnsi="GHEA Grapalat"/>
                <w:color w:val="000000"/>
              </w:rPr>
              <w:t>__________</w:t>
            </w:r>
            <w:r w:rsidRPr="00561745">
              <w:rPr>
                <w:rFonts w:ascii="GHEA Grapalat" w:hAnsi="GHEA Grapalat"/>
                <w:color w:val="000000"/>
              </w:rPr>
              <w:t>_</w:t>
            </w:r>
            <w:r>
              <w:rPr>
                <w:rFonts w:ascii="GHEA Grapalat" w:hAnsi="GHEA Grapalat"/>
                <w:color w:val="000000"/>
              </w:rPr>
              <w:t>___</w:t>
            </w:r>
            <w:r w:rsidRPr="00CA2754">
              <w:rPr>
                <w:rFonts w:ascii="GHEA Grapalat" w:hAnsi="GHEA Grapalat"/>
                <w:color w:val="000000"/>
              </w:rPr>
              <w:t>_</w:t>
            </w:r>
            <w:r>
              <w:rPr>
                <w:rFonts w:ascii="GHEA Grapalat" w:hAnsi="GHEA Grapalat"/>
                <w:color w:val="000000"/>
              </w:rPr>
              <w:t>_____</w:t>
            </w:r>
          </w:p>
          <w:p w14:paraId="65F23E5A"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_______</w:t>
            </w:r>
            <w:r w:rsidRPr="00CA2754">
              <w:rPr>
                <w:rFonts w:ascii="GHEA Grapalat" w:hAnsi="GHEA Grapalat"/>
                <w:color w:val="000000"/>
              </w:rPr>
              <w:t>___</w:t>
            </w:r>
            <w:r w:rsidRPr="00AD29CE">
              <w:rPr>
                <w:rFonts w:ascii="GHEA Grapalat" w:hAnsi="GHEA Grapalat"/>
                <w:color w:val="000000"/>
              </w:rPr>
              <w:t>______________</w:t>
            </w:r>
            <w:r w:rsidRPr="00561745">
              <w:rPr>
                <w:rFonts w:ascii="GHEA Grapalat" w:hAnsi="GHEA Grapalat"/>
                <w:color w:val="000000"/>
              </w:rPr>
              <w:t>_</w:t>
            </w:r>
            <w:r w:rsidRPr="00AD29CE">
              <w:rPr>
                <w:rFonts w:ascii="GHEA Grapalat" w:hAnsi="GHEA Grapalat"/>
                <w:color w:val="000000"/>
              </w:rPr>
              <w:t>___</w:t>
            </w:r>
            <w:r w:rsidRPr="00561745">
              <w:rPr>
                <w:rFonts w:ascii="GHEA Grapalat" w:hAnsi="GHEA Grapalat"/>
                <w:color w:val="000000"/>
              </w:rPr>
              <w:t>_</w:t>
            </w:r>
            <w:r>
              <w:rPr>
                <w:rFonts w:ascii="GHEA Grapalat" w:hAnsi="GHEA Grapalat"/>
                <w:color w:val="000000"/>
              </w:rPr>
              <w:t>____</w:t>
            </w:r>
          </w:p>
          <w:p w14:paraId="194EF364" w14:textId="77777777" w:rsidR="003B2F27" w:rsidRPr="00CA2754"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место нахождения</w:t>
            </w:r>
            <w:r>
              <w:rPr>
                <w:rFonts w:ascii="GHEA Grapalat" w:hAnsi="GHEA Grapalat"/>
                <w:color w:val="000000"/>
              </w:rPr>
              <w:t xml:space="preserve"> ________________</w:t>
            </w:r>
          </w:p>
          <w:p w14:paraId="04DBFE00"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Р/С___________________________</w:t>
            </w:r>
            <w:r w:rsidRPr="00CA2754">
              <w:rPr>
                <w:rFonts w:ascii="GHEA Grapalat" w:hAnsi="GHEA Grapalat"/>
                <w:color w:val="000000"/>
              </w:rPr>
              <w:t>_</w:t>
            </w:r>
            <w:r w:rsidRPr="00AD29CE">
              <w:rPr>
                <w:rFonts w:ascii="GHEA Grapalat" w:hAnsi="GHEA Grapalat"/>
                <w:color w:val="000000"/>
              </w:rPr>
              <w:t>_</w:t>
            </w:r>
          </w:p>
          <w:p w14:paraId="06AC0219"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УНН_______________________</w:t>
            </w:r>
            <w:r w:rsidRPr="00565EAA">
              <w:rPr>
                <w:rFonts w:ascii="GHEA Grapalat" w:hAnsi="GHEA Grapalat"/>
                <w:color w:val="000000"/>
              </w:rPr>
              <w:t>_</w:t>
            </w:r>
            <w:r w:rsidRPr="00AD29CE">
              <w:rPr>
                <w:rFonts w:ascii="GHEA Grapalat" w:hAnsi="GHEA Grapalat"/>
                <w:color w:val="000000"/>
              </w:rPr>
              <w:t>____</w:t>
            </w:r>
          </w:p>
        </w:tc>
      </w:tr>
    </w:tbl>
    <w:p w14:paraId="17B21118" w14:textId="77777777" w:rsidR="003B2F27" w:rsidRPr="00AD29CE" w:rsidRDefault="003B2F27" w:rsidP="003B2F27">
      <w:pPr>
        <w:widowControl w:val="0"/>
        <w:spacing w:after="160" w:line="360" w:lineRule="auto"/>
        <w:ind w:firstLine="375"/>
        <w:rPr>
          <w:rFonts w:ascii="GHEA Grapalat" w:hAnsi="GHEA Grapalat"/>
          <w:iCs/>
          <w:color w:val="000000"/>
        </w:rPr>
      </w:pPr>
    </w:p>
    <w:p w14:paraId="2546724E" w14:textId="77777777" w:rsidR="003B2F27" w:rsidRPr="00AD29CE" w:rsidRDefault="003B2F27" w:rsidP="003B2F27">
      <w:pPr>
        <w:widowControl w:val="0"/>
        <w:spacing w:after="160" w:line="360" w:lineRule="auto"/>
        <w:ind w:left="567" w:right="566"/>
        <w:jc w:val="center"/>
        <w:rPr>
          <w:rFonts w:ascii="GHEA Grapalat" w:hAnsi="GHEA Grapalat"/>
          <w:iCs/>
          <w:color w:val="000000"/>
        </w:rPr>
      </w:pPr>
      <w:r w:rsidRPr="00AD29CE">
        <w:rPr>
          <w:rFonts w:ascii="GHEA Grapalat" w:hAnsi="GHEA Grapalat"/>
          <w:b/>
          <w:color w:val="000000"/>
        </w:rPr>
        <w:t>АКТ №</w:t>
      </w:r>
    </w:p>
    <w:p w14:paraId="1A9BD0BD" w14:textId="77777777" w:rsidR="003B2F27" w:rsidRPr="00CA2754" w:rsidRDefault="003B2F27" w:rsidP="003B2F27">
      <w:pPr>
        <w:widowControl w:val="0"/>
        <w:spacing w:after="160" w:line="360" w:lineRule="auto"/>
        <w:ind w:left="567" w:right="566"/>
        <w:jc w:val="center"/>
        <w:rPr>
          <w:rFonts w:ascii="GHEA Grapalat" w:hAnsi="GHEA Grapalat"/>
          <w:b/>
          <w:bCs/>
          <w:iCs/>
          <w:color w:val="000000"/>
        </w:rPr>
      </w:pPr>
      <w:r w:rsidRPr="00AD29CE">
        <w:rPr>
          <w:rFonts w:ascii="GHEA Grapalat" w:hAnsi="GHEA Grapalat"/>
          <w:b/>
          <w:color w:val="000000"/>
        </w:rPr>
        <w:t xml:space="preserve">СДАЧИ-ПРИЕМКИ РЕЗУЛЬТАТОВ </w:t>
      </w:r>
      <w:r w:rsidRPr="00CA2754">
        <w:rPr>
          <w:rFonts w:ascii="GHEA Grapalat" w:hAnsi="GHEA Grapalat"/>
          <w:b/>
          <w:color w:val="000000"/>
        </w:rPr>
        <w:br/>
      </w:r>
      <w:r w:rsidRPr="00AD29CE">
        <w:rPr>
          <w:rFonts w:ascii="GHEA Grapalat" w:hAnsi="GHEA Grapalat"/>
          <w:b/>
          <w:color w:val="000000"/>
        </w:rPr>
        <w:t>ИСПОЛНЕНИЯ ДОГОВОРА ИЛИ ЕГО ЧАСТИ</w:t>
      </w:r>
    </w:p>
    <w:p w14:paraId="66A39130" w14:textId="77777777" w:rsidR="003B2F27" w:rsidRPr="00AD29CE" w:rsidRDefault="003B2F27" w:rsidP="003B2F27">
      <w:pPr>
        <w:pStyle w:val="a3"/>
        <w:widowControl w:val="0"/>
        <w:spacing w:after="160"/>
        <w:ind w:firstLine="0"/>
        <w:jc w:val="center"/>
        <w:rPr>
          <w:rFonts w:ascii="GHEA Grapalat" w:hAnsi="GHEA Grapalat"/>
          <w:b/>
          <w:bCs/>
          <w:iCs/>
          <w:sz w:val="24"/>
          <w:szCs w:val="24"/>
        </w:rPr>
      </w:pPr>
    </w:p>
    <w:p w14:paraId="2C05D6EC" w14:textId="77777777" w:rsidR="003B2F27" w:rsidRPr="00AD29CE" w:rsidRDefault="003B2F27" w:rsidP="003B2F27">
      <w:pPr>
        <w:pStyle w:val="a3"/>
        <w:widowControl w:val="0"/>
        <w:tabs>
          <w:tab w:val="left" w:pos="1134"/>
          <w:tab w:val="left" w:pos="1985"/>
        </w:tabs>
        <w:spacing w:after="160"/>
        <w:ind w:firstLine="540"/>
        <w:rPr>
          <w:rFonts w:ascii="GHEA Grapalat" w:hAnsi="GHEA Grapalat"/>
          <w:iCs/>
          <w:sz w:val="24"/>
          <w:szCs w:val="24"/>
        </w:rPr>
      </w:pPr>
      <w:r w:rsidRPr="00AD29CE">
        <w:rPr>
          <w:rFonts w:ascii="GHEA Grapalat" w:hAnsi="GHEA Grapalat"/>
          <w:sz w:val="24"/>
          <w:szCs w:val="24"/>
        </w:rPr>
        <w:t>"</w:t>
      </w:r>
      <w:r w:rsidRPr="00561745">
        <w:rPr>
          <w:rFonts w:ascii="GHEA Grapalat" w:hAnsi="GHEA Grapalat"/>
          <w:sz w:val="24"/>
          <w:szCs w:val="24"/>
        </w:rPr>
        <w:tab/>
      </w:r>
      <w:r w:rsidRPr="00AD29CE">
        <w:rPr>
          <w:rFonts w:ascii="GHEA Grapalat" w:hAnsi="GHEA Grapalat"/>
          <w:sz w:val="24"/>
          <w:szCs w:val="24"/>
        </w:rPr>
        <w:t>" "</w:t>
      </w:r>
      <w:r w:rsidRPr="00561745">
        <w:rPr>
          <w:rFonts w:ascii="GHEA Grapalat" w:hAnsi="GHEA Grapalat"/>
          <w:sz w:val="24"/>
          <w:szCs w:val="24"/>
        </w:rPr>
        <w:tab/>
      </w:r>
      <w:r w:rsidRPr="00AD29CE">
        <w:rPr>
          <w:rFonts w:ascii="GHEA Grapalat" w:hAnsi="GHEA Grapalat"/>
          <w:sz w:val="24"/>
          <w:szCs w:val="24"/>
        </w:rPr>
        <w:t>"</w:t>
      </w:r>
      <w:r>
        <w:rPr>
          <w:rFonts w:ascii="GHEA Grapalat" w:hAnsi="GHEA Grapalat"/>
          <w:sz w:val="24"/>
          <w:szCs w:val="24"/>
        </w:rPr>
        <w:t xml:space="preserve"> </w:t>
      </w:r>
      <w:r w:rsidRPr="00AD29CE">
        <w:rPr>
          <w:rFonts w:ascii="GHEA Grapalat" w:hAnsi="GHEA Grapalat"/>
          <w:sz w:val="24"/>
          <w:szCs w:val="24"/>
        </w:rPr>
        <w:t>2</w:t>
      </w:r>
      <w:r>
        <w:rPr>
          <w:rFonts w:ascii="GHEA Grapalat" w:hAnsi="GHEA Grapalat"/>
          <w:sz w:val="24"/>
          <w:szCs w:val="24"/>
        </w:rPr>
        <w:t>0.</w:t>
      </w:r>
      <w:r>
        <w:rPr>
          <w:rFonts w:ascii="GHEA Grapalat" w:hAnsi="GHEA Grapalat"/>
          <w:sz w:val="24"/>
          <w:szCs w:val="24"/>
        </w:rPr>
        <w:tab/>
      </w:r>
      <w:r w:rsidRPr="00AD29CE">
        <w:rPr>
          <w:rFonts w:ascii="GHEA Grapalat" w:hAnsi="GHEA Grapalat"/>
          <w:sz w:val="24"/>
          <w:szCs w:val="24"/>
        </w:rPr>
        <w:t>г.</w:t>
      </w:r>
    </w:p>
    <w:p w14:paraId="7712F891" w14:textId="77777777" w:rsidR="003B2F27" w:rsidRPr="00AD29CE" w:rsidRDefault="003B2F27" w:rsidP="003B2F27">
      <w:pPr>
        <w:pStyle w:val="af4"/>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Наименование договора (далее — Договор)</w:t>
      </w:r>
      <w:r w:rsidRPr="00CA2754">
        <w:rPr>
          <w:rFonts w:ascii="GHEA Grapalat" w:hAnsi="GHEA Grapalat"/>
          <w:color w:val="000000"/>
        </w:rPr>
        <w:t xml:space="preserve"> </w:t>
      </w:r>
      <w:r w:rsidRPr="00AD29CE">
        <w:rPr>
          <w:rFonts w:ascii="GHEA Grapalat" w:hAnsi="GHEA Grapalat"/>
          <w:color w:val="000000"/>
        </w:rPr>
        <w:t>__________________________________</w:t>
      </w:r>
    </w:p>
    <w:p w14:paraId="2DD6D4E7" w14:textId="77777777" w:rsidR="003B2F27" w:rsidRPr="00AD29CE" w:rsidRDefault="003B2F27" w:rsidP="003B2F27">
      <w:pPr>
        <w:pStyle w:val="af4"/>
        <w:widowControl w:val="0"/>
        <w:tabs>
          <w:tab w:val="left" w:pos="8789"/>
        </w:tabs>
        <w:spacing w:before="0" w:beforeAutospacing="0" w:after="160" w:afterAutospacing="0" w:line="360" w:lineRule="auto"/>
        <w:rPr>
          <w:rFonts w:ascii="GHEA Grapalat" w:hAnsi="GHEA Grapalat"/>
          <w:color w:val="000000"/>
        </w:rPr>
      </w:pPr>
      <w:r w:rsidRPr="00AD29CE">
        <w:rPr>
          <w:rFonts w:ascii="GHEA Grapalat" w:hAnsi="GHEA Grapalat"/>
          <w:color w:val="000000"/>
        </w:rPr>
        <w:t>Дата заключения Договора "__</w:t>
      </w:r>
      <w:r w:rsidRPr="00CA2754">
        <w:rPr>
          <w:rFonts w:ascii="GHEA Grapalat" w:hAnsi="GHEA Grapalat"/>
          <w:color w:val="000000"/>
        </w:rPr>
        <w:t>_______</w:t>
      </w:r>
      <w:r w:rsidRPr="00AD29CE">
        <w:rPr>
          <w:rFonts w:ascii="GHEA Grapalat" w:hAnsi="GHEA Grapalat"/>
          <w:color w:val="000000"/>
        </w:rPr>
        <w:t>__" "________</w:t>
      </w:r>
      <w:r>
        <w:rPr>
          <w:rFonts w:ascii="GHEA Grapalat" w:hAnsi="GHEA Grapalat"/>
          <w:color w:val="000000"/>
        </w:rPr>
        <w:t>_______</w:t>
      </w:r>
      <w:r w:rsidRPr="00AD29CE">
        <w:rPr>
          <w:rFonts w:ascii="GHEA Grapalat" w:hAnsi="GHEA Grapalat"/>
          <w:color w:val="000000"/>
        </w:rPr>
        <w:t>__________" 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w:t>
      </w:r>
    </w:p>
    <w:p w14:paraId="25B27012" w14:textId="77777777" w:rsidR="003B2F27" w:rsidRPr="00AD29CE" w:rsidRDefault="003B2F27" w:rsidP="003B2F27">
      <w:pPr>
        <w:pStyle w:val="af4"/>
        <w:widowControl w:val="0"/>
        <w:spacing w:before="0" w:beforeAutospacing="0" w:after="160" w:afterAutospacing="0" w:line="360" w:lineRule="auto"/>
        <w:rPr>
          <w:rFonts w:ascii="GHEA Grapalat" w:hAnsi="GHEA Grapalat"/>
          <w:color w:val="000000"/>
        </w:rPr>
      </w:pPr>
      <w:r w:rsidRPr="00AD29CE">
        <w:rPr>
          <w:rFonts w:ascii="GHEA Grapalat" w:hAnsi="GHEA Grapalat"/>
          <w:color w:val="000000"/>
        </w:rPr>
        <w:t>Номер Договора ______</w:t>
      </w:r>
      <w:r w:rsidRPr="00CA2754">
        <w:rPr>
          <w:rFonts w:ascii="GHEA Grapalat" w:hAnsi="GHEA Grapalat"/>
          <w:color w:val="000000"/>
        </w:rPr>
        <w:t>________________________________________________</w:t>
      </w:r>
      <w:r w:rsidRPr="00AD29CE">
        <w:rPr>
          <w:rFonts w:ascii="GHEA Grapalat" w:hAnsi="GHEA Grapalat"/>
          <w:color w:val="000000"/>
        </w:rPr>
        <w:t>____</w:t>
      </w:r>
    </w:p>
    <w:p w14:paraId="49822753" w14:textId="77777777" w:rsidR="003B2F27" w:rsidRPr="00AD29CE" w:rsidRDefault="003B2F27" w:rsidP="003B2F27">
      <w:pPr>
        <w:widowControl w:val="0"/>
        <w:tabs>
          <w:tab w:val="left" w:pos="5387"/>
          <w:tab w:val="left" w:pos="6237"/>
        </w:tabs>
        <w:spacing w:after="160" w:line="360" w:lineRule="auto"/>
        <w:jc w:val="both"/>
        <w:rPr>
          <w:rFonts w:ascii="GHEA Grapalat" w:hAnsi="GHEA Grapalat" w:cs="Sylfaen"/>
          <w:iCs/>
        </w:rPr>
      </w:pPr>
      <w:r w:rsidRPr="00AD29CE">
        <w:rPr>
          <w:rFonts w:ascii="GHEA Grapalat" w:hAnsi="GHEA Grapalat"/>
          <w:color w:val="000000"/>
        </w:rPr>
        <w:t>Заказчик и сторона Договора, принимая за основание относящийся к исполнению договора счет-фактуру N ___ , выписанный "</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w:t>
      </w:r>
      <w:r w:rsidRPr="00561745">
        <w:rPr>
          <w:rFonts w:ascii="GHEA Grapalat" w:hAnsi="GHEA Grapalat"/>
          <w:color w:val="000000"/>
        </w:rPr>
        <w:tab/>
      </w:r>
      <w:r w:rsidRPr="00AD29CE">
        <w:rPr>
          <w:rFonts w:ascii="GHEA Grapalat" w:hAnsi="GHEA Grapalat"/>
          <w:color w:val="000000"/>
        </w:rPr>
        <w:t>"</w:t>
      </w:r>
      <w:r>
        <w:rPr>
          <w:rFonts w:ascii="GHEA Grapalat" w:hAnsi="GHEA Grapalat"/>
          <w:color w:val="000000"/>
        </w:rPr>
        <w:t xml:space="preserve"> </w:t>
      </w:r>
      <w:r w:rsidRPr="00AD29CE">
        <w:rPr>
          <w:rFonts w:ascii="GHEA Grapalat" w:hAnsi="GHEA Grapalat"/>
          <w:color w:val="000000"/>
        </w:rPr>
        <w:t>2</w:t>
      </w:r>
      <w:r>
        <w:rPr>
          <w:rFonts w:ascii="GHEA Grapalat" w:hAnsi="GHEA Grapalat"/>
          <w:color w:val="000000"/>
        </w:rPr>
        <w:t>0.</w:t>
      </w:r>
      <w:r>
        <w:rPr>
          <w:rFonts w:ascii="GHEA Grapalat" w:hAnsi="GHEA Grapalat"/>
          <w:color w:val="000000"/>
        </w:rPr>
        <w:tab/>
      </w:r>
      <w:r w:rsidRPr="00AD29CE">
        <w:rPr>
          <w:rFonts w:ascii="GHEA Grapalat" w:hAnsi="GHEA Grapalat"/>
          <w:color w:val="000000"/>
        </w:rPr>
        <w:t>г., составили настоящий акт о следующем:</w:t>
      </w:r>
    </w:p>
    <w:p w14:paraId="212B6B41" w14:textId="77777777" w:rsidR="003B2F27" w:rsidRPr="00AD29CE" w:rsidRDefault="003B2F27" w:rsidP="003B2F27">
      <w:pPr>
        <w:widowControl w:val="0"/>
        <w:spacing w:after="160" w:line="360" w:lineRule="auto"/>
        <w:jc w:val="both"/>
        <w:rPr>
          <w:rFonts w:ascii="GHEA Grapalat" w:hAnsi="GHEA Grapalat"/>
          <w:iCs/>
          <w:color w:val="000000"/>
        </w:rPr>
      </w:pPr>
      <w:r w:rsidRPr="00AD29CE">
        <w:rPr>
          <w:rFonts w:ascii="GHEA Grapalat" w:hAnsi="GHEA Grapalat"/>
          <w:color w:val="000000"/>
        </w:rPr>
        <w:lastRenderedPageBreak/>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14:paraId="18063A34" w14:textId="77777777" w:rsidTr="005B7138">
        <w:trPr>
          <w:jc w:val="center"/>
        </w:trPr>
        <w:tc>
          <w:tcPr>
            <w:tcW w:w="357" w:type="dxa"/>
            <w:vMerge w:val="restart"/>
            <w:shd w:val="clear" w:color="auto" w:fill="auto"/>
            <w:vAlign w:val="center"/>
          </w:tcPr>
          <w:p w14:paraId="19BE56C3"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14:paraId="36132885"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14:paraId="3139EAD1" w14:textId="77777777" w:rsidTr="005B7138">
        <w:trPr>
          <w:jc w:val="center"/>
        </w:trPr>
        <w:tc>
          <w:tcPr>
            <w:tcW w:w="357" w:type="dxa"/>
            <w:vMerge/>
            <w:shd w:val="clear" w:color="auto" w:fill="auto"/>
          </w:tcPr>
          <w:p w14:paraId="41F3A619"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14:paraId="3B37D251"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14:paraId="678C40F8"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14:paraId="0AA5583E"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14:paraId="0436F674"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14:paraId="4B996EE5"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сумма, подлежащая уплате (тыс. драмов)</w:t>
            </w:r>
          </w:p>
        </w:tc>
        <w:tc>
          <w:tcPr>
            <w:tcW w:w="675" w:type="dxa"/>
            <w:vMerge w:val="restart"/>
            <w:shd w:val="clear" w:color="auto" w:fill="auto"/>
            <w:vAlign w:val="center"/>
          </w:tcPr>
          <w:p w14:paraId="58402E37"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14:paraId="11D31F2A" w14:textId="77777777" w:rsidTr="005B7138">
        <w:trPr>
          <w:trHeight w:val="1105"/>
          <w:jc w:val="center"/>
        </w:trPr>
        <w:tc>
          <w:tcPr>
            <w:tcW w:w="357" w:type="dxa"/>
            <w:vMerge/>
            <w:tcBorders>
              <w:bottom w:val="single" w:sz="4" w:space="0" w:color="auto"/>
            </w:tcBorders>
            <w:shd w:val="clear" w:color="auto" w:fill="auto"/>
          </w:tcPr>
          <w:p w14:paraId="15F230EA"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14:paraId="074B4472"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14:paraId="6D8D8F2B"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14:paraId="6ABA68F1"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14:paraId="0C58DD5D"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14:paraId="4830FD45"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14:paraId="1A711AA8"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14:paraId="001869AA"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14:paraId="439A4EF0"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r w:rsidR="003B2F27" w:rsidRPr="00CA2754" w14:paraId="47C5286F" w14:textId="77777777" w:rsidTr="005B7138">
        <w:trPr>
          <w:jc w:val="center"/>
        </w:trPr>
        <w:tc>
          <w:tcPr>
            <w:tcW w:w="357" w:type="dxa"/>
            <w:shd w:val="clear" w:color="auto" w:fill="auto"/>
            <w:vAlign w:val="center"/>
          </w:tcPr>
          <w:p w14:paraId="6B5F446E"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14:paraId="40D11650"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14:paraId="3051D9B3"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14:paraId="4F196B50"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14:paraId="1D36BA40"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14:paraId="5793E916"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14:paraId="6061E7E7"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14:paraId="270A6CE0"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shd w:val="clear" w:color="auto" w:fill="auto"/>
            <w:vAlign w:val="center"/>
          </w:tcPr>
          <w:p w14:paraId="55FF8CB0"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r w:rsidR="003B2F27" w:rsidRPr="00CA2754" w14:paraId="34A474BA" w14:textId="77777777" w:rsidTr="005B7138">
        <w:trPr>
          <w:jc w:val="center"/>
        </w:trPr>
        <w:tc>
          <w:tcPr>
            <w:tcW w:w="357" w:type="dxa"/>
            <w:shd w:val="clear" w:color="auto" w:fill="auto"/>
          </w:tcPr>
          <w:p w14:paraId="71AD04C3"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shd w:val="clear" w:color="auto" w:fill="auto"/>
          </w:tcPr>
          <w:p w14:paraId="159C8FE6"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shd w:val="clear" w:color="auto" w:fill="auto"/>
          </w:tcPr>
          <w:p w14:paraId="32492320"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shd w:val="clear" w:color="auto" w:fill="auto"/>
          </w:tcPr>
          <w:p w14:paraId="3AD561C9"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16" w:type="dxa"/>
            <w:shd w:val="clear" w:color="auto" w:fill="auto"/>
          </w:tcPr>
          <w:p w14:paraId="271529B9"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42" w:type="dxa"/>
            <w:shd w:val="clear" w:color="auto" w:fill="auto"/>
          </w:tcPr>
          <w:p w14:paraId="71EE5F8B"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34" w:type="dxa"/>
            <w:shd w:val="clear" w:color="auto" w:fill="auto"/>
          </w:tcPr>
          <w:p w14:paraId="60D44052"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68" w:type="dxa"/>
            <w:shd w:val="clear" w:color="auto" w:fill="auto"/>
          </w:tcPr>
          <w:p w14:paraId="49B46820"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shd w:val="clear" w:color="auto" w:fill="auto"/>
          </w:tcPr>
          <w:p w14:paraId="290B6167" w14:textId="77777777"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bl>
    <w:p w14:paraId="241EC1EA" w14:textId="77777777" w:rsidR="003B2F27" w:rsidRPr="00CA2754" w:rsidRDefault="003B2F27" w:rsidP="003B2F27">
      <w:pPr>
        <w:widowControl w:val="0"/>
        <w:spacing w:after="160" w:line="360" w:lineRule="auto"/>
        <w:ind w:firstLine="375"/>
        <w:jc w:val="both"/>
        <w:rPr>
          <w:rFonts w:ascii="GHEA Grapalat" w:hAnsi="GHEA Grapalat" w:cs="Arial"/>
          <w:iCs/>
          <w:color w:val="000000"/>
          <w:lang w:val="en-US"/>
        </w:rPr>
      </w:pPr>
    </w:p>
    <w:p w14:paraId="4B01E647" w14:textId="77777777" w:rsidR="003B2F27" w:rsidRPr="00AD29CE" w:rsidRDefault="003B2F27" w:rsidP="003B2F27">
      <w:pPr>
        <w:widowControl w:val="0"/>
        <w:spacing w:after="160" w:line="360" w:lineRule="auto"/>
        <w:ind w:firstLine="567"/>
        <w:jc w:val="both"/>
        <w:rPr>
          <w:rFonts w:ascii="GHEA Grapalat" w:hAnsi="GHEA Grapalat"/>
          <w:iCs/>
          <w:snapToGrid w:val="0"/>
          <w:color w:val="000000"/>
        </w:rPr>
      </w:pPr>
      <w:r w:rsidRPr="00AD29CE">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AD29CE" w14:paraId="41A79000" w14:textId="77777777" w:rsidTr="005B7138">
        <w:trPr>
          <w:trHeight w:val="266"/>
          <w:tblCellSpacing w:w="7" w:type="dxa"/>
          <w:jc w:val="center"/>
        </w:trPr>
        <w:tc>
          <w:tcPr>
            <w:tcW w:w="0" w:type="auto"/>
            <w:vAlign w:val="center"/>
          </w:tcPr>
          <w:p w14:paraId="22EC1B72"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 xml:space="preserve">Услугу сдал </w:t>
            </w:r>
          </w:p>
        </w:tc>
        <w:tc>
          <w:tcPr>
            <w:tcW w:w="0" w:type="auto"/>
            <w:vAlign w:val="center"/>
          </w:tcPr>
          <w:p w14:paraId="56E59C3C"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Услугу принял</w:t>
            </w:r>
          </w:p>
        </w:tc>
      </w:tr>
      <w:tr w:rsidR="003B2F27" w:rsidRPr="00AD29CE" w14:paraId="2FCFA679" w14:textId="77777777" w:rsidTr="005B7138">
        <w:trPr>
          <w:trHeight w:val="473"/>
          <w:tblCellSpacing w:w="7" w:type="dxa"/>
          <w:jc w:val="center"/>
        </w:trPr>
        <w:tc>
          <w:tcPr>
            <w:tcW w:w="0" w:type="auto"/>
            <w:vAlign w:val="center"/>
          </w:tcPr>
          <w:p w14:paraId="544C208C" w14:textId="77777777"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14:paraId="07897ED1"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14:paraId="40D2D73E" w14:textId="77777777"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14:paraId="73982BA7"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14:paraId="44CD3713" w14:textId="77777777" w:rsidTr="005B7138">
        <w:trPr>
          <w:trHeight w:val="503"/>
          <w:tblCellSpacing w:w="7" w:type="dxa"/>
          <w:jc w:val="center"/>
        </w:trPr>
        <w:tc>
          <w:tcPr>
            <w:tcW w:w="0" w:type="auto"/>
            <w:vAlign w:val="center"/>
          </w:tcPr>
          <w:p w14:paraId="4C322CB9" w14:textId="77777777"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14:paraId="3BEA9AF6"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14:paraId="32479C78" w14:textId="77777777"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14:paraId="004A7DEA" w14:textId="77777777"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14:paraId="6F3C0025" w14:textId="77777777" w:rsidTr="005B7138">
        <w:trPr>
          <w:trHeight w:val="281"/>
          <w:tblCellSpacing w:w="7" w:type="dxa"/>
          <w:jc w:val="center"/>
        </w:trPr>
        <w:tc>
          <w:tcPr>
            <w:tcW w:w="0" w:type="auto"/>
            <w:vAlign w:val="center"/>
          </w:tcPr>
          <w:p w14:paraId="0FC6AF2B"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c>
          <w:tcPr>
            <w:tcW w:w="0" w:type="auto"/>
            <w:vAlign w:val="center"/>
          </w:tcPr>
          <w:p w14:paraId="543ACFA0" w14:textId="77777777" w:rsidR="003B2F27" w:rsidRPr="00AD29CE" w:rsidRDefault="003B2F27" w:rsidP="005B7138">
            <w:pPr>
              <w:widowControl w:val="0"/>
              <w:spacing w:after="160" w:line="360" w:lineRule="auto"/>
              <w:jc w:val="center"/>
              <w:rPr>
                <w:rFonts w:ascii="GHEA Grapalat" w:hAnsi="GHEA Grapalat"/>
                <w:iCs/>
                <w:color w:val="000000"/>
              </w:rPr>
            </w:pPr>
            <w:r w:rsidRPr="00AD29CE">
              <w:rPr>
                <w:rFonts w:ascii="GHEA Grapalat" w:hAnsi="GHEA Grapalat"/>
                <w:color w:val="000000"/>
              </w:rPr>
              <w:t>М. П.</w:t>
            </w:r>
          </w:p>
        </w:tc>
      </w:tr>
    </w:tbl>
    <w:p w14:paraId="6BDE6F2B"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14:paraId="4F5BBBD5" w14:textId="77777777" w:rsidR="003B2F27" w:rsidRDefault="003B2F27" w:rsidP="003B2F27">
      <w:pPr>
        <w:rPr>
          <w:rFonts w:ascii="GHEA Grapalat" w:hAnsi="GHEA Grapalat"/>
        </w:rPr>
      </w:pPr>
      <w:r>
        <w:rPr>
          <w:rFonts w:ascii="GHEA Grapalat" w:hAnsi="GHEA Grapalat"/>
        </w:rPr>
        <w:br w:type="page"/>
      </w:r>
    </w:p>
    <w:p w14:paraId="0D41B3EC"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lastRenderedPageBreak/>
        <w:t>Приложение № 3.1</w:t>
      </w:r>
    </w:p>
    <w:p w14:paraId="2CA01A89" w14:textId="77777777"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i/>
        </w:rPr>
      </w:pPr>
      <w:r w:rsidRPr="00AD29CE">
        <w:rPr>
          <w:rFonts w:ascii="GHEA Grapalat" w:hAnsi="GHEA Grapalat"/>
          <w:i/>
        </w:rPr>
        <w:t xml:space="preserve">к Договору под кодом </w:t>
      </w:r>
      <w:r w:rsidRPr="00561745">
        <w:rPr>
          <w:rFonts w:ascii="GHEA Grapalat" w:hAnsi="GHEA Grapalat" w:cs="TimesArmenianPSMT"/>
          <w:i/>
        </w:rPr>
        <w:br/>
      </w:r>
      <w:r>
        <w:rPr>
          <w:rFonts w:ascii="GHEA Grapalat" w:hAnsi="GHEA Grapalat"/>
          <w:i/>
        </w:rPr>
        <w:t xml:space="preserve"> </w:t>
      </w:r>
      <w:r w:rsidRPr="00AD29CE">
        <w:rPr>
          <w:rFonts w:ascii="GHEA Grapalat" w:hAnsi="GHEA Grapalat"/>
          <w:i/>
        </w:rPr>
        <w:t xml:space="preserve">заключенному </w:t>
      </w:r>
      <w:r>
        <w:rPr>
          <w:rFonts w:ascii="GHEA Grapalat" w:hAnsi="GHEA Grapalat"/>
          <w:i/>
        </w:rPr>
        <w:t>"</w:t>
      </w:r>
      <w:r w:rsidRPr="00561745">
        <w:rPr>
          <w:rFonts w:ascii="GHEA Grapalat" w:hAnsi="GHEA Grapalat"/>
          <w:i/>
        </w:rPr>
        <w:tab/>
      </w:r>
      <w:r>
        <w:rPr>
          <w:rFonts w:ascii="GHEA Grapalat" w:hAnsi="GHEA Grapalat"/>
          <w:i/>
        </w:rPr>
        <w:t>"</w:t>
      </w:r>
      <w:r w:rsidRPr="00561745">
        <w:rPr>
          <w:rFonts w:ascii="GHEA Grapalat" w:hAnsi="GHEA Grapalat"/>
          <w:i/>
        </w:rPr>
        <w:tab/>
      </w:r>
      <w:r w:rsidRPr="00AD29CE">
        <w:rPr>
          <w:rFonts w:ascii="GHEA Grapalat" w:hAnsi="GHEA Grapalat"/>
          <w:i/>
        </w:rPr>
        <w:t>2</w:t>
      </w:r>
      <w:r>
        <w:rPr>
          <w:rFonts w:ascii="GHEA Grapalat" w:hAnsi="GHEA Grapalat"/>
          <w:i/>
        </w:rPr>
        <w:t>0.</w:t>
      </w:r>
      <w:r>
        <w:rPr>
          <w:rFonts w:ascii="GHEA Grapalat" w:hAnsi="GHEA Grapalat"/>
          <w:i/>
        </w:rPr>
        <w:tab/>
      </w:r>
      <w:r w:rsidRPr="00AD29CE">
        <w:rPr>
          <w:rFonts w:ascii="GHEA Grapalat" w:hAnsi="GHEA Grapalat"/>
          <w:i/>
        </w:rPr>
        <w:t>г.</w:t>
      </w:r>
    </w:p>
    <w:p w14:paraId="1526BD48" w14:textId="77777777" w:rsidR="003B2F27" w:rsidRPr="00AD29CE" w:rsidRDefault="003B2F27" w:rsidP="003B2F27">
      <w:pPr>
        <w:widowControl w:val="0"/>
        <w:spacing w:after="160" w:line="360" w:lineRule="auto"/>
        <w:rPr>
          <w:rFonts w:ascii="GHEA Grapalat" w:hAnsi="GHEA Grapalat"/>
        </w:rPr>
      </w:pPr>
    </w:p>
    <w:p w14:paraId="0A383FE3" w14:textId="77777777"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14:paraId="2AF79AF1" w14:textId="77777777" w:rsidR="003B2F27" w:rsidRPr="00007AA4" w:rsidRDefault="003B2F27" w:rsidP="003B2F27">
      <w:pPr>
        <w:widowControl w:val="0"/>
        <w:tabs>
          <w:tab w:val="left" w:pos="360"/>
          <w:tab w:val="left" w:pos="540"/>
          <w:tab w:val="left" w:pos="2250"/>
        </w:tabs>
        <w:spacing w:after="160" w:line="360" w:lineRule="auto"/>
        <w:jc w:val="center"/>
        <w:rPr>
          <w:rFonts w:ascii="GHEA Grapalat" w:hAnsi="GHEA Grapalat"/>
        </w:rPr>
      </w:pPr>
      <w:r w:rsidRPr="00F65D1E">
        <w:rPr>
          <w:rFonts w:ascii="GHEA Grapalat" w:hAnsi="GHEA Grapalat"/>
        </w:rPr>
        <w:t>относительно фиксирования факта сдачи Заказчику результата договора</w:t>
      </w:r>
    </w:p>
    <w:p w14:paraId="77FFE138" w14:textId="77777777" w:rsidR="003B2F27" w:rsidRPr="00F65D1E" w:rsidRDefault="003B2F27" w:rsidP="003B2F27">
      <w:pPr>
        <w:widowControl w:val="0"/>
        <w:tabs>
          <w:tab w:val="left" w:pos="360"/>
          <w:tab w:val="left" w:pos="540"/>
          <w:tab w:val="left" w:pos="2250"/>
        </w:tabs>
        <w:spacing w:after="160" w:line="360" w:lineRule="auto"/>
        <w:jc w:val="center"/>
        <w:rPr>
          <w:rFonts w:ascii="GHEA Grapalat" w:hAnsi="GHEA Grapalat" w:cs="Sylfaen"/>
          <w:bCs/>
        </w:rPr>
      </w:pPr>
    </w:p>
    <w:p w14:paraId="2E702119" w14:textId="77777777" w:rsidR="003B2F27" w:rsidRPr="005A78CD" w:rsidRDefault="003B2F27" w:rsidP="003B2F27">
      <w:pPr>
        <w:widowControl w:val="0"/>
        <w:ind w:firstLine="567"/>
        <w:jc w:val="both"/>
        <w:rPr>
          <w:rFonts w:ascii="GHEA Grapalat" w:hAnsi="GHEA Grapalat"/>
        </w:rPr>
      </w:pPr>
      <w:r w:rsidRPr="00C7119C">
        <w:rPr>
          <w:rFonts w:ascii="GHEA Grapalat" w:hAnsi="GHEA Grapalat"/>
        </w:rPr>
        <w:t>Настоящим фик</w:t>
      </w:r>
      <w:r>
        <w:rPr>
          <w:rFonts w:ascii="GHEA Grapalat" w:hAnsi="GHEA Grapalat"/>
        </w:rPr>
        <w:t>сируется, что в рамках договора</w:t>
      </w:r>
      <w:r w:rsidRPr="005A78CD">
        <w:rPr>
          <w:rFonts w:ascii="GHEA Grapalat" w:hAnsi="GHEA Grapalat"/>
        </w:rPr>
        <w:t xml:space="preserve"> </w:t>
      </w:r>
      <w:r w:rsidRPr="00F65D1E">
        <w:rPr>
          <w:rFonts w:ascii="GHEA Grapalat" w:hAnsi="GHEA Grapalat"/>
        </w:rPr>
        <w:t>закупки</w:t>
      </w:r>
      <w:r w:rsidRPr="00C7119C">
        <w:rPr>
          <w:rFonts w:ascii="GHEA Grapalat" w:hAnsi="GHEA Grapalat"/>
        </w:rPr>
        <w:t xml:space="preserve"> № </w:t>
      </w:r>
      <w:r>
        <w:rPr>
          <w:rFonts w:ascii="GHEA Grapalat" w:hAnsi="GHEA Grapalat"/>
        </w:rPr>
        <w:t>_________</w:t>
      </w:r>
      <w:r w:rsidRPr="005A78CD">
        <w:rPr>
          <w:rFonts w:ascii="GHEA Grapalat" w:hAnsi="GHEA Grapalat"/>
        </w:rPr>
        <w:t>_</w:t>
      </w:r>
      <w:r w:rsidRPr="00C7119C">
        <w:rPr>
          <w:rFonts w:ascii="GHEA Grapalat" w:hAnsi="GHEA Grapalat"/>
        </w:rPr>
        <w:t>____,</w:t>
      </w:r>
    </w:p>
    <w:p w14:paraId="1EB28A62" w14:textId="77777777" w:rsidR="003B2F27" w:rsidRPr="0096584B" w:rsidRDefault="003B2F27" w:rsidP="003B2F27">
      <w:pPr>
        <w:widowControl w:val="0"/>
        <w:spacing w:after="120"/>
        <w:ind w:left="7371" w:hanging="141"/>
        <w:jc w:val="both"/>
        <w:rPr>
          <w:rFonts w:ascii="GHEA Grapalat" w:hAnsi="GHEA Grapalat"/>
          <w:sz w:val="16"/>
        </w:rPr>
      </w:pPr>
      <w:r w:rsidRPr="00A979AE">
        <w:rPr>
          <w:rFonts w:ascii="GHEA Grapalat" w:hAnsi="GHEA Grapalat"/>
          <w:sz w:val="16"/>
        </w:rPr>
        <w:t>номер договора</w:t>
      </w:r>
    </w:p>
    <w:p w14:paraId="4273A453" w14:textId="77777777" w:rsidR="003B2F27" w:rsidRPr="00C7119C" w:rsidRDefault="003B2F27" w:rsidP="003B2F27">
      <w:pPr>
        <w:widowControl w:val="0"/>
        <w:tabs>
          <w:tab w:val="left" w:pos="4480"/>
        </w:tabs>
        <w:jc w:val="both"/>
        <w:rPr>
          <w:rFonts w:ascii="GHEA Grapalat" w:hAnsi="GHEA Grapalat" w:cs="Sylfaen"/>
        </w:rPr>
      </w:pPr>
      <w:r w:rsidRPr="00C7119C">
        <w:rPr>
          <w:rFonts w:ascii="GHEA Grapalat" w:hAnsi="GHEA Grapalat"/>
        </w:rPr>
        <w:t>заключенного __</w:t>
      </w:r>
      <w:r>
        <w:rPr>
          <w:rFonts w:ascii="GHEA Grapalat" w:hAnsi="GHEA Grapalat"/>
        </w:rPr>
        <w:t>__</w:t>
      </w:r>
      <w:r w:rsidRPr="00C7119C">
        <w:rPr>
          <w:rFonts w:ascii="GHEA Grapalat" w:hAnsi="GHEA Grapalat"/>
        </w:rPr>
        <w:t>___</w:t>
      </w:r>
      <w:r w:rsidRPr="0096584B">
        <w:rPr>
          <w:rFonts w:ascii="GHEA Grapalat" w:hAnsi="GHEA Grapalat"/>
        </w:rPr>
        <w:t>____</w:t>
      </w:r>
      <w:r w:rsidRPr="005A78CD">
        <w:rPr>
          <w:rFonts w:ascii="GHEA Grapalat" w:hAnsi="GHEA Grapalat"/>
        </w:rPr>
        <w:t>__</w:t>
      </w:r>
      <w:r w:rsidRPr="0096584B">
        <w:rPr>
          <w:rFonts w:ascii="GHEA Grapalat" w:hAnsi="GHEA Grapalat"/>
        </w:rPr>
        <w:t>___</w:t>
      </w:r>
      <w:r w:rsidRPr="00C7119C">
        <w:rPr>
          <w:rFonts w:ascii="GHEA Grapalat" w:hAnsi="GHEA Grapalat"/>
        </w:rPr>
        <w:t>__ 20</w:t>
      </w:r>
      <w:r w:rsidRPr="005A78CD">
        <w:rPr>
          <w:rFonts w:ascii="GHEA Grapalat" w:hAnsi="GHEA Grapalat"/>
        </w:rPr>
        <w:tab/>
      </w:r>
      <w:r w:rsidRPr="00C7119C">
        <w:rPr>
          <w:rFonts w:ascii="GHEA Grapalat" w:hAnsi="GHEA Grapalat"/>
        </w:rPr>
        <w:t>г.</w:t>
      </w:r>
      <w:r w:rsidRPr="00A979AE">
        <w:rPr>
          <w:rFonts w:ascii="GHEA Grapalat" w:hAnsi="GHEA Grapalat"/>
        </w:rPr>
        <w:t xml:space="preserve"> </w:t>
      </w:r>
      <w:r w:rsidRPr="00C7119C">
        <w:rPr>
          <w:rFonts w:ascii="GHEA Grapalat" w:hAnsi="GHEA Grapalat"/>
        </w:rPr>
        <w:t xml:space="preserve">между </w:t>
      </w:r>
      <w:r w:rsidRPr="00A979AE">
        <w:rPr>
          <w:rFonts w:ascii="GHEA Grapalat" w:hAnsi="GHEA Grapalat"/>
        </w:rPr>
        <w:t>____</w:t>
      </w:r>
      <w:r w:rsidRPr="005A78CD">
        <w:rPr>
          <w:rFonts w:ascii="GHEA Grapalat" w:hAnsi="GHEA Grapalat"/>
        </w:rPr>
        <w:t>________________</w:t>
      </w:r>
      <w:r w:rsidRPr="00A979AE">
        <w:rPr>
          <w:rFonts w:ascii="GHEA Grapalat" w:hAnsi="GHEA Grapalat"/>
        </w:rPr>
        <w:t>___</w:t>
      </w:r>
      <w:r w:rsidRPr="0096584B">
        <w:rPr>
          <w:rFonts w:ascii="GHEA Grapalat" w:hAnsi="GHEA Grapalat"/>
        </w:rPr>
        <w:t>_</w:t>
      </w:r>
      <w:r>
        <w:rPr>
          <w:rFonts w:ascii="GHEA Grapalat" w:hAnsi="GHEA Grapalat"/>
        </w:rPr>
        <w:t>_____</w:t>
      </w:r>
    </w:p>
    <w:p w14:paraId="6973CC02" w14:textId="77777777" w:rsidR="003B2F27" w:rsidRPr="005A78CD" w:rsidRDefault="003B2F27" w:rsidP="003B2F27">
      <w:pPr>
        <w:widowControl w:val="0"/>
        <w:tabs>
          <w:tab w:val="left" w:pos="6379"/>
        </w:tabs>
        <w:spacing w:after="120"/>
        <w:ind w:left="1701" w:right="-360"/>
        <w:jc w:val="both"/>
        <w:rPr>
          <w:rFonts w:ascii="GHEA Grapalat" w:hAnsi="GHEA Grapalat" w:cs="Sylfaen"/>
          <w:sz w:val="8"/>
        </w:rPr>
      </w:pPr>
      <w:r w:rsidRPr="0096584B">
        <w:rPr>
          <w:rFonts w:ascii="GHEA Grapalat" w:hAnsi="GHEA Grapalat"/>
          <w:sz w:val="16"/>
        </w:rPr>
        <w:t xml:space="preserve">дата заключения договора </w:t>
      </w:r>
      <w:r w:rsidRPr="0096584B">
        <w:rPr>
          <w:rFonts w:ascii="GHEA Grapalat" w:hAnsi="GHEA Grapalat"/>
          <w:sz w:val="16"/>
        </w:rPr>
        <w:tab/>
      </w:r>
      <w:r w:rsidRPr="00410F7A">
        <w:rPr>
          <w:rFonts w:ascii="GHEA Grapalat" w:hAnsi="GHEA Grapalat"/>
          <w:sz w:val="16"/>
        </w:rPr>
        <w:t>имя Заказчика</w:t>
      </w:r>
    </w:p>
    <w:p w14:paraId="1A6649FC" w14:textId="77777777" w:rsidR="003B2F27" w:rsidRPr="0096584B" w:rsidRDefault="003B2F27" w:rsidP="003B2F27">
      <w:pPr>
        <w:widowControl w:val="0"/>
        <w:tabs>
          <w:tab w:val="left" w:pos="360"/>
          <w:tab w:val="left" w:pos="540"/>
        </w:tabs>
        <w:ind w:right="-2"/>
        <w:jc w:val="both"/>
        <w:rPr>
          <w:rFonts w:ascii="GHEA Grapalat" w:hAnsi="GHEA Grapalat"/>
        </w:rPr>
      </w:pPr>
      <w:r w:rsidRPr="00C7119C">
        <w:rPr>
          <w:rFonts w:ascii="GHEA Grapalat" w:hAnsi="GHEA Grapalat"/>
        </w:rPr>
        <w:t xml:space="preserve">(далее — </w:t>
      </w:r>
      <w:r w:rsidRPr="00F65D1E">
        <w:rPr>
          <w:rFonts w:ascii="GHEA Grapalat" w:hAnsi="GHEA Grapalat"/>
        </w:rPr>
        <w:t>Заказчик</w:t>
      </w:r>
      <w:r w:rsidRPr="00C7119C">
        <w:rPr>
          <w:rFonts w:ascii="GHEA Grapalat" w:hAnsi="GHEA Grapalat"/>
        </w:rPr>
        <w:t>)</w:t>
      </w:r>
      <w:r w:rsidRPr="0096584B">
        <w:rPr>
          <w:rFonts w:ascii="GHEA Grapalat" w:hAnsi="GHEA Grapalat"/>
        </w:rPr>
        <w:t xml:space="preserve"> </w:t>
      </w:r>
      <w:r w:rsidRPr="00C7119C">
        <w:rPr>
          <w:rFonts w:ascii="GHEA Grapalat" w:hAnsi="GHEA Grapalat"/>
        </w:rPr>
        <w:t xml:space="preserve">и </w:t>
      </w:r>
      <w:r w:rsidRPr="0096584B">
        <w:rPr>
          <w:rFonts w:ascii="GHEA Grapalat" w:hAnsi="GHEA Grapalat"/>
        </w:rPr>
        <w:t>_____</w:t>
      </w:r>
      <w:r>
        <w:rPr>
          <w:rFonts w:ascii="GHEA Grapalat" w:hAnsi="GHEA Grapalat"/>
        </w:rPr>
        <w:t>______</w:t>
      </w:r>
      <w:r w:rsidRPr="0096584B">
        <w:rPr>
          <w:rFonts w:ascii="GHEA Grapalat" w:hAnsi="GHEA Grapalat"/>
        </w:rPr>
        <w:t>__________________</w:t>
      </w:r>
      <w:r>
        <w:rPr>
          <w:rFonts w:ascii="GHEA Grapalat" w:hAnsi="GHEA Grapalat"/>
        </w:rPr>
        <w:t>___</w:t>
      </w:r>
      <w:r w:rsidRPr="0096584B">
        <w:rPr>
          <w:rFonts w:ascii="GHEA Grapalat" w:hAnsi="GHEA Grapalat"/>
        </w:rPr>
        <w:t xml:space="preserve"> </w:t>
      </w:r>
      <w:r w:rsidRPr="00C7119C">
        <w:rPr>
          <w:rFonts w:ascii="GHEA Grapalat" w:hAnsi="GHEA Grapalat"/>
        </w:rPr>
        <w:t xml:space="preserve">(далее — </w:t>
      </w:r>
      <w:r w:rsidRPr="00F65D1E">
        <w:rPr>
          <w:rFonts w:ascii="GHEA Grapalat" w:hAnsi="GHEA Grapalat"/>
        </w:rPr>
        <w:t>Исполнитель</w:t>
      </w:r>
      <w:r w:rsidRPr="00C7119C">
        <w:rPr>
          <w:rFonts w:ascii="GHEA Grapalat" w:hAnsi="GHEA Grapalat"/>
        </w:rPr>
        <w:t>),</w:t>
      </w:r>
      <w:r w:rsidRPr="0096584B">
        <w:rPr>
          <w:rFonts w:ascii="GHEA Grapalat" w:hAnsi="GHEA Grapalat"/>
        </w:rPr>
        <w:t xml:space="preserve"> </w:t>
      </w:r>
    </w:p>
    <w:p w14:paraId="6131198B" w14:textId="77777777" w:rsidR="003B2F27" w:rsidRPr="00A979AE" w:rsidRDefault="003B2F27" w:rsidP="003B2F27">
      <w:pPr>
        <w:widowControl w:val="0"/>
        <w:spacing w:after="120"/>
        <w:ind w:left="3544" w:right="-360"/>
        <w:jc w:val="both"/>
        <w:rPr>
          <w:rFonts w:ascii="GHEA Grapalat" w:hAnsi="GHEA Grapalat"/>
          <w:sz w:val="16"/>
        </w:rPr>
      </w:pPr>
      <w:r w:rsidRPr="00410F7A">
        <w:rPr>
          <w:rFonts w:ascii="GHEA Grapalat" w:hAnsi="GHEA Grapalat"/>
          <w:sz w:val="16"/>
        </w:rPr>
        <w:t>имя Исполнителя</w:t>
      </w:r>
    </w:p>
    <w:p w14:paraId="33ADD0E6" w14:textId="77777777" w:rsidR="003B2F27" w:rsidRPr="00E467E3" w:rsidRDefault="003B2F27" w:rsidP="003B2F27">
      <w:pPr>
        <w:widowControl w:val="0"/>
        <w:tabs>
          <w:tab w:val="left" w:pos="360"/>
          <w:tab w:val="left" w:pos="540"/>
        </w:tabs>
        <w:spacing w:after="160" w:line="360" w:lineRule="auto"/>
        <w:jc w:val="both"/>
        <w:rPr>
          <w:rFonts w:ascii="GHEA Grapalat" w:hAnsi="GHEA Grapalat"/>
        </w:rPr>
      </w:pPr>
      <w:r w:rsidRPr="00F65D1E">
        <w:rPr>
          <w:rFonts w:ascii="GHEA Grapalat" w:hAnsi="GHEA Grapalat"/>
        </w:rPr>
        <w:t>Исполнитель</w:t>
      </w:r>
      <w:r w:rsidRPr="00C7119C">
        <w:rPr>
          <w:rFonts w:ascii="GHEA Grapalat" w:hAnsi="GHEA Grapalat"/>
        </w:rPr>
        <w:t xml:space="preserve"> _______ 20</w:t>
      </w:r>
      <w:r w:rsidRPr="0096584B">
        <w:rPr>
          <w:rFonts w:ascii="GHEA Grapalat" w:hAnsi="GHEA Grapalat"/>
        </w:rPr>
        <w:tab/>
      </w:r>
      <w:r w:rsidRPr="00C7119C">
        <w:rPr>
          <w:rFonts w:ascii="GHEA Grapalat" w:hAnsi="GHEA Grapalat"/>
        </w:rPr>
        <w:t xml:space="preserve">г. </w:t>
      </w:r>
      <w:r w:rsidRPr="00F65D1E">
        <w:rPr>
          <w:rFonts w:ascii="GHEA Grapalat" w:hAnsi="GHEA Grapalat"/>
        </w:rPr>
        <w:t>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AD29CE" w14:paraId="156C479C"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2E33D482" w14:textId="77777777" w:rsidR="003B2F27" w:rsidRPr="00AD29CE" w:rsidRDefault="003B2F27" w:rsidP="005B7138">
            <w:pPr>
              <w:widowControl w:val="0"/>
              <w:spacing w:after="120"/>
              <w:jc w:val="center"/>
              <w:rPr>
                <w:rFonts w:ascii="GHEA Grapalat" w:hAnsi="GHEA Grapalat" w:cs="Sylfaen"/>
                <w:bCs/>
              </w:rPr>
            </w:pPr>
            <w:r w:rsidRPr="00AD29CE">
              <w:rPr>
                <w:rFonts w:ascii="GHEA Grapalat" w:hAnsi="GHEA Grapalat"/>
              </w:rPr>
              <w:t>Услуги</w:t>
            </w:r>
          </w:p>
        </w:tc>
      </w:tr>
      <w:tr w:rsidR="003B2F27" w:rsidRPr="00AD29CE" w14:paraId="6FDAD799"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7603F0FA" w14:textId="77777777" w:rsidR="003B2F27" w:rsidRPr="00AD29CE" w:rsidRDefault="003B2F27" w:rsidP="005B7138">
            <w:pPr>
              <w:widowControl w:val="0"/>
              <w:spacing w:after="120"/>
              <w:jc w:val="center"/>
              <w:rPr>
                <w:rFonts w:ascii="GHEA Grapalat" w:hAnsi="GHEA Grapalat"/>
              </w:rPr>
            </w:pPr>
            <w:r w:rsidRPr="00AD29CE">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1040A7B3" w14:textId="77777777" w:rsidR="003B2F27" w:rsidRPr="00AD29CE" w:rsidRDefault="003B2F27" w:rsidP="005B7138">
            <w:pPr>
              <w:widowControl w:val="0"/>
              <w:spacing w:after="120"/>
              <w:jc w:val="center"/>
              <w:rPr>
                <w:rFonts w:ascii="GHEA Grapalat" w:hAnsi="GHEA Grapalat"/>
              </w:rPr>
            </w:pPr>
            <w:r w:rsidRPr="00AD29CE">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1B6E41B1" w14:textId="77777777" w:rsidR="003B2F27" w:rsidRPr="00AD29CE" w:rsidRDefault="003B2F27" w:rsidP="005B7138">
            <w:pPr>
              <w:widowControl w:val="0"/>
              <w:spacing w:after="120"/>
              <w:jc w:val="center"/>
              <w:rPr>
                <w:rFonts w:ascii="GHEA Grapalat" w:hAnsi="GHEA Grapalat"/>
              </w:rPr>
            </w:pPr>
            <w:r w:rsidRPr="00AD29CE">
              <w:rPr>
                <w:rFonts w:ascii="GHEA Grapalat" w:hAnsi="GHEA Grapalat"/>
              </w:rPr>
              <w:t>объем (фактический)</w:t>
            </w:r>
          </w:p>
        </w:tc>
      </w:tr>
      <w:tr w:rsidR="003B2F27" w:rsidRPr="00AD29CE" w14:paraId="19F7631D"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398E008B" w14:textId="77777777"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17B7A6FF" w14:textId="77777777"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7B8E3796" w14:textId="77777777" w:rsidR="003B2F27" w:rsidRPr="00AD29CE" w:rsidRDefault="003B2F27" w:rsidP="005B7138">
            <w:pPr>
              <w:widowControl w:val="0"/>
              <w:spacing w:after="120"/>
              <w:rPr>
                <w:rFonts w:ascii="GHEA Grapalat" w:hAnsi="GHEA Grapalat" w:cs="Sylfaen"/>
              </w:rPr>
            </w:pPr>
          </w:p>
        </w:tc>
      </w:tr>
      <w:tr w:rsidR="003B2F27" w:rsidRPr="00AD29CE" w14:paraId="3A71AFB6"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42A21F7C" w14:textId="77777777"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609EAA9E" w14:textId="77777777"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42044FAE" w14:textId="77777777" w:rsidR="003B2F27" w:rsidRPr="00AD29CE" w:rsidRDefault="003B2F27" w:rsidP="005B7138">
            <w:pPr>
              <w:widowControl w:val="0"/>
              <w:spacing w:after="120"/>
              <w:rPr>
                <w:rFonts w:ascii="GHEA Grapalat" w:hAnsi="GHEA Grapalat" w:cs="Sylfaen"/>
              </w:rPr>
            </w:pPr>
          </w:p>
        </w:tc>
      </w:tr>
    </w:tbl>
    <w:p w14:paraId="366EA95E" w14:textId="77777777" w:rsidR="003B2F27" w:rsidRPr="00AD29CE" w:rsidRDefault="003B2F27" w:rsidP="003B2F27">
      <w:pPr>
        <w:widowControl w:val="0"/>
        <w:spacing w:after="160" w:line="360" w:lineRule="auto"/>
        <w:ind w:firstLine="567"/>
        <w:jc w:val="both"/>
        <w:rPr>
          <w:rFonts w:ascii="GHEA Grapalat" w:hAnsi="GHEA Grapalat" w:cs="Sylfaen"/>
        </w:rPr>
      </w:pPr>
      <w:r w:rsidRPr="00AD29CE">
        <w:rPr>
          <w:rFonts w:ascii="GHEA Grapalat" w:hAnsi="GHEA Grapalat"/>
        </w:rPr>
        <w:t>Настоящий акт составлен в 2 экземплярах, каждой из сторон предоставляется по одному экземпляру.</w:t>
      </w:r>
    </w:p>
    <w:p w14:paraId="4E64433B" w14:textId="77777777" w:rsidR="003B2F27" w:rsidRDefault="003B2F27" w:rsidP="003B2F27">
      <w:pPr>
        <w:rPr>
          <w:rFonts w:ascii="GHEA Grapalat" w:hAnsi="GHEA Grapalat" w:cs="Sylfaen"/>
        </w:rPr>
      </w:pPr>
      <w:r>
        <w:rPr>
          <w:rFonts w:ascii="GHEA Grapalat" w:hAnsi="GHEA Grapalat" w:cs="Sylfaen"/>
        </w:rPr>
        <w:br w:type="page"/>
      </w:r>
    </w:p>
    <w:p w14:paraId="7773FE3B" w14:textId="77777777"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lastRenderedPageBreak/>
        <w:t>СТОРОНЫ</w:t>
      </w:r>
    </w:p>
    <w:p w14:paraId="37ED086F" w14:textId="77777777"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3B2F27" w:rsidRPr="00AD29CE" w14:paraId="18F27E67" w14:textId="77777777" w:rsidTr="005B7138">
        <w:tc>
          <w:tcPr>
            <w:tcW w:w="4785" w:type="dxa"/>
          </w:tcPr>
          <w:p w14:paraId="1B694C7D" w14:textId="77777777"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sidRPr="00AD29CE">
              <w:rPr>
                <w:rFonts w:ascii="GHEA Grapalat" w:hAnsi="GHEA Grapalat"/>
                <w:b/>
              </w:rPr>
              <w:t>Сдал</w:t>
            </w:r>
          </w:p>
        </w:tc>
        <w:tc>
          <w:tcPr>
            <w:tcW w:w="5223" w:type="dxa"/>
          </w:tcPr>
          <w:p w14:paraId="31A819CC" w14:textId="77777777" w:rsidR="003B2F27" w:rsidRPr="00AD29CE" w:rsidRDefault="003B2F27" w:rsidP="005B7138">
            <w:pPr>
              <w:widowControl w:val="0"/>
              <w:tabs>
                <w:tab w:val="left" w:pos="360"/>
                <w:tab w:val="left" w:pos="540"/>
              </w:tabs>
              <w:spacing w:after="160" w:line="360" w:lineRule="auto"/>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14:paraId="29E80059" w14:textId="77777777" w:rsidR="003B2F27" w:rsidRPr="00AD29CE" w:rsidRDefault="003B2F27" w:rsidP="003B2F27">
      <w:pPr>
        <w:widowControl w:val="0"/>
        <w:tabs>
          <w:tab w:val="left" w:pos="360"/>
          <w:tab w:val="left" w:pos="540"/>
        </w:tabs>
        <w:spacing w:after="160" w:line="360" w:lineRule="auto"/>
        <w:jc w:val="right"/>
        <w:rPr>
          <w:rFonts w:ascii="GHEA Grapalat" w:hAnsi="GHEA Grapalat" w:cs="Sylfaen"/>
        </w:rPr>
      </w:pPr>
      <w:r w:rsidRPr="00AD29CE">
        <w:rPr>
          <w:rFonts w:ascii="GHEA Grapalat" w:hAnsi="GHEA Grapalat"/>
        </w:rPr>
        <w:t>представитель, спроектировавший заявку:</w:t>
      </w:r>
    </w:p>
    <w:p w14:paraId="44622262" w14:textId="77777777"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14:paraId="280AC6F5" w14:textId="77777777" w:rsidTr="005B7138">
        <w:trPr>
          <w:tblCellSpacing w:w="7" w:type="dxa"/>
          <w:jc w:val="center"/>
        </w:trPr>
        <w:tc>
          <w:tcPr>
            <w:tcW w:w="0" w:type="auto"/>
            <w:vAlign w:val="center"/>
          </w:tcPr>
          <w:p w14:paraId="03CDF175"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0EB4BF8B"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14:paraId="4724E726"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6DC48AB9"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14:paraId="0B1F665E" w14:textId="77777777" w:rsidTr="005B7138">
        <w:trPr>
          <w:tblCellSpacing w:w="7" w:type="dxa"/>
          <w:jc w:val="center"/>
        </w:trPr>
        <w:tc>
          <w:tcPr>
            <w:tcW w:w="0" w:type="auto"/>
            <w:vAlign w:val="center"/>
          </w:tcPr>
          <w:p w14:paraId="407F6046"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14:paraId="719D2AE7"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14:paraId="3583D914" w14:textId="77777777" w:rsidR="003B2F27" w:rsidRPr="00AD29CE" w:rsidRDefault="003B2F27" w:rsidP="005B7138">
            <w:pPr>
              <w:widowControl w:val="0"/>
              <w:jc w:val="center"/>
              <w:rPr>
                <w:rFonts w:ascii="GHEA Grapalat" w:hAnsi="GHEA Grapalat" w:cs="GHEA Grapalat"/>
                <w:color w:val="000000"/>
              </w:rPr>
            </w:pPr>
            <w:r w:rsidRPr="00AD29CE">
              <w:rPr>
                <w:rFonts w:ascii="GHEA Grapalat" w:hAnsi="GHEA Grapalat"/>
                <w:color w:val="000000"/>
              </w:rPr>
              <w:t>___________________________</w:t>
            </w:r>
          </w:p>
          <w:p w14:paraId="1E2BA32B" w14:textId="77777777" w:rsidR="003B2F27" w:rsidRPr="00114F34" w:rsidRDefault="003B2F27" w:rsidP="005B7138">
            <w:pPr>
              <w:widowControl w:val="0"/>
              <w:spacing w:after="160" w:line="360" w:lineRule="auto"/>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14:paraId="662F7BDE" w14:textId="77777777" w:rsidTr="005B7138">
        <w:trPr>
          <w:tblCellSpacing w:w="7" w:type="dxa"/>
          <w:jc w:val="center"/>
        </w:trPr>
        <w:tc>
          <w:tcPr>
            <w:tcW w:w="0" w:type="auto"/>
            <w:vAlign w:val="center"/>
          </w:tcPr>
          <w:p w14:paraId="4EA6CB09" w14:textId="77777777" w:rsidR="003B2F27" w:rsidRPr="00AD29CE" w:rsidRDefault="003B2F27" w:rsidP="005B7138">
            <w:pPr>
              <w:widowControl w:val="0"/>
              <w:spacing w:after="160" w:line="360" w:lineRule="auto"/>
              <w:rPr>
                <w:rFonts w:ascii="GHEA Grapalat" w:hAnsi="GHEA Grapalat" w:cs="GHEA Grapalat"/>
                <w:color w:val="000000"/>
              </w:rPr>
            </w:pPr>
            <w:r>
              <w:rPr>
                <w:rFonts w:ascii="GHEA Grapalat" w:hAnsi="GHEA Grapalat"/>
                <w:color w:val="000000"/>
              </w:rPr>
              <w:t xml:space="preserve"> </w:t>
            </w:r>
          </w:p>
        </w:tc>
        <w:tc>
          <w:tcPr>
            <w:tcW w:w="0" w:type="auto"/>
            <w:vAlign w:val="center"/>
          </w:tcPr>
          <w:p w14:paraId="6FC7FC85" w14:textId="77777777" w:rsidR="003B2F27" w:rsidRPr="00AD29CE" w:rsidRDefault="003B2F27" w:rsidP="005B7138">
            <w:pPr>
              <w:widowControl w:val="0"/>
              <w:spacing w:after="160" w:line="360" w:lineRule="auto"/>
              <w:rPr>
                <w:rFonts w:ascii="GHEA Grapalat" w:hAnsi="GHEA Grapalat" w:cs="GHEA Grapalat"/>
                <w:color w:val="000000"/>
              </w:rPr>
            </w:pPr>
          </w:p>
        </w:tc>
      </w:tr>
    </w:tbl>
    <w:p w14:paraId="46AFCFBC" w14:textId="77777777" w:rsidR="003B2F27" w:rsidRPr="00AD29CE" w:rsidRDefault="003B2F27" w:rsidP="003B2F27">
      <w:pPr>
        <w:widowControl w:val="0"/>
        <w:spacing w:after="160" w:line="360" w:lineRule="auto"/>
        <w:ind w:left="-142" w:firstLine="142"/>
        <w:jc w:val="center"/>
        <w:rPr>
          <w:rFonts w:ascii="GHEA Grapalat" w:hAnsi="GHEA Grapalat" w:cs="Sylfaen"/>
          <w:b/>
        </w:rPr>
      </w:pPr>
    </w:p>
    <w:p w14:paraId="61C14233" w14:textId="77777777"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14:paraId="4E1595BD" w14:textId="77777777" w:rsidR="008D352C" w:rsidRDefault="008D352C" w:rsidP="00B46D58">
      <w:pPr>
        <w:widowControl w:val="0"/>
        <w:spacing w:after="160"/>
        <w:ind w:left="-142" w:firstLine="142"/>
        <w:jc w:val="center"/>
        <w:rPr>
          <w:rFonts w:ascii="GHEA Grapalat" w:hAnsi="GHEA Grapalat"/>
          <w:i/>
          <w:lang w:val="en-US"/>
        </w:rPr>
      </w:pPr>
    </w:p>
    <w:p w14:paraId="55DDEB49" w14:textId="77777777" w:rsidR="004E1FC9" w:rsidRDefault="004E1FC9" w:rsidP="00B46D58">
      <w:pPr>
        <w:widowControl w:val="0"/>
        <w:spacing w:after="160"/>
        <w:ind w:left="-142" w:firstLine="142"/>
        <w:jc w:val="center"/>
        <w:rPr>
          <w:rFonts w:ascii="GHEA Grapalat" w:hAnsi="GHEA Grapalat"/>
          <w:i/>
          <w:lang w:val="en-US"/>
        </w:rPr>
      </w:pPr>
    </w:p>
    <w:p w14:paraId="3D982B28" w14:textId="77777777" w:rsidR="004E1FC9" w:rsidRDefault="004E1FC9" w:rsidP="00B46D58">
      <w:pPr>
        <w:widowControl w:val="0"/>
        <w:spacing w:after="160"/>
        <w:ind w:left="-142" w:firstLine="142"/>
        <w:jc w:val="center"/>
        <w:rPr>
          <w:rFonts w:ascii="GHEA Grapalat" w:hAnsi="GHEA Grapalat"/>
          <w:i/>
          <w:lang w:val="en-US"/>
        </w:rPr>
      </w:pPr>
    </w:p>
    <w:p w14:paraId="11BC7CFE" w14:textId="77777777" w:rsidR="004E1FC9" w:rsidRDefault="004E1FC9" w:rsidP="00B46D58">
      <w:pPr>
        <w:widowControl w:val="0"/>
        <w:spacing w:after="160"/>
        <w:ind w:left="-142" w:firstLine="142"/>
        <w:jc w:val="center"/>
        <w:rPr>
          <w:rFonts w:ascii="GHEA Grapalat" w:hAnsi="GHEA Grapalat"/>
          <w:i/>
          <w:lang w:val="en-US"/>
        </w:rPr>
      </w:pPr>
    </w:p>
    <w:p w14:paraId="0713DF7D" w14:textId="77777777" w:rsidR="004E1FC9" w:rsidRDefault="004E1FC9" w:rsidP="00B46D58">
      <w:pPr>
        <w:widowControl w:val="0"/>
        <w:spacing w:after="160"/>
        <w:ind w:left="-142" w:firstLine="142"/>
        <w:jc w:val="center"/>
        <w:rPr>
          <w:rFonts w:ascii="GHEA Grapalat" w:hAnsi="GHEA Grapalat"/>
          <w:i/>
          <w:lang w:val="en-US"/>
        </w:rPr>
      </w:pPr>
    </w:p>
    <w:p w14:paraId="20716F44" w14:textId="77777777" w:rsidR="004E1FC9" w:rsidRDefault="004E1FC9" w:rsidP="00B46D58">
      <w:pPr>
        <w:widowControl w:val="0"/>
        <w:spacing w:after="160"/>
        <w:ind w:left="-142" w:firstLine="142"/>
        <w:jc w:val="center"/>
        <w:rPr>
          <w:rFonts w:ascii="GHEA Grapalat" w:hAnsi="GHEA Grapalat"/>
          <w:i/>
          <w:lang w:val="en-US"/>
        </w:rPr>
      </w:pPr>
    </w:p>
    <w:p w14:paraId="3AC647AA" w14:textId="77777777" w:rsidR="004E1FC9" w:rsidRDefault="004E1FC9" w:rsidP="00B46D58">
      <w:pPr>
        <w:widowControl w:val="0"/>
        <w:spacing w:after="160"/>
        <w:ind w:left="-142" w:firstLine="142"/>
        <w:jc w:val="center"/>
        <w:rPr>
          <w:rFonts w:ascii="GHEA Grapalat" w:hAnsi="GHEA Grapalat"/>
          <w:i/>
          <w:lang w:val="en-US"/>
        </w:rPr>
      </w:pPr>
    </w:p>
    <w:p w14:paraId="63B814EE" w14:textId="77777777" w:rsidR="004E1FC9" w:rsidRDefault="004E1FC9" w:rsidP="00B46D58">
      <w:pPr>
        <w:widowControl w:val="0"/>
        <w:spacing w:after="160"/>
        <w:ind w:left="-142" w:firstLine="142"/>
        <w:jc w:val="center"/>
        <w:rPr>
          <w:rFonts w:ascii="GHEA Grapalat" w:hAnsi="GHEA Grapalat"/>
          <w:i/>
          <w:lang w:val="en-US"/>
        </w:rPr>
      </w:pPr>
    </w:p>
    <w:p w14:paraId="2807D5F0" w14:textId="77777777" w:rsidR="004E1FC9" w:rsidRDefault="004E1FC9" w:rsidP="00B46D58">
      <w:pPr>
        <w:widowControl w:val="0"/>
        <w:spacing w:after="160"/>
        <w:ind w:left="-142" w:firstLine="142"/>
        <w:jc w:val="center"/>
        <w:rPr>
          <w:rFonts w:ascii="GHEA Grapalat" w:hAnsi="GHEA Grapalat"/>
          <w:i/>
          <w:lang w:val="en-US"/>
        </w:rPr>
      </w:pPr>
    </w:p>
    <w:p w14:paraId="4FA72C1B" w14:textId="77777777" w:rsidR="004E1FC9" w:rsidRDefault="004E1FC9" w:rsidP="00B46D58">
      <w:pPr>
        <w:widowControl w:val="0"/>
        <w:spacing w:after="160"/>
        <w:ind w:left="-142" w:firstLine="142"/>
        <w:jc w:val="center"/>
        <w:rPr>
          <w:rFonts w:ascii="GHEA Grapalat" w:hAnsi="GHEA Grapalat"/>
          <w:i/>
          <w:lang w:val="en-US"/>
        </w:rPr>
      </w:pPr>
    </w:p>
    <w:p w14:paraId="5B53F26E" w14:textId="77777777" w:rsidR="004E1FC9" w:rsidRDefault="004E1FC9" w:rsidP="00B46D58">
      <w:pPr>
        <w:widowControl w:val="0"/>
        <w:spacing w:after="160"/>
        <w:ind w:left="-142" w:firstLine="142"/>
        <w:jc w:val="center"/>
        <w:rPr>
          <w:rFonts w:ascii="GHEA Grapalat" w:hAnsi="GHEA Grapalat"/>
          <w:i/>
          <w:lang w:val="en-US"/>
        </w:rPr>
      </w:pPr>
    </w:p>
    <w:p w14:paraId="3E885202" w14:textId="77777777" w:rsidR="004E1FC9" w:rsidRDefault="004E1FC9" w:rsidP="00B46D58">
      <w:pPr>
        <w:widowControl w:val="0"/>
        <w:spacing w:after="160"/>
        <w:ind w:left="-142" w:firstLine="142"/>
        <w:jc w:val="center"/>
        <w:rPr>
          <w:rFonts w:ascii="GHEA Grapalat" w:hAnsi="GHEA Grapalat"/>
          <w:i/>
          <w:lang w:val="en-US"/>
        </w:rPr>
      </w:pPr>
    </w:p>
    <w:p w14:paraId="0EBEEDB9" w14:textId="77777777" w:rsidR="004E1FC9" w:rsidRDefault="004E1FC9" w:rsidP="00B46D58">
      <w:pPr>
        <w:widowControl w:val="0"/>
        <w:spacing w:after="160"/>
        <w:ind w:left="-142" w:firstLine="142"/>
        <w:jc w:val="center"/>
        <w:rPr>
          <w:rFonts w:ascii="GHEA Grapalat" w:hAnsi="GHEA Grapalat"/>
          <w:i/>
          <w:lang w:val="en-US"/>
        </w:rPr>
      </w:pPr>
    </w:p>
    <w:p w14:paraId="4DB28143" w14:textId="77777777" w:rsidR="004E1FC9" w:rsidRDefault="004E1FC9" w:rsidP="00B46D58">
      <w:pPr>
        <w:widowControl w:val="0"/>
        <w:spacing w:after="160"/>
        <w:ind w:left="-142" w:firstLine="142"/>
        <w:jc w:val="center"/>
        <w:rPr>
          <w:rFonts w:ascii="GHEA Grapalat" w:hAnsi="GHEA Grapalat"/>
          <w:i/>
          <w:lang w:val="en-US"/>
        </w:rPr>
      </w:pPr>
    </w:p>
    <w:p w14:paraId="5415C3E0" w14:textId="77777777" w:rsidR="004E1FC9" w:rsidRDefault="004E1FC9" w:rsidP="00B46D58">
      <w:pPr>
        <w:widowControl w:val="0"/>
        <w:spacing w:after="160"/>
        <w:ind w:left="-142" w:firstLine="142"/>
        <w:jc w:val="center"/>
        <w:rPr>
          <w:rFonts w:ascii="GHEA Grapalat" w:hAnsi="GHEA Grapalat"/>
          <w:i/>
          <w:lang w:val="en-US"/>
        </w:rPr>
      </w:pPr>
    </w:p>
    <w:p w14:paraId="62084EBA" w14:textId="77777777" w:rsidR="004E1FC9" w:rsidRDefault="004E1FC9" w:rsidP="00B46D58">
      <w:pPr>
        <w:widowControl w:val="0"/>
        <w:spacing w:after="160"/>
        <w:ind w:left="-142" w:firstLine="142"/>
        <w:jc w:val="center"/>
        <w:rPr>
          <w:rFonts w:ascii="GHEA Grapalat" w:hAnsi="GHEA Grapalat"/>
          <w:i/>
          <w:lang w:val="en-US"/>
        </w:rPr>
      </w:pPr>
    </w:p>
    <w:p w14:paraId="73C1140D" w14:textId="77777777" w:rsidR="004E1FC9" w:rsidRDefault="004E1FC9" w:rsidP="00B46D58">
      <w:pPr>
        <w:widowControl w:val="0"/>
        <w:spacing w:after="160"/>
        <w:ind w:left="-142" w:firstLine="142"/>
        <w:jc w:val="center"/>
        <w:rPr>
          <w:rFonts w:ascii="GHEA Grapalat" w:hAnsi="GHEA Grapalat"/>
          <w:i/>
          <w:lang w:val="en-US"/>
        </w:rPr>
      </w:pPr>
    </w:p>
    <w:p w14:paraId="022ED08A" w14:textId="77777777" w:rsidR="004E1FC9" w:rsidRPr="00A33C34" w:rsidRDefault="004E1FC9" w:rsidP="004E1FC9">
      <w:pPr>
        <w:widowControl w:val="0"/>
        <w:jc w:val="right"/>
        <w:rPr>
          <w:rFonts w:ascii="GHEA Grapalat" w:hAnsi="GHEA Grapalat" w:cs="Sylfaen"/>
          <w:i/>
        </w:rPr>
      </w:pPr>
      <w:r w:rsidRPr="00A33C34">
        <w:rPr>
          <w:rFonts w:ascii="GHEA Grapalat" w:hAnsi="GHEA Grapalat"/>
          <w:i/>
        </w:rPr>
        <w:t>Приложение № 4</w:t>
      </w:r>
    </w:p>
    <w:p w14:paraId="5902FD39" w14:textId="77777777" w:rsidR="004E1FC9" w:rsidRPr="00A33C34" w:rsidRDefault="004E1FC9" w:rsidP="004E1FC9">
      <w:pPr>
        <w:widowControl w:val="0"/>
        <w:jc w:val="right"/>
        <w:rPr>
          <w:rFonts w:ascii="GHEA Grapalat" w:hAnsi="GHEA Grapalat" w:cs="Sylfaen"/>
          <w:i/>
        </w:rPr>
      </w:pPr>
      <w:r w:rsidRPr="00A33C34">
        <w:rPr>
          <w:rFonts w:ascii="GHEA Grapalat" w:hAnsi="GHEA Grapalat"/>
          <w:i/>
        </w:rPr>
        <w:t>к Договору под кодом</w:t>
      </w:r>
      <w:r w:rsidRPr="00A33C34">
        <w:rPr>
          <w:rFonts w:ascii="GHEA Grapalat" w:hAnsi="GHEA Grapalat"/>
          <w:i/>
          <w:lang w:val="hy-AM"/>
        </w:rPr>
        <w:t xml:space="preserve"> «      »</w:t>
      </w:r>
      <w:r w:rsidRPr="00A33C34">
        <w:rPr>
          <w:rFonts w:ascii="GHEA Grapalat" w:hAnsi="GHEA Grapalat"/>
          <w:i/>
        </w:rPr>
        <w:t xml:space="preserve"> </w:t>
      </w:r>
      <w:r w:rsidRPr="00A33C34">
        <w:rPr>
          <w:rFonts w:ascii="GHEA Grapalat" w:hAnsi="GHEA Grapalat" w:cs="Sylfaen"/>
          <w:i/>
        </w:rPr>
        <w:br/>
      </w:r>
      <w:r w:rsidRPr="00A33C34">
        <w:rPr>
          <w:rFonts w:ascii="GHEA Grapalat" w:hAnsi="GHEA Grapalat"/>
          <w:i/>
        </w:rPr>
        <w:t>заключенному "</w:t>
      </w:r>
      <w:r w:rsidRPr="00A33C34">
        <w:rPr>
          <w:rFonts w:ascii="GHEA Grapalat" w:hAnsi="GHEA Grapalat"/>
          <w:i/>
        </w:rPr>
        <w:tab/>
        <w:t xml:space="preserve"> "</w:t>
      </w:r>
      <w:r w:rsidRPr="00A33C34">
        <w:rPr>
          <w:rFonts w:ascii="GHEA Grapalat" w:hAnsi="GHEA Grapalat"/>
          <w:i/>
        </w:rPr>
        <w:tab/>
        <w:t>20</w:t>
      </w:r>
      <w:r w:rsidRPr="00A33C34">
        <w:rPr>
          <w:rFonts w:ascii="GHEA Grapalat" w:hAnsi="GHEA Grapalat"/>
          <w:i/>
        </w:rPr>
        <w:tab/>
        <w:t xml:space="preserve">  г.</w:t>
      </w:r>
    </w:p>
    <w:p w14:paraId="62B94B4C" w14:textId="77777777" w:rsidR="004E1FC9" w:rsidRPr="00A33C34" w:rsidRDefault="004E1FC9" w:rsidP="004E1FC9">
      <w:pPr>
        <w:jc w:val="center"/>
        <w:rPr>
          <w:rFonts w:ascii="GHEA Grapalat" w:hAnsi="GHEA Grapalat" w:cs="GHEA Grapalat"/>
        </w:rPr>
      </w:pPr>
    </w:p>
    <w:p w14:paraId="798AA069" w14:textId="77777777" w:rsidR="004E1FC9" w:rsidRDefault="004E1FC9" w:rsidP="004E1FC9">
      <w:pPr>
        <w:jc w:val="center"/>
        <w:rPr>
          <w:rFonts w:ascii="GHEA Grapalat" w:hAnsi="GHEA Grapalat" w:cs="GHEA Grapalat"/>
        </w:rPr>
      </w:pPr>
    </w:p>
    <w:p w14:paraId="5638DB5F" w14:textId="77777777" w:rsidR="004E1FC9" w:rsidRPr="00A33C34" w:rsidRDefault="004E1FC9" w:rsidP="004E1FC9">
      <w:pPr>
        <w:jc w:val="center"/>
        <w:rPr>
          <w:rFonts w:ascii="GHEA Grapalat" w:hAnsi="GHEA Grapalat" w:cs="GHEA Grapalat"/>
        </w:rPr>
      </w:pPr>
      <w:r w:rsidRPr="00A33C34">
        <w:rPr>
          <w:rFonts w:ascii="GHEA Grapalat" w:hAnsi="GHEA Grapalat" w:cs="GHEA Grapalat"/>
        </w:rPr>
        <w:t>УВЕДОМЛЕНИЕ</w:t>
      </w:r>
    </w:p>
    <w:p w14:paraId="5E44B5D5" w14:textId="77777777" w:rsidR="004E1FC9" w:rsidRPr="00A33C34" w:rsidRDefault="004E1FC9" w:rsidP="004E1FC9">
      <w:pPr>
        <w:jc w:val="center"/>
        <w:rPr>
          <w:rFonts w:ascii="GHEA Grapalat" w:hAnsi="GHEA Grapalat" w:cs="GHEA Grapalat"/>
          <w:lang w:val="hy-AM"/>
        </w:rPr>
      </w:pPr>
    </w:p>
    <w:p w14:paraId="0D00A2EB" w14:textId="77777777" w:rsidR="004E1FC9" w:rsidRPr="00A33C34" w:rsidRDefault="004E1FC9" w:rsidP="004E1FC9">
      <w:pPr>
        <w:rPr>
          <w:rFonts w:ascii="GHEA Grapalat" w:hAnsi="GHEA Grapalat" w:cs="Arial"/>
          <w:sz w:val="20"/>
          <w:szCs w:val="20"/>
          <w:lang w:val="es-ES"/>
        </w:rPr>
      </w:pPr>
      <w:r w:rsidRPr="00A33C34">
        <w:rPr>
          <w:rFonts w:ascii="GHEA Grapalat" w:hAnsi="GHEA Grapalat"/>
          <w:u w:val="single"/>
          <w:lang w:val="es-ES"/>
        </w:rPr>
        <w:t xml:space="preserve">                                                             </w:t>
      </w:r>
      <w:r w:rsidRPr="00A33C34">
        <w:rPr>
          <w:rFonts w:ascii="GHEA Grapalat" w:hAnsi="GHEA Grapalat"/>
          <w:u w:val="single"/>
          <w:lang w:val="es-ES"/>
        </w:rPr>
        <w:tab/>
      </w:r>
      <w:r w:rsidRPr="00A33C34">
        <w:rPr>
          <w:rFonts w:ascii="GHEA Grapalat" w:hAnsi="GHEA Grapalat"/>
          <w:u w:val="single"/>
          <w:lang w:val="es-ES"/>
        </w:rPr>
        <w:tab/>
        <w:t xml:space="preserve">       </w:t>
      </w:r>
      <w:r w:rsidRPr="00A33C34">
        <w:rPr>
          <w:rFonts w:ascii="GHEA Grapalat" w:hAnsi="GHEA Grapalat"/>
          <w:lang w:val="es-ES"/>
        </w:rPr>
        <w:t xml:space="preserve"> </w:t>
      </w:r>
      <w:r w:rsidRPr="00A33C34">
        <w:rPr>
          <w:rFonts w:ascii="GHEA Grapalat" w:hAnsi="GHEA Grapalat"/>
        </w:rPr>
        <w:t>з</w:t>
      </w:r>
      <w:r w:rsidRPr="00A33C34">
        <w:rPr>
          <w:rFonts w:ascii="GHEA Grapalat" w:hAnsi="GHEA Grapalat" w:cs="Sylfaen"/>
          <w:sz w:val="20"/>
          <w:szCs w:val="20"/>
        </w:rPr>
        <w:t>аявляет, что</w:t>
      </w:r>
      <w:r w:rsidRPr="00A33C34">
        <w:rPr>
          <w:rFonts w:ascii="GHEA Grapalat" w:hAnsi="GHEA Grapalat" w:cs="Arial"/>
          <w:sz w:val="20"/>
          <w:szCs w:val="20"/>
        </w:rPr>
        <w:t>:</w:t>
      </w:r>
      <w:r w:rsidRPr="00A33C34">
        <w:rPr>
          <w:rFonts w:ascii="GHEA Grapalat" w:hAnsi="GHEA Grapalat" w:cs="Arial"/>
          <w:sz w:val="20"/>
          <w:szCs w:val="20"/>
          <w:lang w:val="es-ES"/>
        </w:rPr>
        <w:t xml:space="preserve">  </w:t>
      </w:r>
    </w:p>
    <w:p w14:paraId="6C76D27B" w14:textId="77777777" w:rsidR="004E1FC9" w:rsidRPr="00A33C34" w:rsidRDefault="004E1FC9" w:rsidP="004E1FC9">
      <w:pPr>
        <w:rPr>
          <w:rFonts w:ascii="GHEA Grapalat" w:hAnsi="GHEA Grapalat" w:cs="Arial"/>
          <w:vertAlign w:val="superscript"/>
          <w:lang w:val="es-ES"/>
        </w:rPr>
      </w:pPr>
      <w:r w:rsidRPr="00A33C34">
        <w:rPr>
          <w:rFonts w:ascii="GHEA Grapalat" w:hAnsi="GHEA Grapalat"/>
          <w:vertAlign w:val="superscript"/>
          <w:lang w:val="es-ES"/>
        </w:rPr>
        <w:t xml:space="preserve">               </w:t>
      </w:r>
      <w:r w:rsidRPr="00A33C34">
        <w:rPr>
          <w:rFonts w:ascii="GHEA Grapalat" w:hAnsi="GHEA Grapalat"/>
          <w:lang w:val="es-ES"/>
        </w:rPr>
        <w:t xml:space="preserve">     </w:t>
      </w:r>
      <w:r w:rsidRPr="00A33C34">
        <w:rPr>
          <w:rFonts w:ascii="GHEA Grapalat" w:hAnsi="GHEA Grapalat" w:cs="Sylfaen"/>
          <w:vertAlign w:val="superscript"/>
        </w:rPr>
        <w:t>название</w:t>
      </w:r>
      <w:r w:rsidRPr="00A33C34">
        <w:rPr>
          <w:rFonts w:ascii="GHEA Grapalat" w:hAnsi="GHEA Grapalat" w:cs="Sylfaen"/>
          <w:vertAlign w:val="superscript"/>
          <w:lang w:val="es-ES"/>
        </w:rPr>
        <w:t xml:space="preserve"> финансового агента</w:t>
      </w:r>
    </w:p>
    <w:p w14:paraId="2575B2F8" w14:textId="77777777" w:rsidR="004E1FC9" w:rsidRPr="00A33C34" w:rsidRDefault="004E1FC9" w:rsidP="004E1FC9">
      <w:pPr>
        <w:rPr>
          <w:rFonts w:ascii="GHEA Grapalat" w:hAnsi="GHEA Grapalat"/>
          <w:vertAlign w:val="superscript"/>
          <w:lang w:val="es-ES"/>
        </w:rPr>
      </w:pPr>
    </w:p>
    <w:p w14:paraId="2F5F985B" w14:textId="77777777" w:rsidR="004E1FC9" w:rsidRPr="00A33C34" w:rsidRDefault="004E1FC9" w:rsidP="004E1FC9">
      <w:pPr>
        <w:pStyle w:val="aff"/>
        <w:numPr>
          <w:ilvl w:val="0"/>
          <w:numId w:val="43"/>
        </w:numPr>
        <w:contextualSpacing/>
        <w:jc w:val="both"/>
        <w:rPr>
          <w:rFonts w:ascii="GHEA Grapalat" w:hAnsi="GHEA Grapalat"/>
          <w:u w:val="single"/>
          <w:lang w:val="es-ES"/>
        </w:rPr>
      </w:pPr>
      <w:r w:rsidRPr="00A33C34">
        <w:rPr>
          <w:rFonts w:ascii="GHEA Grapalat" w:hAnsi="GHEA Grapalat"/>
          <w:sz w:val="20"/>
          <w:szCs w:val="20"/>
        </w:rPr>
        <w:t>В рамках заключенного между</w:t>
      </w:r>
      <w:r w:rsidRPr="00A33C34">
        <w:rPr>
          <w:rFonts w:ascii="GHEA Grapalat" w:hAnsi="GHEA Grapalat"/>
        </w:rPr>
        <w:t xml:space="preserve"> -------------------------</w:t>
      </w:r>
      <w:r w:rsidRPr="00A33C34">
        <w:rPr>
          <w:rFonts w:ascii="GHEA Grapalat" w:hAnsi="GHEA Grapalat"/>
          <w:lang w:val="hy-AM"/>
        </w:rPr>
        <w:t xml:space="preserve"> </w:t>
      </w:r>
      <w:r w:rsidRPr="00A33C34">
        <w:rPr>
          <w:rFonts w:ascii="GHEA Grapalat" w:hAnsi="GHEA Grapalat"/>
          <w:sz w:val="20"/>
          <w:szCs w:val="20"/>
        </w:rPr>
        <w:t>- ом   и</w:t>
      </w:r>
      <w:r w:rsidRPr="00A33C34">
        <w:rPr>
          <w:rFonts w:ascii="GHEA Grapalat" w:hAnsi="GHEA Grapalat"/>
        </w:rPr>
        <w:t xml:space="preserve"> ---------------------------- </w:t>
      </w:r>
      <w:r w:rsidRPr="00A33C34">
        <w:rPr>
          <w:rFonts w:ascii="GHEA Grapalat" w:hAnsi="GHEA Grapalat"/>
          <w:sz w:val="20"/>
          <w:szCs w:val="20"/>
        </w:rPr>
        <w:t>-ом</w:t>
      </w:r>
      <w:r w:rsidRPr="00A33C34">
        <w:rPr>
          <w:rFonts w:ascii="GHEA Grapalat" w:hAnsi="GHEA Grapalat"/>
        </w:rPr>
        <w:t xml:space="preserve">                              </w:t>
      </w:r>
    </w:p>
    <w:p w14:paraId="0164A0BF" w14:textId="77777777" w:rsidR="004E1FC9" w:rsidRPr="00A33C34" w:rsidRDefault="004E1FC9" w:rsidP="004E1FC9">
      <w:pPr>
        <w:rPr>
          <w:rFonts w:ascii="GHEA Grapalat" w:hAnsi="GHEA Grapalat" w:cs="Sylfaen"/>
          <w:vertAlign w:val="superscript"/>
        </w:rPr>
      </w:pP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заказчика</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 xml:space="preserve">                       </w:t>
      </w:r>
      <w:r w:rsidRPr="00A33C34">
        <w:rPr>
          <w:rFonts w:ascii="GHEA Grapalat" w:hAnsi="GHEA Grapalat" w:cs="Sylfaen"/>
          <w:vertAlign w:val="superscript"/>
          <w:lang w:val="hy-AM"/>
        </w:rPr>
        <w:t xml:space="preserve">           </w:t>
      </w: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0C777005" w14:textId="77777777" w:rsidR="004E1FC9" w:rsidRPr="00A33C34" w:rsidRDefault="004E1FC9" w:rsidP="004E1FC9">
      <w:pPr>
        <w:rPr>
          <w:rFonts w:ascii="GHEA Grapalat" w:hAnsi="GHEA Grapalat" w:cs="Sylfaen"/>
          <w:vertAlign w:val="superscript"/>
        </w:rPr>
      </w:pP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 </w:t>
      </w:r>
      <w:r w:rsidRPr="00A33C34">
        <w:rPr>
          <w:rFonts w:ascii="GHEA Grapalat" w:hAnsi="GHEA Grapalat" w:cs="Sylfaen"/>
          <w:sz w:val="20"/>
          <w:szCs w:val="20"/>
          <w:lang w:val="es-ES"/>
        </w:rPr>
        <w:t>20</w:t>
      </w:r>
      <w:r w:rsidRPr="00A33C34">
        <w:rPr>
          <w:rFonts w:ascii="GHEA Grapalat" w:hAnsi="GHEA Grapalat" w:cs="Sylfaen"/>
          <w:sz w:val="20"/>
          <w:szCs w:val="20"/>
        </w:rPr>
        <w:t>г</w:t>
      </w:r>
      <w:r w:rsidRPr="00A33C34">
        <w:rPr>
          <w:rFonts w:ascii="GHEA Grapalat" w:hAnsi="GHEA Grapalat" w:cs="Sylfaen"/>
          <w:sz w:val="20"/>
          <w:szCs w:val="20"/>
          <w:lang w:val="es-ES"/>
        </w:rPr>
        <w:t>.</w:t>
      </w:r>
      <w:r w:rsidRPr="00A33C34">
        <w:rPr>
          <w:rFonts w:ascii="GHEA Grapalat" w:hAnsi="GHEA Grapalat" w:cs="Sylfaen"/>
          <w:sz w:val="20"/>
          <w:szCs w:val="20"/>
        </w:rPr>
        <w:t xml:space="preserve">договора под кодом </w:t>
      </w:r>
      <w:r w:rsidRPr="00A33C34">
        <w:rPr>
          <w:rFonts w:ascii="GHEA Grapalat" w:hAnsi="GHEA Grapalat" w:cs="Sylfaen"/>
          <w:sz w:val="20"/>
          <w:szCs w:val="20"/>
          <w:lang w:val="es-ES"/>
        </w:rPr>
        <w:t xml:space="preserve"> </w:t>
      </w:r>
      <w:r w:rsidRPr="00A33C34">
        <w:rPr>
          <w:rFonts w:ascii="GHEA Grapalat" w:hAnsi="GHEA Grapalat"/>
          <w:i/>
          <w:sz w:val="20"/>
          <w:szCs w:val="20"/>
          <w:lang w:val="af-ZA"/>
        </w:rPr>
        <w:t>___</w:t>
      </w:r>
      <w:r w:rsidRPr="00A33C34">
        <w:rPr>
          <w:rFonts w:ascii="GHEA Grapalat" w:hAnsi="GHEA Grapalat" w:cs="Arial"/>
          <w:i/>
          <w:sz w:val="20"/>
          <w:szCs w:val="20"/>
          <w:shd w:val="clear" w:color="auto" w:fill="FFFFFF"/>
          <w:lang w:val="hy-AM"/>
        </w:rPr>
        <w:t>«   »</w:t>
      </w:r>
      <w:r w:rsidRPr="00A33C34">
        <w:rPr>
          <w:rFonts w:ascii="GHEA Grapalat" w:hAnsi="GHEA Grapalat"/>
          <w:i/>
          <w:sz w:val="20"/>
          <w:szCs w:val="20"/>
          <w:u w:val="single"/>
        </w:rPr>
        <w:t xml:space="preserve">__ </w:t>
      </w:r>
      <w:r w:rsidRPr="00A33C34">
        <w:rPr>
          <w:rFonts w:ascii="GHEA Grapalat" w:hAnsi="GHEA Grapalat"/>
          <w:sz w:val="20"/>
          <w:szCs w:val="20"/>
        </w:rPr>
        <w:t>(</w:t>
      </w:r>
      <w:r w:rsidRPr="00A33C34">
        <w:rPr>
          <w:rFonts w:ascii="GHEA Grapalat" w:hAnsi="GHEA Grapalat" w:cs="Sylfaen"/>
          <w:sz w:val="20"/>
          <w:szCs w:val="20"/>
        </w:rPr>
        <w:t>далее-Договор</w:t>
      </w:r>
      <w:r w:rsidRPr="00A33C34">
        <w:rPr>
          <w:rFonts w:ascii="GHEA Grapalat" w:hAnsi="GHEA Grapalat" w:cs="Sylfaen"/>
          <w:sz w:val="20"/>
          <w:szCs w:val="20"/>
          <w:lang w:val="es-ES"/>
        </w:rPr>
        <w:t>)</w:t>
      </w:r>
      <w:r w:rsidRPr="00A33C34">
        <w:rPr>
          <w:rFonts w:ascii="GHEA Grapalat" w:hAnsi="GHEA Grapalat" w:cs="Sylfaen"/>
          <w:sz w:val="20"/>
          <w:szCs w:val="20"/>
        </w:rPr>
        <w:t xml:space="preserve">, между мной </w:t>
      </w:r>
      <w:r w:rsidRPr="00A33C34">
        <w:rPr>
          <w:rFonts w:ascii="GHEA Grapalat" w:hAnsi="GHEA Grapalat" w:cs="Sylfaen"/>
          <w:sz w:val="20"/>
          <w:szCs w:val="20"/>
          <w:lang w:val="hy-AM"/>
        </w:rPr>
        <w:t xml:space="preserve"> </w:t>
      </w:r>
      <w:r w:rsidRPr="00A33C34">
        <w:rPr>
          <w:rFonts w:ascii="GHEA Grapalat" w:hAnsi="GHEA Grapalat" w:cs="Sylfaen"/>
          <w:sz w:val="20"/>
          <w:szCs w:val="20"/>
        </w:rPr>
        <w:t>и ------------------------- - ом</w:t>
      </w:r>
    </w:p>
    <w:p w14:paraId="5D111EDF" w14:textId="77777777" w:rsidR="004E1FC9" w:rsidRPr="00A33C34" w:rsidRDefault="004E1FC9" w:rsidP="004E1FC9">
      <w:pPr>
        <w:rPr>
          <w:rFonts w:ascii="GHEA Grapalat" w:hAnsi="GHEA Grapalat"/>
          <w:u w:val="single"/>
          <w:lang w:val="es-ES"/>
        </w:rPr>
      </w:pPr>
      <w:r w:rsidRPr="00A33C34">
        <w:rPr>
          <w:rFonts w:ascii="GHEA Grapalat" w:hAnsi="GHEA Grapalat" w:cs="Sylfaen"/>
          <w:vertAlign w:val="superscript"/>
        </w:rPr>
        <w:t xml:space="preserve">                                                                                                                                                                  название</w:t>
      </w:r>
      <w:r w:rsidRPr="00A33C34">
        <w:rPr>
          <w:rFonts w:ascii="GHEA Grapalat" w:hAnsi="GHEA Grapalat" w:cs="Sylfaen"/>
          <w:vertAlign w:val="superscript"/>
          <w:lang w:val="es-ES"/>
        </w:rPr>
        <w:t xml:space="preserve"> </w:t>
      </w:r>
      <w:r w:rsidRPr="00A33C34">
        <w:rPr>
          <w:rFonts w:ascii="GHEA Grapalat" w:hAnsi="GHEA Grapalat" w:cs="Sylfaen"/>
          <w:vertAlign w:val="superscript"/>
        </w:rPr>
        <w:t>исполнителя</w:t>
      </w:r>
    </w:p>
    <w:p w14:paraId="74DA390C" w14:textId="77777777" w:rsidR="004E1FC9" w:rsidRPr="00A33C34" w:rsidRDefault="004E1FC9" w:rsidP="004E1FC9">
      <w:pPr>
        <w:ind w:firstLine="709"/>
        <w:rPr>
          <w:rFonts w:ascii="GHEA Grapalat" w:hAnsi="GHEA Grapalat" w:cs="Sylfaen"/>
          <w:sz w:val="20"/>
          <w:szCs w:val="20"/>
          <w:lang w:val="es-ES"/>
        </w:rPr>
      </w:pPr>
      <w:r w:rsidRPr="00A33C34">
        <w:rPr>
          <w:rFonts w:ascii="GHEA Grapalat" w:hAnsi="GHEA Grapalat"/>
          <w:u w:val="single"/>
          <w:lang w:val="es-ES"/>
        </w:rPr>
        <w:tab/>
      </w:r>
      <w:r w:rsidRPr="00A33C34">
        <w:rPr>
          <w:rFonts w:ascii="GHEA Grapalat" w:hAnsi="GHEA Grapalat" w:cs="Sylfaen"/>
          <w:sz w:val="20"/>
          <w:szCs w:val="20"/>
          <w:lang w:val="es-ES"/>
        </w:rPr>
        <w:t xml:space="preserve"> «--»   20  </w:t>
      </w:r>
      <w:r w:rsidRPr="00A33C34">
        <w:rPr>
          <w:rFonts w:ascii="GHEA Grapalat" w:hAnsi="GHEA Grapalat" w:cs="Sylfaen"/>
          <w:sz w:val="20"/>
          <w:szCs w:val="20"/>
        </w:rPr>
        <w:t xml:space="preserve">года </w:t>
      </w:r>
      <w:r w:rsidRPr="00A33C34">
        <w:rPr>
          <w:rFonts w:ascii="GHEA Grapalat" w:hAnsi="GHEA Grapalat" w:cs="Sylfaen"/>
          <w:sz w:val="20"/>
          <w:szCs w:val="20"/>
          <w:lang w:val="es-ES"/>
        </w:rPr>
        <w:t xml:space="preserve"> </w:t>
      </w:r>
      <w:r w:rsidRPr="00A33C34">
        <w:rPr>
          <w:rFonts w:ascii="GHEA Grapalat" w:hAnsi="GHEA Grapalat"/>
          <w:sz w:val="20"/>
          <w:szCs w:val="20"/>
        </w:rPr>
        <w:t>заключен</w:t>
      </w:r>
      <w:r w:rsidRPr="00A33C34">
        <w:rPr>
          <w:rFonts w:ascii="GHEA Grapalat" w:hAnsi="GHEA Grapalat" w:cs="Sylfaen"/>
          <w:sz w:val="20"/>
          <w:szCs w:val="20"/>
          <w:lang w:val="es-ES"/>
        </w:rPr>
        <w:t xml:space="preserve"> </w:t>
      </w:r>
      <w:r w:rsidRPr="00A33C34">
        <w:rPr>
          <w:rFonts w:ascii="GHEA Grapalat" w:hAnsi="GHEA Grapalat" w:cs="Sylfaen"/>
          <w:sz w:val="20"/>
          <w:szCs w:val="20"/>
        </w:rPr>
        <w:t xml:space="preserve">договор факторинга под кодом </w:t>
      </w:r>
      <w:r w:rsidRPr="00A33C34">
        <w:rPr>
          <w:rFonts w:ascii="GHEA Grapalat" w:hAnsi="GHEA Grapalat"/>
          <w:lang w:val="es-ES"/>
        </w:rPr>
        <w:t>«</w:t>
      </w:r>
      <w:r w:rsidRPr="00A33C34">
        <w:rPr>
          <w:rFonts w:ascii="GHEA Grapalat" w:hAnsi="GHEA Grapalat"/>
          <w:sz w:val="20"/>
          <w:szCs w:val="20"/>
          <w:lang w:val="es-ES"/>
        </w:rPr>
        <w:t>---</w:t>
      </w:r>
      <w:r w:rsidRPr="00A33C34">
        <w:rPr>
          <w:rFonts w:ascii="GHEA Grapalat" w:hAnsi="GHEA Grapalat" w:cs="Sylfaen"/>
          <w:sz w:val="20"/>
          <w:szCs w:val="20"/>
          <w:lang w:val="es-ES"/>
        </w:rPr>
        <w:t>------------------</w:t>
      </w:r>
      <w:r w:rsidRPr="00A33C34">
        <w:rPr>
          <w:rFonts w:ascii="GHEA Grapalat" w:hAnsi="GHEA Grapalat"/>
          <w:lang w:val="es-ES"/>
        </w:rPr>
        <w:t>»</w:t>
      </w:r>
      <w:r w:rsidRPr="00A33C34">
        <w:rPr>
          <w:rFonts w:ascii="GHEA Grapalat" w:hAnsi="GHEA Grapalat"/>
        </w:rPr>
        <w:t>.</w:t>
      </w:r>
      <w:r w:rsidRPr="00A33C34">
        <w:rPr>
          <w:rFonts w:ascii="GHEA Grapalat" w:hAnsi="GHEA Grapalat" w:cs="Sylfaen"/>
          <w:sz w:val="20"/>
          <w:szCs w:val="20"/>
          <w:lang w:val="es-ES"/>
        </w:rPr>
        <w:t xml:space="preserve"> </w:t>
      </w:r>
    </w:p>
    <w:p w14:paraId="72CB7665" w14:textId="77777777" w:rsidR="004E1FC9" w:rsidRPr="00A33C34" w:rsidRDefault="004E1FC9" w:rsidP="004E1FC9">
      <w:pPr>
        <w:rPr>
          <w:rFonts w:ascii="GHEA Grapalat" w:hAnsi="GHEA Grapalat" w:cs="Sylfaen"/>
          <w:sz w:val="20"/>
          <w:szCs w:val="20"/>
          <w:lang w:val="es-ES"/>
        </w:rPr>
      </w:pPr>
    </w:p>
    <w:p w14:paraId="0289F668" w14:textId="77777777" w:rsidR="004E1FC9" w:rsidRPr="00A33C34" w:rsidRDefault="004E1FC9" w:rsidP="004E1FC9">
      <w:pPr>
        <w:pStyle w:val="aff"/>
        <w:numPr>
          <w:ilvl w:val="0"/>
          <w:numId w:val="43"/>
        </w:numPr>
        <w:contextualSpacing/>
        <w:jc w:val="both"/>
        <w:rPr>
          <w:rFonts w:ascii="GHEA Grapalat" w:hAnsi="GHEA Grapalat" w:cs="Sylfaen"/>
          <w:sz w:val="20"/>
          <w:szCs w:val="20"/>
        </w:rPr>
      </w:pPr>
      <w:r w:rsidRPr="00A33C34">
        <w:rPr>
          <w:rFonts w:ascii="GHEA Grapalat" w:hAnsi="GHEA Grapalat" w:cs="Sylfaen"/>
          <w:sz w:val="20"/>
          <w:szCs w:val="20"/>
        </w:rPr>
        <w:t>Согласен с условиями изложенными в пункте 7.12.</w:t>
      </w:r>
    </w:p>
    <w:p w14:paraId="01BEB50C" w14:textId="77777777" w:rsidR="004E1FC9" w:rsidRPr="00A33C34" w:rsidRDefault="004E1FC9" w:rsidP="004E1FC9">
      <w:pPr>
        <w:jc w:val="center"/>
        <w:rPr>
          <w:rFonts w:ascii="GHEA Grapalat" w:hAnsi="GHEA Grapalat" w:cs="GHEA Grapalat"/>
          <w:lang w:val="es-ES"/>
        </w:rPr>
      </w:pPr>
    </w:p>
    <w:p w14:paraId="0C3448DC" w14:textId="77777777" w:rsidR="004E1FC9" w:rsidRPr="00A33C34" w:rsidRDefault="004E1FC9" w:rsidP="004E1FC9">
      <w:pPr>
        <w:ind w:firstLine="709"/>
        <w:rPr>
          <w:lang w:val="es-ES"/>
        </w:rPr>
      </w:pPr>
    </w:p>
    <w:p w14:paraId="4CDBCC93" w14:textId="77777777" w:rsidR="004E1FC9" w:rsidRPr="00A33C34" w:rsidRDefault="004E1FC9" w:rsidP="004E1FC9">
      <w:pPr>
        <w:ind w:firstLine="709"/>
        <w:rPr>
          <w:lang w:val="es-ES"/>
        </w:rPr>
      </w:pPr>
    </w:p>
    <w:p w14:paraId="2743FF83" w14:textId="77777777" w:rsidR="004E1FC9" w:rsidRPr="00A33C34" w:rsidRDefault="004E1FC9" w:rsidP="004E1FC9">
      <w:pPr>
        <w:ind w:firstLine="709"/>
        <w:rPr>
          <w:lang w:val="es-ES"/>
        </w:rPr>
      </w:pPr>
    </w:p>
    <w:p w14:paraId="76ADF943" w14:textId="77777777" w:rsidR="004E1FC9" w:rsidRPr="00A33C34" w:rsidRDefault="004E1FC9" w:rsidP="004E1FC9">
      <w:pPr>
        <w:ind w:left="720" w:firstLine="720"/>
        <w:rPr>
          <w:rFonts w:ascii="GHEA Grapalat" w:hAnsi="GHEA Grapalat"/>
          <w:sz w:val="20"/>
          <w:lang w:val="hy-AM"/>
        </w:rPr>
      </w:pPr>
      <w:r w:rsidRPr="00A33C34">
        <w:rPr>
          <w:rFonts w:ascii="GHEA Grapalat" w:hAnsi="GHEA Grapalat"/>
          <w:sz w:val="20"/>
          <w:lang w:val="hy-AM"/>
        </w:rPr>
        <w:t xml:space="preserve">_______________________________________ </w:t>
      </w:r>
      <w:r w:rsidRPr="00A33C34">
        <w:rPr>
          <w:rFonts w:ascii="GHEA Grapalat" w:hAnsi="GHEA Grapalat"/>
          <w:sz w:val="20"/>
          <w:lang w:val="hy-AM"/>
        </w:rPr>
        <w:tab/>
        <w:t xml:space="preserve">                </w:t>
      </w:r>
      <w:r w:rsidRPr="00A33C34">
        <w:rPr>
          <w:rFonts w:ascii="GHEA Grapalat" w:hAnsi="GHEA Grapalat"/>
          <w:sz w:val="20"/>
          <w:lang w:val="es-ES"/>
        </w:rPr>
        <w:t xml:space="preserve">       </w:t>
      </w:r>
      <w:r w:rsidRPr="00A33C34">
        <w:rPr>
          <w:rFonts w:ascii="GHEA Grapalat" w:hAnsi="GHEA Grapalat"/>
          <w:sz w:val="20"/>
          <w:lang w:val="hy-AM"/>
        </w:rPr>
        <w:t xml:space="preserve">_____________ </w:t>
      </w:r>
    </w:p>
    <w:p w14:paraId="0B4073C8" w14:textId="77777777" w:rsidR="004E1FC9" w:rsidRPr="00A33C34" w:rsidRDefault="004E1FC9" w:rsidP="004E1FC9">
      <w:pPr>
        <w:rPr>
          <w:rFonts w:ascii="GHEA Grapalat" w:hAnsi="GHEA Grapalat"/>
          <w:sz w:val="20"/>
          <w:vertAlign w:val="superscript"/>
          <w:lang w:val="hy-AM"/>
        </w:rPr>
      </w:pPr>
      <w:r w:rsidRPr="00A33C34">
        <w:rPr>
          <w:rFonts w:ascii="GHEA Grapalat" w:hAnsi="GHEA Grapalat"/>
          <w:sz w:val="20"/>
          <w:vertAlign w:val="superscript"/>
        </w:rPr>
        <w:t xml:space="preserve">                                                </w:t>
      </w:r>
      <w:r w:rsidRPr="00A33C34">
        <w:rPr>
          <w:rFonts w:ascii="GHEA Grapalat" w:hAnsi="GHEA Grapalat"/>
          <w:sz w:val="20"/>
          <w:vertAlign w:val="superscript"/>
          <w:lang w:val="hy-AM"/>
        </w:rPr>
        <w:t>название финансового агента (должность руководителя, имя, фамилия)</w:t>
      </w:r>
      <w:r w:rsidRPr="00A33C34">
        <w:rPr>
          <w:rFonts w:ascii="GHEA Grapalat" w:hAnsi="GHEA Grapalat"/>
          <w:sz w:val="20"/>
          <w:vertAlign w:val="superscript"/>
        </w:rPr>
        <w:t xml:space="preserve">                                                         подпись</w:t>
      </w:r>
      <w:r w:rsidRPr="00A33C34">
        <w:rPr>
          <w:rFonts w:ascii="GHEA Grapalat" w:hAnsi="GHEA Grapalat"/>
          <w:sz w:val="20"/>
          <w:vertAlign w:val="superscript"/>
          <w:lang w:val="hy-AM"/>
        </w:rPr>
        <w:t xml:space="preserve">                                                                                                                                                                                                                       </w:t>
      </w:r>
    </w:p>
    <w:p w14:paraId="42A67D9F" w14:textId="77777777" w:rsidR="004E1FC9" w:rsidRPr="00A33C34" w:rsidRDefault="004E1FC9" w:rsidP="004E1FC9">
      <w:pPr>
        <w:jc w:val="right"/>
        <w:rPr>
          <w:rFonts w:ascii="GHEA Grapalat" w:hAnsi="GHEA Grapalat"/>
          <w:sz w:val="20"/>
          <w:lang w:val="hy-AM"/>
        </w:rPr>
      </w:pPr>
      <w:r w:rsidRPr="00A33C34">
        <w:rPr>
          <w:rFonts w:ascii="GHEA Grapalat" w:hAnsi="GHEA Grapalat"/>
          <w:sz w:val="20"/>
          <w:lang w:val="hy-AM"/>
        </w:rPr>
        <w:t xml:space="preserve">    </w:t>
      </w:r>
    </w:p>
    <w:p w14:paraId="082E1EEC" w14:textId="77777777" w:rsidR="004E1FC9" w:rsidRPr="00A33C34" w:rsidRDefault="004E1FC9" w:rsidP="004E1FC9">
      <w:pPr>
        <w:jc w:val="center"/>
        <w:rPr>
          <w:rFonts w:ascii="GHEA Grapalat" w:hAnsi="GHEA Grapalat" w:cs="Sylfaen"/>
          <w:sz w:val="16"/>
          <w:szCs w:val="16"/>
          <w:lang w:val="es-ES"/>
        </w:rPr>
      </w:pPr>
      <w:r w:rsidRPr="00A33C34">
        <w:rPr>
          <w:rFonts w:ascii="GHEA Grapalat" w:hAnsi="GHEA Grapalat"/>
          <w:sz w:val="16"/>
          <w:szCs w:val="16"/>
        </w:rPr>
        <w:t xml:space="preserve">                                                                                                      М. П.</w:t>
      </w:r>
      <w:r w:rsidRPr="00A33C34">
        <w:rPr>
          <w:rFonts w:ascii="GHEA Grapalat" w:hAnsi="GHEA Grapalat" w:cs="Sylfaen"/>
          <w:sz w:val="16"/>
          <w:szCs w:val="16"/>
          <w:lang w:val="es-ES"/>
        </w:rPr>
        <w:t xml:space="preserve"> (</w:t>
      </w:r>
      <w:r w:rsidRPr="00A33C34">
        <w:rPr>
          <w:rFonts w:ascii="GHEA Grapalat" w:hAnsi="GHEA Grapalat" w:cs="Sylfaen"/>
          <w:sz w:val="16"/>
          <w:szCs w:val="16"/>
        </w:rPr>
        <w:t>при наличии</w:t>
      </w:r>
      <w:r w:rsidRPr="00A33C34">
        <w:rPr>
          <w:rFonts w:ascii="GHEA Grapalat" w:hAnsi="GHEA Grapalat" w:cs="Sylfaen"/>
          <w:sz w:val="16"/>
          <w:szCs w:val="16"/>
          <w:lang w:val="es-ES"/>
        </w:rPr>
        <w:t>)</w:t>
      </w:r>
    </w:p>
    <w:p w14:paraId="6C64F542" w14:textId="77777777" w:rsidR="004E1FC9" w:rsidRPr="00A33C34" w:rsidRDefault="004E1FC9" w:rsidP="004E1FC9">
      <w:pPr>
        <w:jc w:val="center"/>
        <w:rPr>
          <w:rFonts w:ascii="GHEA Grapalat" w:hAnsi="GHEA Grapalat" w:cs="Sylfaen"/>
          <w:sz w:val="16"/>
          <w:szCs w:val="16"/>
          <w:lang w:val="es-ES"/>
        </w:rPr>
      </w:pPr>
      <w:r w:rsidRPr="00A33C34">
        <w:rPr>
          <w:rFonts w:ascii="GHEA Grapalat" w:hAnsi="GHEA Grapalat" w:cs="Sylfaen"/>
          <w:sz w:val="16"/>
          <w:szCs w:val="16"/>
          <w:lang w:val="es-ES"/>
        </w:rPr>
        <w:t xml:space="preserve">                                               </w:t>
      </w:r>
    </w:p>
    <w:p w14:paraId="7821E7A6" w14:textId="77777777" w:rsidR="004E1FC9" w:rsidRPr="00A33C34" w:rsidRDefault="004E1FC9" w:rsidP="004E1FC9">
      <w:pPr>
        <w:jc w:val="center"/>
        <w:rPr>
          <w:rFonts w:ascii="GHEA Grapalat" w:hAnsi="GHEA Grapalat" w:cs="Sylfaen"/>
          <w:sz w:val="16"/>
          <w:szCs w:val="16"/>
          <w:lang w:val="es-ES"/>
        </w:rPr>
      </w:pPr>
    </w:p>
    <w:p w14:paraId="47C0C31D" w14:textId="77777777" w:rsidR="004E1FC9" w:rsidRPr="00A33C34" w:rsidRDefault="004E1FC9" w:rsidP="004E1FC9">
      <w:pPr>
        <w:widowControl w:val="0"/>
        <w:spacing w:after="160"/>
        <w:ind w:left="-142" w:firstLine="142"/>
        <w:jc w:val="center"/>
        <w:rPr>
          <w:rFonts w:ascii="GHEA Grapalat" w:hAnsi="GHEA Grapalat"/>
          <w:i/>
          <w:lang w:val="en-US"/>
        </w:rPr>
      </w:pPr>
      <w:r w:rsidRPr="00A33C34">
        <w:rPr>
          <w:rFonts w:ascii="GHEA Grapalat" w:hAnsi="GHEA Grapalat" w:cs="Sylfaen"/>
          <w:sz w:val="20"/>
          <w:szCs w:val="20"/>
          <w:lang w:val="es-ES"/>
        </w:rPr>
        <w:t xml:space="preserve">«--»         20  </w:t>
      </w:r>
      <w:r w:rsidRPr="00A33C34">
        <w:rPr>
          <w:rFonts w:ascii="GHEA Grapalat" w:hAnsi="GHEA Grapalat" w:cs="Sylfaen"/>
          <w:sz w:val="20"/>
          <w:szCs w:val="20"/>
        </w:rPr>
        <w:t>г.</w:t>
      </w:r>
      <w:r w:rsidRPr="00A33C34">
        <w:rPr>
          <w:rFonts w:ascii="GHEA Grapalat" w:hAnsi="GHEA Grapalat"/>
          <w:sz w:val="20"/>
          <w:lang w:val="hy-AM"/>
        </w:rPr>
        <w:tab/>
      </w:r>
    </w:p>
    <w:p w14:paraId="490A1A75" w14:textId="77777777" w:rsidR="004E1FC9" w:rsidRPr="003B2F27" w:rsidRDefault="004E1FC9" w:rsidP="004E1FC9">
      <w:pPr>
        <w:widowControl w:val="0"/>
        <w:spacing w:after="160"/>
        <w:ind w:left="-142" w:firstLine="142"/>
        <w:jc w:val="center"/>
        <w:rPr>
          <w:rFonts w:ascii="GHEA Grapalat" w:hAnsi="GHEA Grapalat"/>
          <w:i/>
          <w:lang w:val="en-US"/>
        </w:rPr>
      </w:pPr>
    </w:p>
    <w:p w14:paraId="23A5DC10" w14:textId="77777777" w:rsidR="004E1FC9" w:rsidRDefault="004E1FC9" w:rsidP="004E1FC9">
      <w:pPr>
        <w:widowControl w:val="0"/>
        <w:spacing w:after="160"/>
        <w:ind w:left="-142" w:firstLine="142"/>
        <w:jc w:val="center"/>
        <w:rPr>
          <w:rFonts w:ascii="GHEA Grapalat" w:hAnsi="GHEA Grapalat"/>
          <w:i/>
          <w:lang w:val="en-US"/>
        </w:rPr>
      </w:pPr>
    </w:p>
    <w:p w14:paraId="2CF81852" w14:textId="77777777" w:rsidR="004E1FC9" w:rsidRPr="003B2F27" w:rsidRDefault="004E1FC9" w:rsidP="004E1FC9">
      <w:pPr>
        <w:widowControl w:val="0"/>
        <w:spacing w:after="160"/>
        <w:ind w:left="-142" w:firstLine="142"/>
        <w:jc w:val="center"/>
        <w:rPr>
          <w:rFonts w:ascii="GHEA Grapalat" w:hAnsi="GHEA Grapalat"/>
          <w:i/>
          <w:lang w:val="en-US"/>
        </w:rPr>
      </w:pPr>
    </w:p>
    <w:p w14:paraId="512B38CC" w14:textId="77777777" w:rsidR="004E1FC9" w:rsidRPr="003B2F27" w:rsidRDefault="004E1FC9" w:rsidP="00B46D58">
      <w:pPr>
        <w:widowControl w:val="0"/>
        <w:spacing w:after="160"/>
        <w:ind w:left="-142" w:firstLine="142"/>
        <w:jc w:val="center"/>
        <w:rPr>
          <w:rFonts w:ascii="GHEA Grapalat" w:hAnsi="GHEA Grapalat"/>
          <w:i/>
          <w:lang w:val="en-US"/>
        </w:rPr>
      </w:pPr>
    </w:p>
    <w:sectPr w:rsidR="004E1FC9" w:rsidRPr="003B2F2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FE7DA8" w14:textId="77777777" w:rsidR="006B1387" w:rsidRDefault="006B1387">
      <w:r>
        <w:separator/>
      </w:r>
    </w:p>
  </w:endnote>
  <w:endnote w:type="continuationSeparator" w:id="0">
    <w:p w14:paraId="728EAB9D" w14:textId="77777777" w:rsidR="006B1387" w:rsidRDefault="006B13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CC"/>
    <w:family w:val="swiss"/>
    <w:pitch w:val="variable"/>
    <w:sig w:usb0="000002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81950196"/>
      <w:docPartObj>
        <w:docPartGallery w:val="Page Numbers (Bottom of Page)"/>
        <w:docPartUnique/>
      </w:docPartObj>
    </w:sdtPr>
    <w:sdtEndPr>
      <w:rPr>
        <w:rFonts w:ascii="GHEA Grapalat" w:hAnsi="GHEA Grapalat"/>
        <w:sz w:val="24"/>
        <w:szCs w:val="24"/>
      </w:rPr>
    </w:sdtEndPr>
    <w:sdtContent>
      <w:p w14:paraId="45736ED3" w14:textId="77777777" w:rsidR="00F32DDC" w:rsidRPr="00305BEC" w:rsidRDefault="00F32DDC">
        <w:pPr>
          <w:pStyle w:val="a5"/>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B1263E">
          <w:rPr>
            <w:rFonts w:ascii="GHEA Grapalat" w:hAnsi="GHEA Grapalat"/>
            <w:noProof/>
            <w:sz w:val="24"/>
            <w:szCs w:val="24"/>
          </w:rPr>
          <w:t>14</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BDCE7A" w14:textId="77777777" w:rsidR="006B1387" w:rsidRDefault="006B1387">
      <w:r>
        <w:separator/>
      </w:r>
    </w:p>
  </w:footnote>
  <w:footnote w:type="continuationSeparator" w:id="0">
    <w:p w14:paraId="2862795C" w14:textId="77777777" w:rsidR="006B1387" w:rsidRDefault="006B1387">
      <w:r>
        <w:continuationSeparator/>
      </w:r>
    </w:p>
  </w:footnote>
  <w:footnote w:id="1">
    <w:p w14:paraId="094E1887" w14:textId="77777777" w:rsidR="00F32DDC" w:rsidRPr="00617E69" w:rsidRDefault="00F32DDC"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r w:rsidRPr="00617E69">
        <w:rPr>
          <w:rFonts w:ascii="GHEA Grapalat" w:hAnsi="GHEA Grapalat"/>
          <w:i/>
        </w:rPr>
        <w:t>:</w:t>
      </w:r>
    </w:p>
    <w:p w14:paraId="140FB090" w14:textId="77777777" w:rsidR="00F32DDC" w:rsidRPr="00CD6B60" w:rsidRDefault="00F32DDC" w:rsidP="00FC69A8">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w:t>
      </w:r>
      <w:r>
        <w:rPr>
          <w:rFonts w:ascii="GHEA Grapalat" w:hAnsi="GHEA Grapalat"/>
          <w:i/>
          <w:sz w:val="20"/>
          <w:szCs w:val="20"/>
        </w:rPr>
        <w:t xml:space="preserve"> </w:t>
      </w:r>
      <w:r w:rsidRPr="00CD6B60">
        <w:rPr>
          <w:rFonts w:ascii="GHEA Grapalat" w:hAnsi="GHEA Grapalat"/>
          <w:i/>
          <w:sz w:val="20"/>
          <w:szCs w:val="20"/>
        </w:rPr>
        <w:t>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38F53CA9" w14:textId="77777777" w:rsidR="00F32DDC" w:rsidRPr="001115E9" w:rsidRDefault="00F32DDC" w:rsidP="00BD2C67">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3324E9A6" w14:textId="77777777" w:rsidR="00F32DDC" w:rsidRPr="00CD6B60" w:rsidRDefault="00F32DDC" w:rsidP="00BD2C67">
      <w:pPr>
        <w:widowControl w:val="0"/>
        <w:tabs>
          <w:tab w:val="left" w:pos="1134"/>
        </w:tabs>
        <w:spacing w:after="160"/>
        <w:ind w:firstLine="142"/>
        <w:contextualSpacing/>
        <w:jc w:val="both"/>
        <w:rPr>
          <w:rFonts w:ascii="GHEA Grapalat" w:hAnsi="GHEA Grapalat"/>
          <w:i/>
        </w:rPr>
      </w:pPr>
      <w:r w:rsidRPr="00CD6B60">
        <w:rPr>
          <w:rFonts w:ascii="GHEA Grapalat" w:hAnsi="GHEA Grapalat"/>
          <w:i/>
        </w:rPr>
        <w:t xml:space="preserve"> </w:t>
      </w:r>
      <w:r w:rsidRPr="00BD2C67">
        <w:rPr>
          <w:rFonts w:ascii="GHEA Grapalat" w:hAnsi="GHEA Grapalat"/>
          <w:i/>
          <w:sz w:val="20"/>
          <w:szCs w:val="20"/>
        </w:rPr>
        <w:t>-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w:t>
      </w:r>
      <w:r w:rsidRPr="00CD6B60">
        <w:rPr>
          <w:rFonts w:ascii="GHEA Grapalat" w:hAnsi="GHEA Grapalat"/>
          <w:i/>
        </w:rPr>
        <w:t xml:space="preserve"> </w:t>
      </w:r>
    </w:p>
  </w:footnote>
  <w:footnote w:id="2">
    <w:p w14:paraId="449BEFEE" w14:textId="77777777" w:rsidR="00F32DDC" w:rsidRPr="00D3436F" w:rsidRDefault="00F32DDC" w:rsidP="00AF1F59">
      <w:pPr>
        <w:pStyle w:val="af2"/>
        <w:jc w:val="both"/>
        <w:rPr>
          <w:rFonts w:ascii="GHEA Grapalat" w:hAnsi="GHEA Grapalat"/>
          <w:i/>
        </w:rPr>
      </w:pPr>
      <w:r>
        <w:rPr>
          <w:rStyle w:val="af6"/>
        </w:rPr>
        <w:t>7</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2D506503" w14:textId="77777777" w:rsidR="00F32DDC" w:rsidRPr="000811C1" w:rsidRDefault="00F32DDC">
      <w:pPr>
        <w:pStyle w:val="af2"/>
        <w:rPr>
          <w:rFonts w:asciiTheme="minorHAnsi" w:hAnsiTheme="minorHAnsi"/>
        </w:rPr>
      </w:pPr>
    </w:p>
  </w:footnote>
  <w:footnote w:id="3">
    <w:p w14:paraId="473FE61D" w14:textId="77777777" w:rsidR="00F32DDC" w:rsidRPr="00FE2AA4" w:rsidRDefault="00F32DDC">
      <w:pPr>
        <w:pStyle w:val="af2"/>
        <w:rPr>
          <w:rFonts w:asciiTheme="minorHAnsi" w:hAnsiTheme="minorHAnsi"/>
          <w:i/>
        </w:rPr>
      </w:pPr>
      <w:r>
        <w:rPr>
          <w:rStyle w:val="af6"/>
        </w:rPr>
        <w:t>9</w:t>
      </w:r>
      <w:r w:rsidRPr="00FE2AA4">
        <w:rPr>
          <w:i/>
        </w:rPr>
        <w:t xml:space="preserve"> </w:t>
      </w:r>
      <w:r w:rsidRPr="00FE2AA4">
        <w:rPr>
          <w:rFonts w:asciiTheme="minorHAnsi" w:hAnsiTheme="minorHAnsi"/>
          <w:i/>
        </w:rPr>
        <w:t>Устанавливается заказчиком.</w:t>
      </w:r>
    </w:p>
  </w:footnote>
  <w:footnote w:id="4">
    <w:p w14:paraId="796BBD86" w14:textId="77777777" w:rsidR="00F32DDC" w:rsidRPr="008842CE" w:rsidRDefault="00F32DDC" w:rsidP="0093610F">
      <w:pPr>
        <w:pStyle w:val="af2"/>
        <w:widowControl w:val="0"/>
        <w:jc w:val="both"/>
        <w:rPr>
          <w:rFonts w:ascii="GHEA Grapalat" w:hAnsi="GHEA Grapalat"/>
          <w:lang w:val="af-ZA"/>
        </w:rPr>
      </w:pPr>
      <w:r>
        <w:rPr>
          <w:rStyle w:val="af6"/>
        </w:rPr>
        <w:t>10</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3552B976" w14:textId="77777777" w:rsidR="00F32DDC" w:rsidRPr="000811C1" w:rsidRDefault="00F32DDC">
      <w:pPr>
        <w:pStyle w:val="af2"/>
        <w:rPr>
          <w:lang w:val="af-ZA"/>
        </w:rPr>
      </w:pPr>
    </w:p>
  </w:footnote>
  <w:footnote w:id="5">
    <w:p w14:paraId="40752B9F" w14:textId="77777777" w:rsidR="00F32DDC" w:rsidRPr="00511966" w:rsidRDefault="00F32DDC" w:rsidP="00C67FAB">
      <w:pPr>
        <w:pStyle w:val="af2"/>
        <w:jc w:val="both"/>
        <w:rPr>
          <w:rFonts w:ascii="GHEA Grapalat" w:hAnsi="GHEA Grapalat"/>
          <w:i/>
        </w:rPr>
      </w:pPr>
      <w:r>
        <w:rPr>
          <w:rStyle w:val="af6"/>
        </w:rPr>
        <w:t>12</w:t>
      </w:r>
      <w:r>
        <w:t xml:space="preserve"> </w:t>
      </w:r>
      <w:r>
        <w:rPr>
          <w:rFonts w:asciiTheme="minorHAnsi" w:hAnsiTheme="minorHAnsi"/>
        </w:rPr>
        <w:tab/>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 xml:space="preserve">не превышает </w:t>
      </w:r>
      <w:r>
        <w:rPr>
          <w:rFonts w:ascii="GHEA Grapalat" w:hAnsi="GHEA Grapalat"/>
          <w:i/>
        </w:rPr>
        <w:t>25</w:t>
      </w:r>
      <w:r w:rsidRPr="00C67FAB">
        <w:rPr>
          <w:rFonts w:ascii="GHEA Grapalat" w:hAnsi="GHEA Grapalat"/>
          <w:i/>
        </w:rPr>
        <w:t xml:space="preserve"> млн. драмов РА </w:t>
      </w:r>
      <w:r>
        <w:rPr>
          <w:rFonts w:ascii="GHEA Grapalat" w:hAnsi="GHEA Grapalat"/>
          <w:i/>
        </w:rPr>
        <w:t xml:space="preserve">и предметом закупки не являются услуги по экспертизе проектной документации, необходимой для выполнения строительных программ, </w:t>
      </w:r>
      <w:r w:rsidRPr="00C67FAB">
        <w:rPr>
          <w:rFonts w:ascii="GHEA Grapalat" w:hAnsi="GHEA Grapalat"/>
          <w:i/>
        </w:rPr>
        <w:t>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r w:rsidRPr="001933DA">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6">
    <w:p w14:paraId="6A175417" w14:textId="77777777" w:rsidR="00F32DDC" w:rsidRPr="00B15560" w:rsidRDefault="00F32DDC" w:rsidP="000811C1">
      <w:pPr>
        <w:pStyle w:val="a3"/>
        <w:widowControl w:val="0"/>
        <w:spacing w:after="160" w:line="240" w:lineRule="auto"/>
        <w:ind w:firstLine="0"/>
        <w:jc w:val="left"/>
        <w:rPr>
          <w:rFonts w:ascii="GHEA Grapalat" w:hAnsi="GHEA Grapalat"/>
          <w:u w:val="single"/>
        </w:rPr>
      </w:pPr>
      <w:r>
        <w:rPr>
          <w:rStyle w:val="af6"/>
          <w:rFonts w:ascii="Times Armenian" w:hAnsi="Times Armenian"/>
          <w:i w:val="0"/>
        </w:rPr>
        <w:t>13</w:t>
      </w:r>
      <w:r w:rsidRPr="008E4439">
        <w:t xml:space="preserve"> </w:t>
      </w:r>
      <w:r w:rsidRPr="008E4439">
        <w:rPr>
          <w:rFonts w:ascii="GHEA Grapalat" w:hAnsi="GHEA Grapalat"/>
        </w:rPr>
        <w:t>Настоящий пункт редактируется согласно соответствующему заказчику</w:t>
      </w:r>
      <w:r w:rsidRPr="00B15560">
        <w:rPr>
          <w:rFonts w:ascii="GHEA Grapalat" w:hAnsi="GHEA Grapalat"/>
        </w:rPr>
        <w:t>.</w:t>
      </w:r>
    </w:p>
    <w:p w14:paraId="1C01F4B0" w14:textId="77777777" w:rsidR="00F32DDC" w:rsidRPr="000811C1" w:rsidRDefault="00F32DDC" w:rsidP="0027573B">
      <w:pPr>
        <w:pStyle w:val="af2"/>
        <w:rPr>
          <w:rFonts w:ascii="Sylfaen" w:hAnsi="Sylfaen"/>
          <w:sz w:val="18"/>
          <w:szCs w:val="18"/>
        </w:rPr>
      </w:pPr>
    </w:p>
  </w:footnote>
  <w:footnote w:id="7">
    <w:p w14:paraId="1214C0DB" w14:textId="77777777" w:rsidR="00F32DDC" w:rsidRPr="00A31673" w:rsidRDefault="00F32DDC">
      <w:pPr>
        <w:pStyle w:val="af2"/>
      </w:pPr>
      <w:r>
        <w:rPr>
          <w:rStyle w:val="af6"/>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8">
    <w:p w14:paraId="23CD1A39" w14:textId="77777777" w:rsidR="00F32DDC" w:rsidRDefault="00F32DDC" w:rsidP="006B3E56">
      <w:pPr>
        <w:jc w:val="both"/>
      </w:pPr>
    </w:p>
    <w:p w14:paraId="0E73B2BC" w14:textId="77777777" w:rsidR="00F32DDC" w:rsidRPr="00503980" w:rsidRDefault="00F32DDC" w:rsidP="007906A2">
      <w:pPr>
        <w:jc w:val="both"/>
        <w:rPr>
          <w:rFonts w:ascii="GHEA Grapalat" w:hAnsi="GHEA Grapalat"/>
          <w:i/>
          <w:sz w:val="20"/>
          <w:szCs w:val="20"/>
        </w:rPr>
      </w:pPr>
      <w:r w:rsidRPr="00503980">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14:paraId="079C885A" w14:textId="77777777" w:rsidR="00F32DDC" w:rsidRPr="00503980" w:rsidRDefault="00F32DDC" w:rsidP="007906A2">
      <w:pPr>
        <w:jc w:val="both"/>
        <w:rPr>
          <w:rFonts w:ascii="GHEA Grapalat" w:hAnsi="GHEA Grapalat"/>
          <w:i/>
          <w:sz w:val="20"/>
          <w:szCs w:val="20"/>
        </w:rPr>
      </w:pPr>
      <w:r w:rsidRPr="00503980">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1</w:t>
      </w:r>
      <w:r w:rsidRPr="00503980">
        <w:rPr>
          <w:rFonts w:ascii="GHEA Grapalat" w:hAnsi="GHEA Grapalat"/>
          <w:i/>
          <w:sz w:val="20"/>
          <w:szCs w:val="20"/>
        </w:rPr>
        <w:t>";</w:t>
      </w:r>
    </w:p>
    <w:p w14:paraId="1B27A510" w14:textId="77777777" w:rsidR="00F32DDC" w:rsidRPr="00503980" w:rsidRDefault="00F32DDC" w:rsidP="007906A2">
      <w:pPr>
        <w:jc w:val="both"/>
        <w:rPr>
          <w:rFonts w:ascii="GHEA Grapalat" w:hAnsi="GHEA Grapalat"/>
          <w:i/>
          <w:sz w:val="20"/>
          <w:szCs w:val="20"/>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5AF40B69" w14:textId="77777777" w:rsidR="00F32DDC" w:rsidRDefault="00F32DDC" w:rsidP="006B3E56">
      <w:pPr>
        <w:pStyle w:val="af2"/>
        <w:rPr>
          <w:rFonts w:asciiTheme="minorHAnsi" w:hAnsiTheme="minorHAnsi"/>
          <w:lang w:val="af-ZA"/>
        </w:rPr>
      </w:pPr>
    </w:p>
  </w:footnote>
  <w:footnote w:id="9">
    <w:p w14:paraId="5F66A89D" w14:textId="77777777" w:rsidR="00F32DDC" w:rsidRPr="00DC619D" w:rsidRDefault="00F32DDC"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10">
    <w:p w14:paraId="005F7757" w14:textId="77777777" w:rsidR="00F32DDC" w:rsidRPr="00D3436F" w:rsidRDefault="00F32DDC"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14:paraId="6971F216" w14:textId="77777777" w:rsidR="00F32DDC" w:rsidRPr="00D3436F" w:rsidRDefault="00F32DDC">
      <w:pPr>
        <w:pStyle w:val="af2"/>
        <w:rPr>
          <w:lang w:val="es-ES"/>
        </w:rPr>
      </w:pPr>
    </w:p>
  </w:footnote>
  <w:footnote w:id="11">
    <w:p w14:paraId="3293CCCA" w14:textId="77777777" w:rsidR="00F32DDC" w:rsidRPr="008842CE" w:rsidRDefault="00F32DDC" w:rsidP="00673870">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6B242664" w14:textId="77777777" w:rsidR="00F32DDC" w:rsidRPr="008842CE" w:rsidRDefault="00F32DDC" w:rsidP="00673870">
      <w:pPr>
        <w:pStyle w:val="af2"/>
        <w:jc w:val="both"/>
        <w:rPr>
          <w:rFonts w:ascii="GHEA Grapalat" w:hAnsi="GHEA Grapalat"/>
        </w:rPr>
      </w:pPr>
    </w:p>
  </w:footnote>
  <w:footnote w:id="12">
    <w:p w14:paraId="64E1AF54" w14:textId="77777777" w:rsidR="00F32DDC" w:rsidRPr="008842CE" w:rsidRDefault="00F32DDC" w:rsidP="003D2FE2">
      <w:pPr>
        <w:pStyle w:val="af2"/>
        <w:jc w:val="both"/>
      </w:pPr>
    </w:p>
  </w:footnote>
  <w:footnote w:id="13">
    <w:p w14:paraId="2342D359" w14:textId="77777777" w:rsidR="00F32DDC" w:rsidRPr="008842CE" w:rsidRDefault="00F32DDC" w:rsidP="000A214C">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55B2B6A7" w14:textId="77777777" w:rsidR="00F32DDC" w:rsidRPr="008842CE" w:rsidRDefault="00F32DDC" w:rsidP="000A214C">
      <w:pPr>
        <w:pStyle w:val="af2"/>
        <w:jc w:val="both"/>
        <w:rPr>
          <w:rFonts w:ascii="GHEA Grapalat" w:hAnsi="GHEA Grapalat"/>
        </w:rPr>
      </w:pPr>
    </w:p>
  </w:footnote>
  <w:footnote w:id="14">
    <w:p w14:paraId="4415FCC9" w14:textId="77777777" w:rsidR="00F32DDC" w:rsidRPr="008842CE" w:rsidRDefault="00F32DDC" w:rsidP="000A214C">
      <w:pPr>
        <w:pStyle w:val="af2"/>
        <w:jc w:val="both"/>
      </w:pPr>
    </w:p>
  </w:footnote>
  <w:footnote w:id="15">
    <w:p w14:paraId="0CA9D776" w14:textId="77777777" w:rsidR="0054789A" w:rsidRDefault="00F32DDC" w:rsidP="003B2F27">
      <w:pPr>
        <w:pStyle w:val="af2"/>
        <w:jc w:val="both"/>
        <w:rPr>
          <w:rFonts w:ascii="Times New Roman" w:hAnsi="Times New Roman"/>
          <w:i/>
          <w:color w:val="FF0000"/>
          <w:vertAlign w:val="superscript"/>
        </w:rPr>
      </w:pPr>
      <w:r w:rsidRPr="00C95D0C">
        <w:rPr>
          <w:rStyle w:val="af6"/>
          <w:szCs w:val="24"/>
        </w:rPr>
        <w:t>*</w:t>
      </w:r>
      <w:r w:rsidRPr="00C95D0C">
        <w:rPr>
          <w:szCs w:val="24"/>
        </w:rPr>
        <w:t xml:space="preserve"> </w:t>
      </w:r>
      <w:r w:rsidRPr="00C95D0C">
        <w:rPr>
          <w:rFonts w:ascii="GHEA Grapalat" w:hAnsi="GHEA Grapalat"/>
          <w:i/>
          <w:szCs w:val="24"/>
        </w:rPr>
        <w:t>Заполняется секретарем Комиссии до опубликования приглашения в бюллетене.</w:t>
      </w:r>
    </w:p>
    <w:p w14:paraId="6ABB8F79" w14:textId="77777777" w:rsidR="00F32DDC" w:rsidRPr="002A1F5A" w:rsidRDefault="0054789A" w:rsidP="003B2F27">
      <w:pPr>
        <w:pStyle w:val="af2"/>
        <w:jc w:val="both"/>
        <w:rPr>
          <w:rFonts w:ascii="GHEA Grapalat" w:hAnsi="GHEA Grapalat"/>
          <w:i/>
          <w:szCs w:val="24"/>
        </w:rPr>
      </w:pPr>
      <w:r w:rsidRPr="00A176F9">
        <w:rPr>
          <w:rFonts w:ascii="GHEA Grapalat" w:hAnsi="GHEA Grapalat"/>
          <w:i/>
          <w:szCs w:val="24"/>
          <w:vertAlign w:val="superscript"/>
        </w:rPr>
        <w:t>15.1</w:t>
      </w:r>
      <w:r w:rsidRPr="002A1F5A">
        <w:rPr>
          <w:rFonts w:ascii="GHEA Grapalat" w:hAnsi="GHEA Grapalat"/>
          <w:i/>
          <w:szCs w:val="24"/>
        </w:rPr>
        <w:t xml:space="preserve"> Если предметом закупки является оказание услуг по техническому надзору за выполнением строительных программ, то после слова </w:t>
      </w:r>
      <w:r w:rsidR="002A1F5A" w:rsidRPr="00AD29CE">
        <w:rPr>
          <w:rFonts w:ascii="GHEA Grapalat" w:hAnsi="GHEA Grapalat"/>
        </w:rPr>
        <w:t>"</w:t>
      </w:r>
      <w:r w:rsidRPr="002A1F5A">
        <w:rPr>
          <w:rFonts w:ascii="GHEA Grapalat" w:hAnsi="GHEA Grapalat"/>
          <w:i/>
          <w:szCs w:val="24"/>
        </w:rPr>
        <w:t>в соответствии с</w:t>
      </w:r>
      <w:r w:rsidR="002A1F5A" w:rsidRPr="00AD29CE">
        <w:rPr>
          <w:rFonts w:ascii="GHEA Grapalat" w:hAnsi="GHEA Grapalat"/>
        </w:rPr>
        <w:t>"</w:t>
      </w:r>
      <w:r w:rsidRPr="002A1F5A">
        <w:rPr>
          <w:rFonts w:ascii="GHEA Grapalat" w:hAnsi="GHEA Grapalat"/>
          <w:i/>
          <w:szCs w:val="24"/>
        </w:rPr>
        <w:t xml:space="preserve"> дополняется словами </w:t>
      </w:r>
      <w:r w:rsidR="002A1F5A" w:rsidRPr="00AD29CE">
        <w:rPr>
          <w:rFonts w:ascii="GHEA Grapalat" w:hAnsi="GHEA Grapalat"/>
        </w:rPr>
        <w:t>"</w:t>
      </w:r>
      <w:r w:rsidRPr="002A1F5A">
        <w:rPr>
          <w:rFonts w:ascii="GHEA Grapalat" w:hAnsi="GHEA Grapalat"/>
          <w:i/>
          <w:szCs w:val="24"/>
        </w:rPr>
        <w:t>градостроительной нормативно-технической и утвержденной проектно-сметной документацией и</w:t>
      </w:r>
      <w:r w:rsidR="002A1F5A">
        <w:rPr>
          <w:rFonts w:ascii="GHEA Grapalat" w:hAnsi="GHEA Grapalat"/>
          <w:i/>
          <w:szCs w:val="24"/>
        </w:rPr>
        <w:t xml:space="preserve"> </w:t>
      </w:r>
      <w:r w:rsidR="002A1F5A" w:rsidRPr="00AD29CE">
        <w:rPr>
          <w:rFonts w:ascii="GHEA Grapalat" w:hAnsi="GHEA Grapalat"/>
        </w:rPr>
        <w:t>"</w:t>
      </w:r>
    </w:p>
    <w:p w14:paraId="387C0B58" w14:textId="77777777" w:rsidR="002A1F5A" w:rsidRPr="002A1F5A" w:rsidRDefault="002A1F5A" w:rsidP="003B2F27">
      <w:pPr>
        <w:pStyle w:val="af2"/>
        <w:jc w:val="both"/>
        <w:rPr>
          <w:rFonts w:asciiTheme="minorHAnsi" w:hAnsiTheme="minorHAnsi"/>
        </w:rPr>
      </w:pPr>
    </w:p>
  </w:footnote>
  <w:footnote w:id="16">
    <w:p w14:paraId="09CC0883" w14:textId="77777777" w:rsidR="00F32DDC" w:rsidRPr="002A7C6E" w:rsidRDefault="00F32DDC" w:rsidP="005A1ECB">
      <w:pPr>
        <w:pStyle w:val="af2"/>
        <w:jc w:val="both"/>
        <w:rPr>
          <w:rFonts w:ascii="GHEA Grapalat" w:hAnsi="GHEA Grapalat"/>
        </w:rPr>
      </w:pPr>
      <w:r>
        <w:rPr>
          <w:rStyle w:val="af6"/>
        </w:rPr>
        <w:t>16</w:t>
      </w:r>
      <w:r>
        <w:t xml:space="preserve"> </w:t>
      </w:r>
      <w:r w:rsidRPr="002A7C6E">
        <w:rPr>
          <w:rFonts w:ascii="GHEA Grapalat" w:hAnsi="GHEA Grapalat"/>
          <w:i/>
        </w:rPr>
        <w:t>Исключается из договора, если предоставляемая услуга не относится к осуществлению экспертизы проектной документации, необходимой для выполнения строительных программ.</w:t>
      </w:r>
    </w:p>
    <w:p w14:paraId="736F3F63" w14:textId="77777777" w:rsidR="00F32DDC" w:rsidRPr="00D81E0E" w:rsidRDefault="00D81E0E" w:rsidP="005A1ECB">
      <w:pPr>
        <w:pStyle w:val="af2"/>
        <w:jc w:val="both"/>
        <w:rPr>
          <w:rFonts w:ascii="GHEA Grapalat" w:hAnsi="GHEA Grapalat"/>
          <w:i/>
        </w:rPr>
      </w:pPr>
      <w:r w:rsidRPr="008E54F0">
        <w:rPr>
          <w:rFonts w:ascii="GHEA Grapalat" w:hAnsi="GHEA Grapalat"/>
          <w:i/>
          <w:vertAlign w:val="superscript"/>
        </w:rPr>
        <w:t>16.1</w:t>
      </w:r>
      <w:r w:rsidRPr="00D81E0E">
        <w:rPr>
          <w:rFonts w:ascii="GHEA Grapalat" w:hAnsi="GHEA Grapalat"/>
          <w:i/>
        </w:rPr>
        <w:t xml:space="preserve"> Если предметом закупки является оказание услуг по техническому надзору за выполнением строительных программ, то пункт 3.1 проекта договора после предложения 2 дополняется новым предложением следующего содержания: «При этом прием результата оказанной и представленной заказчику услуги в рамках настоящего договора осуществляется, если Исполнитель полностью, в ежедневном режиме обеспечил требования, установленные градостроительными нормативно-техническими и утвержденными проектно-сметными документами, в том числе оснащения строительной площадки, технической безопасности, санитарно-гигиенические и экологические нормы (в том числе меры по адаптации к изменению климата) и представил заказчику письменное заверение о соблюдении или несоблюдении подрядчиком в ежедневном режиме норм надлежащей организации, обустройства и технической безопасности строительной площадки, санитарно-гигиенических и экологических (в том числе меры по адаптации к изменению климата). При этом в заверении подробно представляются основания, подтверждающие факт несоблюдения правил и/или норм."</w:t>
      </w:r>
    </w:p>
  </w:footnote>
  <w:footnote w:id="17">
    <w:p w14:paraId="0DDFA2D8" w14:textId="77777777" w:rsidR="00F32DDC" w:rsidRPr="006F5F33" w:rsidRDefault="00F32DDC" w:rsidP="003B2F27">
      <w:pPr>
        <w:pStyle w:val="af2"/>
        <w:jc w:val="both"/>
        <w:rPr>
          <w:rFonts w:ascii="GHEA Grapalat" w:hAnsi="GHEA Grapalat"/>
        </w:rPr>
      </w:pPr>
      <w:r>
        <w:rPr>
          <w:rStyle w:val="af6"/>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8">
    <w:p w14:paraId="46B4A253" w14:textId="77777777" w:rsidR="00F32DDC" w:rsidRPr="00892F7F" w:rsidRDefault="00F32DDC" w:rsidP="003B2F27">
      <w:pPr>
        <w:pStyle w:val="af2"/>
        <w:jc w:val="both"/>
        <w:rPr>
          <w:rFonts w:ascii="GHEA Grapalat" w:hAnsi="GHEA Grapalat"/>
          <w:i/>
        </w:rPr>
      </w:pPr>
      <w:r>
        <w:rPr>
          <w:rStyle w:val="af6"/>
        </w:rPr>
        <w:t>20</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14:paraId="1AC41801" w14:textId="77777777" w:rsidR="00F32DDC" w:rsidRPr="0013046C" w:rsidRDefault="00F32DDC" w:rsidP="003B2F27">
      <w:pPr>
        <w:pStyle w:val="af2"/>
        <w:jc w:val="both"/>
        <w:rPr>
          <w:rFonts w:ascii="GHEA Grapalat" w:hAnsi="GHEA Grapalat"/>
          <w:i/>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14:paraId="6FD9ADA3" w14:textId="77777777" w:rsidR="0067463A" w:rsidRPr="0013046C" w:rsidRDefault="0067463A" w:rsidP="0067463A">
      <w:pPr>
        <w:pStyle w:val="af2"/>
        <w:jc w:val="both"/>
        <w:rPr>
          <w:rFonts w:ascii="GHEA Grapalat" w:hAnsi="GHEA Grapalat"/>
          <w:i/>
        </w:rPr>
      </w:pPr>
      <w:r w:rsidRPr="001C5541">
        <w:rPr>
          <w:rFonts w:ascii="GHEA Grapalat" w:hAnsi="GHEA Grapalat"/>
          <w:i/>
          <w:vertAlign w:val="superscript"/>
        </w:rPr>
        <w:t>20.1</w:t>
      </w:r>
      <w:r w:rsidRPr="0013046C">
        <w:rPr>
          <w:rFonts w:ascii="GHEA Grapalat" w:hAnsi="GHEA Grapalat"/>
          <w:i/>
        </w:rPr>
        <w:t xml:space="preserve"> Если предметом закупки является оказание услуг технического надзора за выполнением строительных программ, то проект договора дополняется пунктом 5.1.1 следующего содержания: "5.5.1 За несоблюдение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оснащения, технической безопасности, санитарно-гигиенических и экологических (в том числе мер по адаптации к изменению климата), а также за непредоставление письменного заверения, указанного в пункте 3.1 настоящего Договора, к исполнителю применяются следующие меры ответственности:</w:t>
      </w:r>
    </w:p>
    <w:p w14:paraId="0CE726CD" w14:textId="77777777" w:rsidR="0067463A" w:rsidRPr="006F5F33" w:rsidRDefault="0067463A" w:rsidP="0067463A">
      <w:pPr>
        <w:pStyle w:val="af2"/>
        <w:jc w:val="both"/>
        <w:rPr>
          <w:rFonts w:ascii="GHEA Grapalat" w:hAnsi="GHEA Grapalat"/>
          <w:lang w:val="hy-AM"/>
        </w:rPr>
      </w:pPr>
      <w:r w:rsidRPr="006F5F33">
        <w:rPr>
          <w:rFonts w:ascii="GHEA Grapalat" w:hAnsi="GHEA Grapalat"/>
          <w:i/>
        </w:rPr>
        <w:t>.</w:t>
      </w:r>
    </w:p>
    <w:p w14:paraId="5627259F" w14:textId="77777777" w:rsidR="00F32DDC" w:rsidRPr="006F5F33" w:rsidRDefault="0067463A" w:rsidP="003B2F27">
      <w:pPr>
        <w:pStyle w:val="af2"/>
        <w:jc w:val="both"/>
        <w:rPr>
          <w:rFonts w:ascii="GHEA Grapalat" w:hAnsi="GHEA Grapalat"/>
          <w:lang w:val="hy-AM"/>
        </w:rPr>
      </w:pPr>
      <w:r w:rsidRPr="00A144D9">
        <w:rPr>
          <w:rFonts w:ascii="GHEA Grapalat" w:hAnsi="GHEA Grapalat"/>
          <w:i/>
          <w:lang w:val="hy-AM"/>
        </w:rPr>
        <w:t>...» а в пункте 5.4 цифры "5.2 и 5.3" заменяются цифрами " 5.2, 5.3 и 5.5.1"</w:t>
      </w:r>
      <w:r w:rsidR="00F32DDC" w:rsidRPr="006F5F33">
        <w:rPr>
          <w:rFonts w:ascii="GHEA Grapalat" w:hAnsi="GHEA Grapalat"/>
          <w:i/>
        </w:rPr>
        <w:t>.</w:t>
      </w:r>
    </w:p>
    <w:p w14:paraId="36DB16F5" w14:textId="77777777" w:rsidR="00F32DDC" w:rsidRPr="00576D9C" w:rsidRDefault="00F32DDC" w:rsidP="003B2F27">
      <w:pPr>
        <w:pStyle w:val="af2"/>
        <w:jc w:val="both"/>
        <w:rPr>
          <w:rFonts w:ascii="GHEA Grapalat" w:hAnsi="GHEA Grapalat"/>
          <w:lang w:val="hy-AM"/>
        </w:rPr>
      </w:pPr>
    </w:p>
  </w:footnote>
  <w:footnote w:id="19">
    <w:p w14:paraId="0E0C98D0" w14:textId="77777777" w:rsidR="00F32DDC" w:rsidRPr="006F5F33" w:rsidRDefault="00F32DDC" w:rsidP="003B2F27">
      <w:pPr>
        <w:pStyle w:val="af2"/>
        <w:jc w:val="both"/>
        <w:rPr>
          <w:rFonts w:ascii="GHEA Grapalat" w:hAnsi="GHEA Grapalat"/>
        </w:rPr>
      </w:pPr>
      <w:r>
        <w:rPr>
          <w:rStyle w:val="af6"/>
        </w:rPr>
        <w:t>21</w:t>
      </w:r>
      <w:r w:rsidRPr="006F5F33">
        <w:rPr>
          <w:rFonts w:ascii="GHEA Grapalat" w:hAnsi="GHEA Grapalat"/>
        </w:rPr>
        <w:t xml:space="preserve"> </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0">
    <w:p w14:paraId="144F14F1" w14:textId="77777777" w:rsidR="00F32DDC" w:rsidRPr="006F5F33" w:rsidRDefault="00F32DDC" w:rsidP="003B2F27">
      <w:pPr>
        <w:pStyle w:val="af2"/>
        <w:jc w:val="both"/>
        <w:rPr>
          <w:rFonts w:ascii="GHEA Grapalat" w:hAnsi="GHEA Grapalat"/>
          <w:lang w:val="hy-AM"/>
        </w:rPr>
      </w:pPr>
      <w:r>
        <w:rPr>
          <w:rStyle w:val="af6"/>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1">
    <w:p w14:paraId="38E32FED" w14:textId="77777777" w:rsidR="00F32DDC" w:rsidRPr="006F5F33" w:rsidRDefault="00F32DDC" w:rsidP="003B2F27">
      <w:pPr>
        <w:pStyle w:val="af2"/>
        <w:jc w:val="both"/>
        <w:rPr>
          <w:rFonts w:ascii="GHEA Grapalat" w:hAnsi="GHEA Grapalat"/>
        </w:rPr>
      </w:pPr>
      <w:r>
        <w:rPr>
          <w:rStyle w:val="af6"/>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22">
    <w:p w14:paraId="3090DB2D" w14:textId="77777777" w:rsidR="000A6AC6" w:rsidRDefault="000A6AC6" w:rsidP="000A6AC6">
      <w:pPr>
        <w:pStyle w:val="af2"/>
        <w:jc w:val="both"/>
      </w:pPr>
      <w:r>
        <w:rPr>
          <w:rStyle w:val="af6"/>
        </w:rPr>
        <w:t>*</w:t>
      </w:r>
      <w:r>
        <w:t xml:space="preserve"> </w:t>
      </w:r>
      <w:r>
        <w:rPr>
          <w:rFonts w:ascii="GHEA Grapalat" w:hAnsi="GHEA Grapalat"/>
          <w:i/>
        </w:rPr>
        <w:t>Oкончательный срок предоставления услуги не может быть позднее 25 декабря данного года.</w:t>
      </w:r>
    </w:p>
  </w:footnote>
  <w:footnote w:id="23">
    <w:p w14:paraId="403525FD" w14:textId="77777777" w:rsidR="000A6AC6" w:rsidRDefault="000A6AC6" w:rsidP="000A6AC6">
      <w:pPr>
        <w:pStyle w:val="af2"/>
        <w:jc w:val="both"/>
      </w:pPr>
      <w:r>
        <w:rPr>
          <w:rStyle w:val="af6"/>
        </w:rPr>
        <w:t>**</w:t>
      </w:r>
      <w:r>
        <w:t xml:space="preserve"> </w:t>
      </w:r>
      <w:r>
        <w:rPr>
          <w:rFonts w:ascii="GHEA Grapalat" w:hAnsi="GHEA Grapalat"/>
          <w:i/>
        </w:rPr>
        <w:t xml:space="preserve">Если договор заключается на основании части 6 статьи 15 Закона РА "О закупках", то в </w:t>
      </w:r>
      <w:r>
        <w:rPr>
          <w:rFonts w:ascii="GHEA Grapalat" w:hAnsi="GHEA Grapalat"/>
        </w:rPr>
        <w:t xml:space="preserve">графе </w:t>
      </w:r>
      <w:r>
        <w:rPr>
          <w:rFonts w:ascii="GHEA Grapalat" w:hAnsi="GHEA Grapalat"/>
          <w:i/>
        </w:rPr>
        <w:t xml:space="preserve">срок </w:t>
      </w:r>
      <w:r>
        <w:rPr>
          <w:rFonts w:ascii="GHEA Grapalat" w:hAnsi="GHEA Grapalat"/>
          <w:i/>
          <w:color w:val="000000" w:themeColor="text1"/>
          <w:sz w:val="22"/>
          <w:szCs w:val="22"/>
        </w:rPr>
        <w:t>устанавливается в календарных днях, а его</w:t>
      </w:r>
      <w:r>
        <w:rPr>
          <w:rFonts w:ascii="GHEA Grapalat" w:hAnsi="GHEA Grapalat"/>
          <w:i/>
        </w:rPr>
        <w:t xml:space="preserve"> исчисление осуществляется со дня вступления в силу заключаемого между сторонами соглашения в случае предусмотрения финансовых средств.</w:t>
      </w:r>
    </w:p>
  </w:footnote>
  <w:footnote w:id="24">
    <w:p w14:paraId="55D23D61" w14:textId="77777777" w:rsidR="00F32DDC" w:rsidRPr="00CA2754" w:rsidRDefault="00F32DDC" w:rsidP="003B2F27">
      <w:pPr>
        <w:widowControl w:val="0"/>
        <w:spacing w:after="160" w:line="360" w:lineRule="auto"/>
        <w:jc w:val="both"/>
        <w:rPr>
          <w:rFonts w:ascii="GHEA Grapalat" w:hAnsi="GHEA Grapalat" w:cs="Sylfaen"/>
          <w:i/>
          <w:sz w:val="20"/>
          <w:szCs w:val="20"/>
        </w:rPr>
      </w:pPr>
      <w:r w:rsidRPr="00CA2754">
        <w:rPr>
          <w:rStyle w:val="af6"/>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7D898F5F" w14:textId="77777777" w:rsidR="00F32DDC" w:rsidRPr="00CA2754" w:rsidRDefault="00F32DDC" w:rsidP="003B2F27">
      <w:pPr>
        <w:pStyle w:val="af2"/>
        <w:jc w:val="both"/>
        <w:rPr>
          <w:sz w:val="2"/>
          <w:szCs w:val="2"/>
        </w:rPr>
      </w:pPr>
    </w:p>
  </w:footnote>
  <w:footnote w:id="25">
    <w:p w14:paraId="214E2740" w14:textId="77777777" w:rsidR="00F32DDC" w:rsidRPr="00CA2754" w:rsidRDefault="00F32DDC" w:rsidP="003B2F27">
      <w:pPr>
        <w:pStyle w:val="af2"/>
        <w:jc w:val="both"/>
      </w:pPr>
      <w:r w:rsidRPr="00CA2754">
        <w:rPr>
          <w:rStyle w:val="af6"/>
        </w:rPr>
        <w:t>**</w:t>
      </w:r>
      <w:r w:rsidRPr="00CA2754">
        <w:t xml:space="preserve"> </w:t>
      </w:r>
      <w:r w:rsidRPr="00CA2754">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39004F"/>
    <w:multiLevelType w:val="hybridMultilevel"/>
    <w:tmpl w:val="0948678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59565A"/>
    <w:multiLevelType w:val="hybridMultilevel"/>
    <w:tmpl w:val="F29AA6C2"/>
    <w:lvl w:ilvl="0" w:tplc="04090001">
      <w:start w:val="1"/>
      <w:numFmt w:val="bullet"/>
      <w:lvlText w:val=""/>
      <w:lvlJc w:val="left"/>
      <w:pPr>
        <w:tabs>
          <w:tab w:val="num" w:pos="1225"/>
        </w:tabs>
        <w:ind w:left="1225" w:hanging="360"/>
      </w:pPr>
      <w:rPr>
        <w:rFonts w:ascii="Symbol" w:hAnsi="Symbol" w:hint="default"/>
      </w:rPr>
    </w:lvl>
    <w:lvl w:ilvl="1" w:tplc="04090003">
      <w:start w:val="1"/>
      <w:numFmt w:val="bullet"/>
      <w:lvlText w:val="o"/>
      <w:lvlJc w:val="left"/>
      <w:pPr>
        <w:tabs>
          <w:tab w:val="num" w:pos="1945"/>
        </w:tabs>
        <w:ind w:left="1945" w:hanging="360"/>
      </w:pPr>
      <w:rPr>
        <w:rFonts w:ascii="Courier New" w:hAnsi="Courier New" w:cs="Courier New" w:hint="default"/>
      </w:rPr>
    </w:lvl>
    <w:lvl w:ilvl="2" w:tplc="04090005">
      <w:start w:val="1"/>
      <w:numFmt w:val="bullet"/>
      <w:lvlText w:val=""/>
      <w:lvlJc w:val="left"/>
      <w:pPr>
        <w:tabs>
          <w:tab w:val="num" w:pos="2665"/>
        </w:tabs>
        <w:ind w:left="2665" w:hanging="360"/>
      </w:pPr>
      <w:rPr>
        <w:rFonts w:ascii="Wingdings" w:hAnsi="Wingdings" w:hint="default"/>
      </w:rPr>
    </w:lvl>
    <w:lvl w:ilvl="3" w:tplc="04090001">
      <w:start w:val="1"/>
      <w:numFmt w:val="bullet"/>
      <w:lvlText w:val=""/>
      <w:lvlJc w:val="left"/>
      <w:pPr>
        <w:tabs>
          <w:tab w:val="num" w:pos="3385"/>
        </w:tabs>
        <w:ind w:left="3385" w:hanging="360"/>
      </w:pPr>
      <w:rPr>
        <w:rFonts w:ascii="Symbol" w:hAnsi="Symbol" w:hint="default"/>
      </w:rPr>
    </w:lvl>
    <w:lvl w:ilvl="4" w:tplc="04090003">
      <w:start w:val="1"/>
      <w:numFmt w:val="bullet"/>
      <w:lvlText w:val="o"/>
      <w:lvlJc w:val="left"/>
      <w:pPr>
        <w:tabs>
          <w:tab w:val="num" w:pos="4105"/>
        </w:tabs>
        <w:ind w:left="4105" w:hanging="360"/>
      </w:pPr>
      <w:rPr>
        <w:rFonts w:ascii="Courier New" w:hAnsi="Courier New" w:cs="Courier New" w:hint="default"/>
      </w:rPr>
    </w:lvl>
    <w:lvl w:ilvl="5" w:tplc="04090005">
      <w:start w:val="1"/>
      <w:numFmt w:val="bullet"/>
      <w:lvlText w:val=""/>
      <w:lvlJc w:val="left"/>
      <w:pPr>
        <w:tabs>
          <w:tab w:val="num" w:pos="4825"/>
        </w:tabs>
        <w:ind w:left="4825" w:hanging="360"/>
      </w:pPr>
      <w:rPr>
        <w:rFonts w:ascii="Wingdings" w:hAnsi="Wingdings" w:hint="default"/>
      </w:rPr>
    </w:lvl>
    <w:lvl w:ilvl="6" w:tplc="04090001">
      <w:start w:val="1"/>
      <w:numFmt w:val="bullet"/>
      <w:lvlText w:val=""/>
      <w:lvlJc w:val="left"/>
      <w:pPr>
        <w:tabs>
          <w:tab w:val="num" w:pos="5545"/>
        </w:tabs>
        <w:ind w:left="5545" w:hanging="360"/>
      </w:pPr>
      <w:rPr>
        <w:rFonts w:ascii="Symbol" w:hAnsi="Symbol" w:hint="default"/>
      </w:rPr>
    </w:lvl>
    <w:lvl w:ilvl="7" w:tplc="04090003">
      <w:start w:val="1"/>
      <w:numFmt w:val="bullet"/>
      <w:lvlText w:val="o"/>
      <w:lvlJc w:val="left"/>
      <w:pPr>
        <w:tabs>
          <w:tab w:val="num" w:pos="6265"/>
        </w:tabs>
        <w:ind w:left="6265" w:hanging="360"/>
      </w:pPr>
      <w:rPr>
        <w:rFonts w:ascii="Courier New" w:hAnsi="Courier New" w:cs="Courier New" w:hint="default"/>
      </w:rPr>
    </w:lvl>
    <w:lvl w:ilvl="8" w:tplc="04090005">
      <w:start w:val="1"/>
      <w:numFmt w:val="bullet"/>
      <w:lvlText w:val=""/>
      <w:lvlJc w:val="left"/>
      <w:pPr>
        <w:tabs>
          <w:tab w:val="num" w:pos="6985"/>
        </w:tabs>
        <w:ind w:left="6985" w:hanging="360"/>
      </w:pPr>
      <w:rPr>
        <w:rFonts w:ascii="Wingdings" w:hAnsi="Wingdings" w:hint="default"/>
      </w:rPr>
    </w:lvl>
  </w:abstractNum>
  <w:abstractNum w:abstractNumId="8"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016560C"/>
    <w:multiLevelType w:val="hybridMultilevel"/>
    <w:tmpl w:val="BD4A56B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497372A2"/>
    <w:multiLevelType w:val="hybridMultilevel"/>
    <w:tmpl w:val="DDFEE96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B0F47EC"/>
    <w:multiLevelType w:val="hybridMultilevel"/>
    <w:tmpl w:val="2CF88444"/>
    <w:lvl w:ilvl="0" w:tplc="0D98F7A6">
      <w:start w:val="1"/>
      <w:numFmt w:val="decimal"/>
      <w:lvlText w:val="%1."/>
      <w:lvlJc w:val="left"/>
      <w:pPr>
        <w:tabs>
          <w:tab w:val="num" w:pos="720"/>
        </w:tabs>
        <w:ind w:left="720" w:hanging="360"/>
      </w:pPr>
      <w:rPr>
        <w:rFonts w:ascii="Sylfaen" w:hAnsi="Sylfaen" w:hint="default"/>
      </w:rPr>
    </w:lvl>
    <w:lvl w:ilvl="1" w:tplc="04090001">
      <w:numFmt w:val="decimal"/>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2" w15:restartNumberingAfterBreak="0">
    <w:nsid w:val="50230933"/>
    <w:multiLevelType w:val="hybridMultilevel"/>
    <w:tmpl w:val="55E6DF5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3" w15:restartNumberingAfterBreak="0">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24" w15:restartNumberingAfterBreak="0">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5"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6"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7"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8"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9"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30" w15:restartNumberingAfterBreak="0">
    <w:nsid w:val="62134BC4"/>
    <w:multiLevelType w:val="hybridMultilevel"/>
    <w:tmpl w:val="68169BD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4" w15:restartNumberingAfterBreak="0">
    <w:nsid w:val="72B32006"/>
    <w:multiLevelType w:val="hybridMultilevel"/>
    <w:tmpl w:val="6D7EF4C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5"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6" w15:restartNumberingAfterBreak="0">
    <w:nsid w:val="76AC688F"/>
    <w:multiLevelType w:val="hybridMultilevel"/>
    <w:tmpl w:val="25408218"/>
    <w:lvl w:ilvl="0" w:tplc="04090001">
      <w:start w:val="1"/>
      <w:numFmt w:val="bullet"/>
      <w:lvlText w:val=""/>
      <w:lvlJc w:val="left"/>
      <w:pPr>
        <w:tabs>
          <w:tab w:val="num" w:pos="1080"/>
        </w:tabs>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7"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6"/>
  </w:num>
  <w:num w:numId="2">
    <w:abstractNumId w:val="12"/>
  </w:num>
  <w:num w:numId="3">
    <w:abstractNumId w:val="25"/>
  </w:num>
  <w:num w:numId="4">
    <w:abstractNumId w:val="16"/>
  </w:num>
  <w:num w:numId="5">
    <w:abstractNumId w:val="31"/>
  </w:num>
  <w:num w:numId="6">
    <w:abstractNumId w:val="26"/>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6"/>
  </w:num>
  <w:num w:numId="11">
    <w:abstractNumId w:val="10"/>
  </w:num>
  <w:num w:numId="12">
    <w:abstractNumId w:val="37"/>
  </w:num>
  <w:num w:numId="13">
    <w:abstractNumId w:val="33"/>
  </w:num>
  <w:num w:numId="14">
    <w:abstractNumId w:val="14"/>
  </w:num>
  <w:num w:numId="15">
    <w:abstractNumId w:val="35"/>
  </w:num>
  <w:num w:numId="16">
    <w:abstractNumId w:val="15"/>
  </w:num>
  <w:num w:numId="17">
    <w:abstractNumId w:val="8"/>
  </w:num>
  <w:num w:numId="18">
    <w:abstractNumId w:val="1"/>
  </w:num>
  <w:num w:numId="19">
    <w:abstractNumId w:val="18"/>
  </w:num>
  <w:num w:numId="20">
    <w:abstractNumId w:val="18"/>
  </w:num>
  <w:num w:numId="21">
    <w:abstractNumId w:val="23"/>
  </w:num>
  <w:num w:numId="22">
    <w:abstractNumId w:val="27"/>
  </w:num>
  <w:num w:numId="23">
    <w:abstractNumId w:val="9"/>
  </w:num>
  <w:num w:numId="24">
    <w:abstractNumId w:val="23"/>
  </w:num>
  <w:num w:numId="25">
    <w:abstractNumId w:val="13"/>
  </w:num>
  <w:num w:numId="26">
    <w:abstractNumId w:val="5"/>
  </w:num>
  <w:num w:numId="27">
    <w:abstractNumId w:val="4"/>
  </w:num>
  <w:num w:numId="28">
    <w:abstractNumId w:val="0"/>
  </w:num>
  <w:num w:numId="29">
    <w:abstractNumId w:val="11"/>
  </w:num>
  <w:num w:numId="30">
    <w:abstractNumId w:val="32"/>
  </w:num>
  <w:num w:numId="31">
    <w:abstractNumId w:val="28"/>
  </w:num>
  <w:num w:numId="32">
    <w:abstractNumId w:val="29"/>
  </w:num>
  <w:num w:numId="33">
    <w:abstractNumId w:val="24"/>
  </w:num>
  <w:num w:numId="34">
    <w:abstractNumId w:val="17"/>
  </w:num>
  <w:num w:numId="35">
    <w:abstractNumId w:val="20"/>
  </w:num>
  <w:num w:numId="3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num>
  <w:num w:numId="40">
    <w:abstractNumId w:val="7"/>
  </w:num>
  <w:num w:numId="41">
    <w:abstractNumId w:val="3"/>
  </w:num>
  <w:num w:numId="42">
    <w:abstractNumId w:val="21"/>
  </w:num>
  <w:num w:numId="4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531"/>
    <w:rsid w:val="00000958"/>
    <w:rsid w:val="000013D6"/>
    <w:rsid w:val="000016BB"/>
    <w:rsid w:val="00001C7F"/>
    <w:rsid w:val="00002079"/>
    <w:rsid w:val="000027E1"/>
    <w:rsid w:val="00002B32"/>
    <w:rsid w:val="00002C23"/>
    <w:rsid w:val="000031E3"/>
    <w:rsid w:val="000032AC"/>
    <w:rsid w:val="000033BC"/>
    <w:rsid w:val="00003DF0"/>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6653"/>
    <w:rsid w:val="00016DFB"/>
    <w:rsid w:val="00016F1C"/>
    <w:rsid w:val="00017484"/>
    <w:rsid w:val="000209D3"/>
    <w:rsid w:val="00020B2E"/>
    <w:rsid w:val="00020C83"/>
    <w:rsid w:val="0002105D"/>
    <w:rsid w:val="00021B05"/>
    <w:rsid w:val="00021C2E"/>
    <w:rsid w:val="00023384"/>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3CC1"/>
    <w:rsid w:val="00034CED"/>
    <w:rsid w:val="000371A2"/>
    <w:rsid w:val="0003773F"/>
    <w:rsid w:val="00037DDE"/>
    <w:rsid w:val="00037E15"/>
    <w:rsid w:val="000408D8"/>
    <w:rsid w:val="000417C6"/>
    <w:rsid w:val="000424BA"/>
    <w:rsid w:val="000428B6"/>
    <w:rsid w:val="00042BD4"/>
    <w:rsid w:val="00043225"/>
    <w:rsid w:val="0004387F"/>
    <w:rsid w:val="00045796"/>
    <w:rsid w:val="00046BAC"/>
    <w:rsid w:val="000473EF"/>
    <w:rsid w:val="00051490"/>
    <w:rsid w:val="0005189F"/>
    <w:rsid w:val="00051B7F"/>
    <w:rsid w:val="00052084"/>
    <w:rsid w:val="00052237"/>
    <w:rsid w:val="000537FF"/>
    <w:rsid w:val="00053BFB"/>
    <w:rsid w:val="000540F1"/>
    <w:rsid w:val="000550DA"/>
    <w:rsid w:val="00055129"/>
    <w:rsid w:val="00055195"/>
    <w:rsid w:val="00055CC2"/>
    <w:rsid w:val="00055FCF"/>
    <w:rsid w:val="00056516"/>
    <w:rsid w:val="00056AB4"/>
    <w:rsid w:val="00057264"/>
    <w:rsid w:val="000604CF"/>
    <w:rsid w:val="000608F6"/>
    <w:rsid w:val="00060FB1"/>
    <w:rsid w:val="00061153"/>
    <w:rsid w:val="000612B9"/>
    <w:rsid w:val="0006220B"/>
    <w:rsid w:val="000622AC"/>
    <w:rsid w:val="0006311D"/>
    <w:rsid w:val="000637DE"/>
    <w:rsid w:val="00063AEF"/>
    <w:rsid w:val="00064236"/>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9D2"/>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5931"/>
    <w:rsid w:val="000867BD"/>
    <w:rsid w:val="000878DB"/>
    <w:rsid w:val="00087A30"/>
    <w:rsid w:val="00090647"/>
    <w:rsid w:val="00090699"/>
    <w:rsid w:val="0009074B"/>
    <w:rsid w:val="000911CA"/>
    <w:rsid w:val="00091FB0"/>
    <w:rsid w:val="0009215F"/>
    <w:rsid w:val="00092D0A"/>
    <w:rsid w:val="0009380C"/>
    <w:rsid w:val="0009449B"/>
    <w:rsid w:val="0009452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238"/>
    <w:rsid w:val="000A15F9"/>
    <w:rsid w:val="000A214C"/>
    <w:rsid w:val="000A323C"/>
    <w:rsid w:val="000A37CE"/>
    <w:rsid w:val="000A42DA"/>
    <w:rsid w:val="000A4A5D"/>
    <w:rsid w:val="000A4ACC"/>
    <w:rsid w:val="000A4FC5"/>
    <w:rsid w:val="000A5316"/>
    <w:rsid w:val="000A5B16"/>
    <w:rsid w:val="000A66A8"/>
    <w:rsid w:val="000A6AC6"/>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A29"/>
    <w:rsid w:val="000B7C54"/>
    <w:rsid w:val="000C062F"/>
    <w:rsid w:val="000C0A9D"/>
    <w:rsid w:val="000C165F"/>
    <w:rsid w:val="000C264F"/>
    <w:rsid w:val="000C36C6"/>
    <w:rsid w:val="000C3F69"/>
    <w:rsid w:val="000C3FD1"/>
    <w:rsid w:val="000C5A09"/>
    <w:rsid w:val="000C67BB"/>
    <w:rsid w:val="000C6BA1"/>
    <w:rsid w:val="000C6E1C"/>
    <w:rsid w:val="000C6F81"/>
    <w:rsid w:val="000C70BB"/>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772"/>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653"/>
    <w:rsid w:val="000F29B8"/>
    <w:rsid w:val="000F2EA6"/>
    <w:rsid w:val="000F31EB"/>
    <w:rsid w:val="000F332D"/>
    <w:rsid w:val="000F338E"/>
    <w:rsid w:val="000F3939"/>
    <w:rsid w:val="000F3B31"/>
    <w:rsid w:val="000F3D76"/>
    <w:rsid w:val="000F4276"/>
    <w:rsid w:val="000F4334"/>
    <w:rsid w:val="000F494F"/>
    <w:rsid w:val="000F4B86"/>
    <w:rsid w:val="000F4D7B"/>
    <w:rsid w:val="000F5032"/>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98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6D48"/>
    <w:rsid w:val="001276C9"/>
    <w:rsid w:val="00130202"/>
    <w:rsid w:val="0013046C"/>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164A"/>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B1D"/>
    <w:rsid w:val="00196F14"/>
    <w:rsid w:val="001A070B"/>
    <w:rsid w:val="001A081D"/>
    <w:rsid w:val="001A097E"/>
    <w:rsid w:val="001A23A6"/>
    <w:rsid w:val="001A2579"/>
    <w:rsid w:val="001A2F72"/>
    <w:rsid w:val="001A3FEC"/>
    <w:rsid w:val="001A43A4"/>
    <w:rsid w:val="001A4EF7"/>
    <w:rsid w:val="001A5BC8"/>
    <w:rsid w:val="001A5C02"/>
    <w:rsid w:val="001A6561"/>
    <w:rsid w:val="001A6B31"/>
    <w:rsid w:val="001A77DF"/>
    <w:rsid w:val="001B05F5"/>
    <w:rsid w:val="001B0D9A"/>
    <w:rsid w:val="001B1050"/>
    <w:rsid w:val="001B1370"/>
    <w:rsid w:val="001B1747"/>
    <w:rsid w:val="001B1969"/>
    <w:rsid w:val="001B1C67"/>
    <w:rsid w:val="001B1FC4"/>
    <w:rsid w:val="001B2164"/>
    <w:rsid w:val="001B32D9"/>
    <w:rsid w:val="001B37D2"/>
    <w:rsid w:val="001B3810"/>
    <w:rsid w:val="001B41EC"/>
    <w:rsid w:val="001B45A9"/>
    <w:rsid w:val="001B478E"/>
    <w:rsid w:val="001B6FCF"/>
    <w:rsid w:val="001C07C6"/>
    <w:rsid w:val="001C0849"/>
    <w:rsid w:val="001C1570"/>
    <w:rsid w:val="001C3D83"/>
    <w:rsid w:val="001C3F6C"/>
    <w:rsid w:val="001C4811"/>
    <w:rsid w:val="001C5541"/>
    <w:rsid w:val="001C6688"/>
    <w:rsid w:val="001C6A44"/>
    <w:rsid w:val="001C76F7"/>
    <w:rsid w:val="001C7EF3"/>
    <w:rsid w:val="001D0249"/>
    <w:rsid w:val="001D0DD7"/>
    <w:rsid w:val="001D129F"/>
    <w:rsid w:val="001D1D00"/>
    <w:rsid w:val="001D209D"/>
    <w:rsid w:val="001D2AA3"/>
    <w:rsid w:val="001D2D62"/>
    <w:rsid w:val="001D421C"/>
    <w:rsid w:val="001D4AC7"/>
    <w:rsid w:val="001D5785"/>
    <w:rsid w:val="001D5FF7"/>
    <w:rsid w:val="001D6062"/>
    <w:rsid w:val="001D6531"/>
    <w:rsid w:val="001D7228"/>
    <w:rsid w:val="001D74FA"/>
    <w:rsid w:val="001D78C5"/>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B18"/>
    <w:rsid w:val="001F0D7E"/>
    <w:rsid w:val="001F0F81"/>
    <w:rsid w:val="001F1CCB"/>
    <w:rsid w:val="001F1DF0"/>
    <w:rsid w:val="001F1DF7"/>
    <w:rsid w:val="001F2099"/>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4EEF"/>
    <w:rsid w:val="00205689"/>
    <w:rsid w:val="0020572B"/>
    <w:rsid w:val="00205A1C"/>
    <w:rsid w:val="002069C9"/>
    <w:rsid w:val="00206AF8"/>
    <w:rsid w:val="00207009"/>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4B21"/>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C0"/>
    <w:rsid w:val="002807DD"/>
    <w:rsid w:val="00280E91"/>
    <w:rsid w:val="00281D16"/>
    <w:rsid w:val="00282B05"/>
    <w:rsid w:val="00283198"/>
    <w:rsid w:val="00283E26"/>
    <w:rsid w:val="00283F0A"/>
    <w:rsid w:val="002845BA"/>
    <w:rsid w:val="002845EA"/>
    <w:rsid w:val="002846B1"/>
    <w:rsid w:val="00284E78"/>
    <w:rsid w:val="00286CDB"/>
    <w:rsid w:val="0028726A"/>
    <w:rsid w:val="0029154A"/>
    <w:rsid w:val="00291919"/>
    <w:rsid w:val="00291EFF"/>
    <w:rsid w:val="002926D4"/>
    <w:rsid w:val="00292E2D"/>
    <w:rsid w:val="00293527"/>
    <w:rsid w:val="00293897"/>
    <w:rsid w:val="00293A25"/>
    <w:rsid w:val="00293A76"/>
    <w:rsid w:val="002941F2"/>
    <w:rsid w:val="00294BD5"/>
    <w:rsid w:val="00294F67"/>
    <w:rsid w:val="00294FFF"/>
    <w:rsid w:val="0029515A"/>
    <w:rsid w:val="00295AEE"/>
    <w:rsid w:val="00295C31"/>
    <w:rsid w:val="0029634E"/>
    <w:rsid w:val="00297E18"/>
    <w:rsid w:val="002A058F"/>
    <w:rsid w:val="002A0700"/>
    <w:rsid w:val="002A0C06"/>
    <w:rsid w:val="002A0F45"/>
    <w:rsid w:val="002A10B2"/>
    <w:rsid w:val="002A1F5A"/>
    <w:rsid w:val="002A1FAC"/>
    <w:rsid w:val="002A300F"/>
    <w:rsid w:val="002A3785"/>
    <w:rsid w:val="002A3FC1"/>
    <w:rsid w:val="002A464D"/>
    <w:rsid w:val="002A4830"/>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72D"/>
    <w:rsid w:val="002B385F"/>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C73BE"/>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366C"/>
    <w:rsid w:val="002F5EC6"/>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25A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0207"/>
    <w:rsid w:val="0033253D"/>
    <w:rsid w:val="00333314"/>
    <w:rsid w:val="00333760"/>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42A"/>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7A3"/>
    <w:rsid w:val="003629F7"/>
    <w:rsid w:val="00362C3A"/>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E4B"/>
    <w:rsid w:val="003871DA"/>
    <w:rsid w:val="00391276"/>
    <w:rsid w:val="0039134D"/>
    <w:rsid w:val="00391E56"/>
    <w:rsid w:val="00391F90"/>
    <w:rsid w:val="00392525"/>
    <w:rsid w:val="00392E38"/>
    <w:rsid w:val="0039338D"/>
    <w:rsid w:val="003946B4"/>
    <w:rsid w:val="00394990"/>
    <w:rsid w:val="003949A5"/>
    <w:rsid w:val="00395D6D"/>
    <w:rsid w:val="00395F29"/>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0AC"/>
    <w:rsid w:val="003B14AF"/>
    <w:rsid w:val="003B1FC0"/>
    <w:rsid w:val="003B2F27"/>
    <w:rsid w:val="003B32F0"/>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5B0"/>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591C"/>
    <w:rsid w:val="003F66A5"/>
    <w:rsid w:val="003F6CF8"/>
    <w:rsid w:val="003F7069"/>
    <w:rsid w:val="003F762C"/>
    <w:rsid w:val="003F7B41"/>
    <w:rsid w:val="003F7F2F"/>
    <w:rsid w:val="004004A3"/>
    <w:rsid w:val="00400A74"/>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1"/>
    <w:rsid w:val="00411D9D"/>
    <w:rsid w:val="00412DF7"/>
    <w:rsid w:val="00413390"/>
    <w:rsid w:val="00413595"/>
    <w:rsid w:val="00413D43"/>
    <w:rsid w:val="00416546"/>
    <w:rsid w:val="00416F1E"/>
    <w:rsid w:val="0041739A"/>
    <w:rsid w:val="004175B6"/>
    <w:rsid w:val="00417E48"/>
    <w:rsid w:val="00417F33"/>
    <w:rsid w:val="00421AEB"/>
    <w:rsid w:val="00422802"/>
    <w:rsid w:val="00423B3F"/>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B4C"/>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8A1"/>
    <w:rsid w:val="00447B76"/>
    <w:rsid w:val="00447FFD"/>
    <w:rsid w:val="004504F0"/>
    <w:rsid w:val="00450C30"/>
    <w:rsid w:val="004517F5"/>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927"/>
    <w:rsid w:val="00462E00"/>
    <w:rsid w:val="00463606"/>
    <w:rsid w:val="004636DA"/>
    <w:rsid w:val="00463B0B"/>
    <w:rsid w:val="00464693"/>
    <w:rsid w:val="00464719"/>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40D"/>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419C"/>
    <w:rsid w:val="00484FED"/>
    <w:rsid w:val="0048501B"/>
    <w:rsid w:val="004859E2"/>
    <w:rsid w:val="00486B55"/>
    <w:rsid w:val="00487402"/>
    <w:rsid w:val="004874EC"/>
    <w:rsid w:val="00487A73"/>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3CB6"/>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1FC9"/>
    <w:rsid w:val="004E27C5"/>
    <w:rsid w:val="004E2FC6"/>
    <w:rsid w:val="004E442C"/>
    <w:rsid w:val="004E4B40"/>
    <w:rsid w:val="004E54F5"/>
    <w:rsid w:val="004E584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8A0"/>
    <w:rsid w:val="00515C44"/>
    <w:rsid w:val="005162B1"/>
    <w:rsid w:val="005167C7"/>
    <w:rsid w:val="005169CF"/>
    <w:rsid w:val="00516DDC"/>
    <w:rsid w:val="005170F3"/>
    <w:rsid w:val="005171CD"/>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3B90"/>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31"/>
    <w:rsid w:val="005372A4"/>
    <w:rsid w:val="005378EA"/>
    <w:rsid w:val="00537D28"/>
    <w:rsid w:val="00537E15"/>
    <w:rsid w:val="00540468"/>
    <w:rsid w:val="005409F4"/>
    <w:rsid w:val="00540D68"/>
    <w:rsid w:val="0054128C"/>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4789A"/>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6D63"/>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35"/>
    <w:rsid w:val="005A7670"/>
    <w:rsid w:val="005A79EE"/>
    <w:rsid w:val="005A7C81"/>
    <w:rsid w:val="005A7DFF"/>
    <w:rsid w:val="005A7E11"/>
    <w:rsid w:val="005A7FD2"/>
    <w:rsid w:val="005B0A41"/>
    <w:rsid w:val="005B1797"/>
    <w:rsid w:val="005B18D8"/>
    <w:rsid w:val="005B1CFC"/>
    <w:rsid w:val="005B1DD6"/>
    <w:rsid w:val="005B1E95"/>
    <w:rsid w:val="005B20E7"/>
    <w:rsid w:val="005B2723"/>
    <w:rsid w:val="005B2A24"/>
    <w:rsid w:val="005B3A59"/>
    <w:rsid w:val="005B43CC"/>
    <w:rsid w:val="005B4FD5"/>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98B"/>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998"/>
    <w:rsid w:val="00611C2E"/>
    <w:rsid w:val="006132ED"/>
    <w:rsid w:val="00613836"/>
    <w:rsid w:val="00613D84"/>
    <w:rsid w:val="00614550"/>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5CAA"/>
    <w:rsid w:val="00626428"/>
    <w:rsid w:val="00626E63"/>
    <w:rsid w:val="0062725C"/>
    <w:rsid w:val="00627BE1"/>
    <w:rsid w:val="00627E00"/>
    <w:rsid w:val="0063094A"/>
    <w:rsid w:val="00630BF1"/>
    <w:rsid w:val="00630CC3"/>
    <w:rsid w:val="0063101C"/>
    <w:rsid w:val="00631432"/>
    <w:rsid w:val="00631744"/>
    <w:rsid w:val="00632635"/>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450CF"/>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6ABD"/>
    <w:rsid w:val="006672E6"/>
    <w:rsid w:val="00667A47"/>
    <w:rsid w:val="00667A56"/>
    <w:rsid w:val="00667C83"/>
    <w:rsid w:val="00670185"/>
    <w:rsid w:val="0067066B"/>
    <w:rsid w:val="0067102D"/>
    <w:rsid w:val="00671A82"/>
    <w:rsid w:val="00673870"/>
    <w:rsid w:val="0067389F"/>
    <w:rsid w:val="00673BD3"/>
    <w:rsid w:val="00673D0A"/>
    <w:rsid w:val="0067463A"/>
    <w:rsid w:val="00674D34"/>
    <w:rsid w:val="00675740"/>
    <w:rsid w:val="0067579A"/>
    <w:rsid w:val="00675CA2"/>
    <w:rsid w:val="00676178"/>
    <w:rsid w:val="0067669A"/>
    <w:rsid w:val="00676A27"/>
    <w:rsid w:val="0067761C"/>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68E8"/>
    <w:rsid w:val="00697959"/>
    <w:rsid w:val="00697C38"/>
    <w:rsid w:val="006A0D8B"/>
    <w:rsid w:val="006A134C"/>
    <w:rsid w:val="006A13FB"/>
    <w:rsid w:val="006A14B3"/>
    <w:rsid w:val="006A1922"/>
    <w:rsid w:val="006A1F61"/>
    <w:rsid w:val="006A202F"/>
    <w:rsid w:val="006A26BE"/>
    <w:rsid w:val="006A31F6"/>
    <w:rsid w:val="006A3325"/>
    <w:rsid w:val="006A3C8A"/>
    <w:rsid w:val="006A475C"/>
    <w:rsid w:val="006A4AFC"/>
    <w:rsid w:val="006A5026"/>
    <w:rsid w:val="006A5597"/>
    <w:rsid w:val="006A6D19"/>
    <w:rsid w:val="006A780F"/>
    <w:rsid w:val="006B0116"/>
    <w:rsid w:val="006B0566"/>
    <w:rsid w:val="006B0B49"/>
    <w:rsid w:val="006B1387"/>
    <w:rsid w:val="006B2A75"/>
    <w:rsid w:val="006B2F02"/>
    <w:rsid w:val="006B3AE3"/>
    <w:rsid w:val="006B3B3D"/>
    <w:rsid w:val="006B3E56"/>
    <w:rsid w:val="006B3E66"/>
    <w:rsid w:val="006B4238"/>
    <w:rsid w:val="006B4833"/>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3369"/>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955"/>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9A0"/>
    <w:rsid w:val="006F77BF"/>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12AB"/>
    <w:rsid w:val="007122CD"/>
    <w:rsid w:val="00712311"/>
    <w:rsid w:val="00712DB8"/>
    <w:rsid w:val="007131F4"/>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492"/>
    <w:rsid w:val="00745561"/>
    <w:rsid w:val="0074650E"/>
    <w:rsid w:val="00746E61"/>
    <w:rsid w:val="00747728"/>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0EB7"/>
    <w:rsid w:val="007811AE"/>
    <w:rsid w:val="007811E5"/>
    <w:rsid w:val="007813EB"/>
    <w:rsid w:val="0078149A"/>
    <w:rsid w:val="00781688"/>
    <w:rsid w:val="00781A0C"/>
    <w:rsid w:val="00782D3C"/>
    <w:rsid w:val="00782D60"/>
    <w:rsid w:val="0078387F"/>
    <w:rsid w:val="007839E7"/>
    <w:rsid w:val="00783B71"/>
    <w:rsid w:val="00784848"/>
    <w:rsid w:val="00784CB7"/>
    <w:rsid w:val="00785236"/>
    <w:rsid w:val="007854B2"/>
    <w:rsid w:val="007861DD"/>
    <w:rsid w:val="00786738"/>
    <w:rsid w:val="00786A78"/>
    <w:rsid w:val="007874CB"/>
    <w:rsid w:val="0078774A"/>
    <w:rsid w:val="007877F4"/>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4E8"/>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800C99"/>
    <w:rsid w:val="008013BF"/>
    <w:rsid w:val="008013DA"/>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5C"/>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0C72"/>
    <w:rsid w:val="00831C52"/>
    <w:rsid w:val="00831DC3"/>
    <w:rsid w:val="008326D8"/>
    <w:rsid w:val="0083296C"/>
    <w:rsid w:val="00832CC7"/>
    <w:rsid w:val="00833D4F"/>
    <w:rsid w:val="0083475E"/>
    <w:rsid w:val="008348C6"/>
    <w:rsid w:val="00834CD0"/>
    <w:rsid w:val="00835374"/>
    <w:rsid w:val="00835822"/>
    <w:rsid w:val="00835D8E"/>
    <w:rsid w:val="00836400"/>
    <w:rsid w:val="008365E4"/>
    <w:rsid w:val="00836602"/>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52E"/>
    <w:rsid w:val="008669B3"/>
    <w:rsid w:val="008702CB"/>
    <w:rsid w:val="0087175D"/>
    <w:rsid w:val="00871E55"/>
    <w:rsid w:val="0087222B"/>
    <w:rsid w:val="00872ACC"/>
    <w:rsid w:val="008730A8"/>
    <w:rsid w:val="00873162"/>
    <w:rsid w:val="0087341E"/>
    <w:rsid w:val="0087360C"/>
    <w:rsid w:val="00873A3C"/>
    <w:rsid w:val="00873FE9"/>
    <w:rsid w:val="008743F2"/>
    <w:rsid w:val="00874744"/>
    <w:rsid w:val="00874C2B"/>
    <w:rsid w:val="00874EE2"/>
    <w:rsid w:val="00875C9E"/>
    <w:rsid w:val="00875F09"/>
    <w:rsid w:val="00876543"/>
    <w:rsid w:val="008769B4"/>
    <w:rsid w:val="00876D7D"/>
    <w:rsid w:val="0087724F"/>
    <w:rsid w:val="008777E0"/>
    <w:rsid w:val="00877B26"/>
    <w:rsid w:val="00877DFD"/>
    <w:rsid w:val="0088001E"/>
    <w:rsid w:val="00880500"/>
    <w:rsid w:val="008819BD"/>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58E"/>
    <w:rsid w:val="008A0AF2"/>
    <w:rsid w:val="008A120F"/>
    <w:rsid w:val="008A1E8D"/>
    <w:rsid w:val="008A24AF"/>
    <w:rsid w:val="008A24FA"/>
    <w:rsid w:val="008A29BA"/>
    <w:rsid w:val="008A3366"/>
    <w:rsid w:val="008A345D"/>
    <w:rsid w:val="008A3881"/>
    <w:rsid w:val="008A3C60"/>
    <w:rsid w:val="008A3D03"/>
    <w:rsid w:val="008A4DA3"/>
    <w:rsid w:val="008A5CEA"/>
    <w:rsid w:val="008A6BF1"/>
    <w:rsid w:val="008A70A4"/>
    <w:rsid w:val="008A7905"/>
    <w:rsid w:val="008A7A94"/>
    <w:rsid w:val="008B0198"/>
    <w:rsid w:val="008B0507"/>
    <w:rsid w:val="008B069D"/>
    <w:rsid w:val="008B1233"/>
    <w:rsid w:val="008B12AF"/>
    <w:rsid w:val="008B1605"/>
    <w:rsid w:val="008B3117"/>
    <w:rsid w:val="008B455F"/>
    <w:rsid w:val="008B4885"/>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5016"/>
    <w:rsid w:val="008D5704"/>
    <w:rsid w:val="008D5808"/>
    <w:rsid w:val="008D68DB"/>
    <w:rsid w:val="008D6A46"/>
    <w:rsid w:val="008D706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4F0"/>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2E0"/>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0AA8"/>
    <w:rsid w:val="009216D6"/>
    <w:rsid w:val="00921AD2"/>
    <w:rsid w:val="009229DF"/>
    <w:rsid w:val="00923711"/>
    <w:rsid w:val="00924434"/>
    <w:rsid w:val="00925DE0"/>
    <w:rsid w:val="00925F5D"/>
    <w:rsid w:val="00926875"/>
    <w:rsid w:val="00926E87"/>
    <w:rsid w:val="00927888"/>
    <w:rsid w:val="0093116F"/>
    <w:rsid w:val="00931A1F"/>
    <w:rsid w:val="00932115"/>
    <w:rsid w:val="0093354D"/>
    <w:rsid w:val="009335A0"/>
    <w:rsid w:val="0093396A"/>
    <w:rsid w:val="0093460D"/>
    <w:rsid w:val="00934B33"/>
    <w:rsid w:val="00934FCC"/>
    <w:rsid w:val="00935003"/>
    <w:rsid w:val="0093507A"/>
    <w:rsid w:val="009354D8"/>
    <w:rsid w:val="00936000"/>
    <w:rsid w:val="0093610F"/>
    <w:rsid w:val="009365B5"/>
    <w:rsid w:val="00936CA6"/>
    <w:rsid w:val="00936DF5"/>
    <w:rsid w:val="00936F41"/>
    <w:rsid w:val="0093713C"/>
    <w:rsid w:val="009371F6"/>
    <w:rsid w:val="009374A0"/>
    <w:rsid w:val="00937687"/>
    <w:rsid w:val="00937B6A"/>
    <w:rsid w:val="00940B86"/>
    <w:rsid w:val="00940C2A"/>
    <w:rsid w:val="00941061"/>
    <w:rsid w:val="009414B2"/>
    <w:rsid w:val="00941728"/>
    <w:rsid w:val="00941924"/>
    <w:rsid w:val="00941D3D"/>
    <w:rsid w:val="00941E17"/>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2C8"/>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2D6"/>
    <w:rsid w:val="009963C3"/>
    <w:rsid w:val="0099662D"/>
    <w:rsid w:val="00996C19"/>
    <w:rsid w:val="00996EDA"/>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4473"/>
    <w:rsid w:val="009A5190"/>
    <w:rsid w:val="009A73D5"/>
    <w:rsid w:val="009A796C"/>
    <w:rsid w:val="009A7B0D"/>
    <w:rsid w:val="009B0273"/>
    <w:rsid w:val="009B0824"/>
    <w:rsid w:val="009B0DA1"/>
    <w:rsid w:val="009B127B"/>
    <w:rsid w:val="009B13C3"/>
    <w:rsid w:val="009B18AF"/>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5A1D"/>
    <w:rsid w:val="009C5D65"/>
    <w:rsid w:val="009C6103"/>
    <w:rsid w:val="009C7913"/>
    <w:rsid w:val="009D158E"/>
    <w:rsid w:val="009D180E"/>
    <w:rsid w:val="009D1F49"/>
    <w:rsid w:val="009D27DA"/>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6F9"/>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14B"/>
    <w:rsid w:val="00A8081F"/>
    <w:rsid w:val="00A8134C"/>
    <w:rsid w:val="00A81620"/>
    <w:rsid w:val="00A81DD5"/>
    <w:rsid w:val="00A8328A"/>
    <w:rsid w:val="00A83E00"/>
    <w:rsid w:val="00A84DBD"/>
    <w:rsid w:val="00A86287"/>
    <w:rsid w:val="00A86F6B"/>
    <w:rsid w:val="00A9098A"/>
    <w:rsid w:val="00A90E28"/>
    <w:rsid w:val="00A90FCD"/>
    <w:rsid w:val="00A921FF"/>
    <w:rsid w:val="00A923E8"/>
    <w:rsid w:val="00A92760"/>
    <w:rsid w:val="00A9306E"/>
    <w:rsid w:val="00A93710"/>
    <w:rsid w:val="00A937A5"/>
    <w:rsid w:val="00A93A4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4DC0"/>
    <w:rsid w:val="00AA515D"/>
    <w:rsid w:val="00AA5305"/>
    <w:rsid w:val="00AA5B57"/>
    <w:rsid w:val="00AA632C"/>
    <w:rsid w:val="00AA697C"/>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37F"/>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123"/>
    <w:rsid w:val="00AC6523"/>
    <w:rsid w:val="00AC743C"/>
    <w:rsid w:val="00AC7A2E"/>
    <w:rsid w:val="00AD0BEB"/>
    <w:rsid w:val="00AD1BFE"/>
    <w:rsid w:val="00AD2081"/>
    <w:rsid w:val="00AD2CE2"/>
    <w:rsid w:val="00AD305B"/>
    <w:rsid w:val="00AD34C9"/>
    <w:rsid w:val="00AD522C"/>
    <w:rsid w:val="00AD7B20"/>
    <w:rsid w:val="00AE00B8"/>
    <w:rsid w:val="00AE0514"/>
    <w:rsid w:val="00AE0BE3"/>
    <w:rsid w:val="00AE11EC"/>
    <w:rsid w:val="00AE1606"/>
    <w:rsid w:val="00AE16D5"/>
    <w:rsid w:val="00AE1E6B"/>
    <w:rsid w:val="00AE224E"/>
    <w:rsid w:val="00AE26C8"/>
    <w:rsid w:val="00AE2A87"/>
    <w:rsid w:val="00AE3822"/>
    <w:rsid w:val="00AE3B58"/>
    <w:rsid w:val="00AE3C7F"/>
    <w:rsid w:val="00AE4008"/>
    <w:rsid w:val="00AE43E4"/>
    <w:rsid w:val="00AE467E"/>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38EE"/>
    <w:rsid w:val="00B0401C"/>
    <w:rsid w:val="00B04537"/>
    <w:rsid w:val="00B04651"/>
    <w:rsid w:val="00B04817"/>
    <w:rsid w:val="00B048B2"/>
    <w:rsid w:val="00B051BE"/>
    <w:rsid w:val="00B06EC9"/>
    <w:rsid w:val="00B07086"/>
    <w:rsid w:val="00B07942"/>
    <w:rsid w:val="00B07A1B"/>
    <w:rsid w:val="00B07E76"/>
    <w:rsid w:val="00B101FF"/>
    <w:rsid w:val="00B110DE"/>
    <w:rsid w:val="00B11297"/>
    <w:rsid w:val="00B11432"/>
    <w:rsid w:val="00B11B38"/>
    <w:rsid w:val="00B11B79"/>
    <w:rsid w:val="00B12288"/>
    <w:rsid w:val="00B12330"/>
    <w:rsid w:val="00B1263E"/>
    <w:rsid w:val="00B12C72"/>
    <w:rsid w:val="00B1352B"/>
    <w:rsid w:val="00B138F3"/>
    <w:rsid w:val="00B14029"/>
    <w:rsid w:val="00B14473"/>
    <w:rsid w:val="00B14486"/>
    <w:rsid w:val="00B14E56"/>
    <w:rsid w:val="00B1537B"/>
    <w:rsid w:val="00B15560"/>
    <w:rsid w:val="00B16483"/>
    <w:rsid w:val="00B16E83"/>
    <w:rsid w:val="00B1718B"/>
    <w:rsid w:val="00B176AF"/>
    <w:rsid w:val="00B17EB1"/>
    <w:rsid w:val="00B202F5"/>
    <w:rsid w:val="00B2066D"/>
    <w:rsid w:val="00B20FD7"/>
    <w:rsid w:val="00B21689"/>
    <w:rsid w:val="00B217A5"/>
    <w:rsid w:val="00B217BB"/>
    <w:rsid w:val="00B225D5"/>
    <w:rsid w:val="00B2283B"/>
    <w:rsid w:val="00B23A2E"/>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13A8"/>
    <w:rsid w:val="00B425F0"/>
    <w:rsid w:val="00B4364F"/>
    <w:rsid w:val="00B4374E"/>
    <w:rsid w:val="00B44A67"/>
    <w:rsid w:val="00B46279"/>
    <w:rsid w:val="00B46D58"/>
    <w:rsid w:val="00B4794D"/>
    <w:rsid w:val="00B50F8D"/>
    <w:rsid w:val="00B5116D"/>
    <w:rsid w:val="00B514E8"/>
    <w:rsid w:val="00B51D9F"/>
    <w:rsid w:val="00B5219E"/>
    <w:rsid w:val="00B52987"/>
    <w:rsid w:val="00B52C16"/>
    <w:rsid w:val="00B5317A"/>
    <w:rsid w:val="00B5319F"/>
    <w:rsid w:val="00B53B93"/>
    <w:rsid w:val="00B53D73"/>
    <w:rsid w:val="00B54C65"/>
    <w:rsid w:val="00B54F63"/>
    <w:rsid w:val="00B553D4"/>
    <w:rsid w:val="00B56139"/>
    <w:rsid w:val="00B56DB3"/>
    <w:rsid w:val="00B5737F"/>
    <w:rsid w:val="00B57948"/>
    <w:rsid w:val="00B57D12"/>
    <w:rsid w:val="00B57D9E"/>
    <w:rsid w:val="00B61677"/>
    <w:rsid w:val="00B62020"/>
    <w:rsid w:val="00B62122"/>
    <w:rsid w:val="00B627D8"/>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0EA"/>
    <w:rsid w:val="00B75687"/>
    <w:rsid w:val="00B758CD"/>
    <w:rsid w:val="00B75DE9"/>
    <w:rsid w:val="00B761BD"/>
    <w:rsid w:val="00B762B1"/>
    <w:rsid w:val="00B778A5"/>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C30"/>
    <w:rsid w:val="00C16F3F"/>
    <w:rsid w:val="00C17414"/>
    <w:rsid w:val="00C17759"/>
    <w:rsid w:val="00C17A24"/>
    <w:rsid w:val="00C207A1"/>
    <w:rsid w:val="00C20B9A"/>
    <w:rsid w:val="00C2151D"/>
    <w:rsid w:val="00C22421"/>
    <w:rsid w:val="00C227D6"/>
    <w:rsid w:val="00C232E0"/>
    <w:rsid w:val="00C23B1B"/>
    <w:rsid w:val="00C23D48"/>
    <w:rsid w:val="00C23F1D"/>
    <w:rsid w:val="00C24256"/>
    <w:rsid w:val="00C24CA6"/>
    <w:rsid w:val="00C26414"/>
    <w:rsid w:val="00C26949"/>
    <w:rsid w:val="00C26B4D"/>
    <w:rsid w:val="00C26CF7"/>
    <w:rsid w:val="00C27702"/>
    <w:rsid w:val="00C27A88"/>
    <w:rsid w:val="00C27BA4"/>
    <w:rsid w:val="00C3071E"/>
    <w:rsid w:val="00C30BFB"/>
    <w:rsid w:val="00C3130B"/>
    <w:rsid w:val="00C31373"/>
    <w:rsid w:val="00C3165D"/>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55"/>
    <w:rsid w:val="00C50D71"/>
    <w:rsid w:val="00C51512"/>
    <w:rsid w:val="00C5266E"/>
    <w:rsid w:val="00C527F9"/>
    <w:rsid w:val="00C52EB6"/>
    <w:rsid w:val="00C52EEA"/>
    <w:rsid w:val="00C53926"/>
    <w:rsid w:val="00C53D1C"/>
    <w:rsid w:val="00C53DFF"/>
    <w:rsid w:val="00C54137"/>
    <w:rsid w:val="00C54CEE"/>
    <w:rsid w:val="00C551B9"/>
    <w:rsid w:val="00C5588A"/>
    <w:rsid w:val="00C56BBA"/>
    <w:rsid w:val="00C57D7E"/>
    <w:rsid w:val="00C60CE4"/>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6D9"/>
    <w:rsid w:val="00C67E80"/>
    <w:rsid w:val="00C67FAB"/>
    <w:rsid w:val="00C70138"/>
    <w:rsid w:val="00C70652"/>
    <w:rsid w:val="00C706F4"/>
    <w:rsid w:val="00C70C1A"/>
    <w:rsid w:val="00C70D4B"/>
    <w:rsid w:val="00C71E26"/>
    <w:rsid w:val="00C72606"/>
    <w:rsid w:val="00C7261B"/>
    <w:rsid w:val="00C72D0E"/>
    <w:rsid w:val="00C72E21"/>
    <w:rsid w:val="00C735F0"/>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811"/>
    <w:rsid w:val="00C83D8F"/>
    <w:rsid w:val="00C84419"/>
    <w:rsid w:val="00C858FA"/>
    <w:rsid w:val="00C85FFA"/>
    <w:rsid w:val="00C861E9"/>
    <w:rsid w:val="00C864DC"/>
    <w:rsid w:val="00C86AB3"/>
    <w:rsid w:val="00C87E93"/>
    <w:rsid w:val="00C90796"/>
    <w:rsid w:val="00C907E1"/>
    <w:rsid w:val="00C9153B"/>
    <w:rsid w:val="00C91F69"/>
    <w:rsid w:val="00C9357A"/>
    <w:rsid w:val="00C94323"/>
    <w:rsid w:val="00C945C4"/>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254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4FCE"/>
    <w:rsid w:val="00CD5FEB"/>
    <w:rsid w:val="00CD6B60"/>
    <w:rsid w:val="00CD7916"/>
    <w:rsid w:val="00CD7A4F"/>
    <w:rsid w:val="00CD7C76"/>
    <w:rsid w:val="00CE0D95"/>
    <w:rsid w:val="00CE10B2"/>
    <w:rsid w:val="00CE2264"/>
    <w:rsid w:val="00CE2382"/>
    <w:rsid w:val="00CE3435"/>
    <w:rsid w:val="00CE3C86"/>
    <w:rsid w:val="00CE4D1D"/>
    <w:rsid w:val="00CE56FD"/>
    <w:rsid w:val="00CE5A9F"/>
    <w:rsid w:val="00CE7B83"/>
    <w:rsid w:val="00CE7BF1"/>
    <w:rsid w:val="00CF0D0D"/>
    <w:rsid w:val="00CF1653"/>
    <w:rsid w:val="00CF1742"/>
    <w:rsid w:val="00CF2304"/>
    <w:rsid w:val="00CF2692"/>
    <w:rsid w:val="00CF2A3E"/>
    <w:rsid w:val="00CF34D0"/>
    <w:rsid w:val="00CF34DE"/>
    <w:rsid w:val="00CF38B3"/>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510"/>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FEB"/>
    <w:rsid w:val="00D5440E"/>
    <w:rsid w:val="00D5443D"/>
    <w:rsid w:val="00D54E6F"/>
    <w:rsid w:val="00D5541F"/>
    <w:rsid w:val="00D55A31"/>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10BC"/>
    <w:rsid w:val="00D71259"/>
    <w:rsid w:val="00D71D9E"/>
    <w:rsid w:val="00D7354F"/>
    <w:rsid w:val="00D73EAB"/>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1E0E"/>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C30"/>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582"/>
    <w:rsid w:val="00DB6D02"/>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37E"/>
    <w:rsid w:val="00DD2498"/>
    <w:rsid w:val="00DD27B0"/>
    <w:rsid w:val="00DD322C"/>
    <w:rsid w:val="00DD38F4"/>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4815"/>
    <w:rsid w:val="00DE4BDD"/>
    <w:rsid w:val="00DE4E15"/>
    <w:rsid w:val="00DE5B89"/>
    <w:rsid w:val="00DE5BC1"/>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1A63"/>
    <w:rsid w:val="00E020C1"/>
    <w:rsid w:val="00E02F60"/>
    <w:rsid w:val="00E03BED"/>
    <w:rsid w:val="00E03EEB"/>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0F7D"/>
    <w:rsid w:val="00E1385B"/>
    <w:rsid w:val="00E141C7"/>
    <w:rsid w:val="00E14672"/>
    <w:rsid w:val="00E15531"/>
    <w:rsid w:val="00E15A1C"/>
    <w:rsid w:val="00E161F1"/>
    <w:rsid w:val="00E17450"/>
    <w:rsid w:val="00E17B7F"/>
    <w:rsid w:val="00E20011"/>
    <w:rsid w:val="00E20353"/>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606B"/>
    <w:rsid w:val="00E36717"/>
    <w:rsid w:val="00E3682E"/>
    <w:rsid w:val="00E36A86"/>
    <w:rsid w:val="00E37F64"/>
    <w:rsid w:val="00E40BD1"/>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9B4"/>
    <w:rsid w:val="00E54B2C"/>
    <w:rsid w:val="00E550D0"/>
    <w:rsid w:val="00E5510F"/>
    <w:rsid w:val="00E55EBF"/>
    <w:rsid w:val="00E57499"/>
    <w:rsid w:val="00E574A0"/>
    <w:rsid w:val="00E6008B"/>
    <w:rsid w:val="00E6044F"/>
    <w:rsid w:val="00E6052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129"/>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AEE"/>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5C41"/>
    <w:rsid w:val="00EC68E5"/>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6CC"/>
    <w:rsid w:val="00EE4047"/>
    <w:rsid w:val="00EE54E6"/>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F00004"/>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45F4"/>
    <w:rsid w:val="00F154A2"/>
    <w:rsid w:val="00F15CED"/>
    <w:rsid w:val="00F15F72"/>
    <w:rsid w:val="00F162A9"/>
    <w:rsid w:val="00F166FA"/>
    <w:rsid w:val="00F16DBA"/>
    <w:rsid w:val="00F1738A"/>
    <w:rsid w:val="00F17B6A"/>
    <w:rsid w:val="00F20B78"/>
    <w:rsid w:val="00F20C21"/>
    <w:rsid w:val="00F20CF5"/>
    <w:rsid w:val="00F20DA5"/>
    <w:rsid w:val="00F215E2"/>
    <w:rsid w:val="00F215EE"/>
    <w:rsid w:val="00F21C25"/>
    <w:rsid w:val="00F22027"/>
    <w:rsid w:val="00F22B8A"/>
    <w:rsid w:val="00F23100"/>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69"/>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E55"/>
    <w:rsid w:val="00F719FB"/>
    <w:rsid w:val="00F71F29"/>
    <w:rsid w:val="00F7342A"/>
    <w:rsid w:val="00F73CAB"/>
    <w:rsid w:val="00F73D7F"/>
    <w:rsid w:val="00F743B3"/>
    <w:rsid w:val="00F7451F"/>
    <w:rsid w:val="00F7467F"/>
    <w:rsid w:val="00F74984"/>
    <w:rsid w:val="00F7541A"/>
    <w:rsid w:val="00F7609B"/>
    <w:rsid w:val="00F763EC"/>
    <w:rsid w:val="00F771A3"/>
    <w:rsid w:val="00F775CA"/>
    <w:rsid w:val="00F77652"/>
    <w:rsid w:val="00F80761"/>
    <w:rsid w:val="00F825AC"/>
    <w:rsid w:val="00F82623"/>
    <w:rsid w:val="00F827F5"/>
    <w:rsid w:val="00F82CB7"/>
    <w:rsid w:val="00F83409"/>
    <w:rsid w:val="00F839B3"/>
    <w:rsid w:val="00F83B76"/>
    <w:rsid w:val="00F83E0A"/>
    <w:rsid w:val="00F8462A"/>
    <w:rsid w:val="00F855BB"/>
    <w:rsid w:val="00F85DFC"/>
    <w:rsid w:val="00F85F62"/>
    <w:rsid w:val="00F86162"/>
    <w:rsid w:val="00F86ED5"/>
    <w:rsid w:val="00F871C2"/>
    <w:rsid w:val="00F87942"/>
    <w:rsid w:val="00F87FD4"/>
    <w:rsid w:val="00F914CF"/>
    <w:rsid w:val="00F92A53"/>
    <w:rsid w:val="00F930CD"/>
    <w:rsid w:val="00F932ED"/>
    <w:rsid w:val="00F934D3"/>
    <w:rsid w:val="00F9430A"/>
    <w:rsid w:val="00F9448B"/>
    <w:rsid w:val="00F954E8"/>
    <w:rsid w:val="00F95BB0"/>
    <w:rsid w:val="00F95DBF"/>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948"/>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3C06"/>
    <w:rsid w:val="00FD4DA5"/>
    <w:rsid w:val="00FD4DBF"/>
    <w:rsid w:val="00FD57AD"/>
    <w:rsid w:val="00FD57B8"/>
    <w:rsid w:val="00FD5B70"/>
    <w:rsid w:val="00FD61E5"/>
    <w:rsid w:val="00FD631B"/>
    <w:rsid w:val="00FD7291"/>
    <w:rsid w:val="00FD7772"/>
    <w:rsid w:val="00FD7E3A"/>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AD8F0B"/>
  <w15:docId w15:val="{F4AAEF16-45AB-4324-85C8-90E1780691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4"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34"/>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paragraph" w:styleId="HTML">
    <w:name w:val="HTML Preformatted"/>
    <w:basedOn w:val="a"/>
    <w:link w:val="HTML0"/>
    <w:uiPriority w:val="99"/>
    <w:unhideWhenUsed/>
    <w:rsid w:val="006450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0">
    <w:name w:val="Стандартный HTML Знак"/>
    <w:basedOn w:val="a0"/>
    <w:link w:val="HTML"/>
    <w:uiPriority w:val="99"/>
    <w:rsid w:val="006450CF"/>
    <w:rPr>
      <w:rFonts w:ascii="Courier New" w:hAnsi="Courier New" w:cs="Courier New"/>
      <w:lang w:val="en-US" w:eastAsia="en-US" w:bidi="ar-SA"/>
    </w:rPr>
  </w:style>
  <w:style w:type="character" w:customStyle="1" w:styleId="y2iqfc">
    <w:name w:val="y2iqfc"/>
    <w:basedOn w:val="a0"/>
    <w:rsid w:val="006450CF"/>
  </w:style>
  <w:style w:type="character" w:customStyle="1" w:styleId="ezkurwreuab5ozgtqnkl">
    <w:name w:val="ezkurwreuab5ozgtqnkl"/>
    <w:basedOn w:val="a0"/>
    <w:rsid w:val="004E1F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42755862">
      <w:bodyDiv w:val="1"/>
      <w:marLeft w:val="0"/>
      <w:marRight w:val="0"/>
      <w:marTop w:val="0"/>
      <w:marBottom w:val="0"/>
      <w:divBdr>
        <w:top w:val="none" w:sz="0" w:space="0" w:color="auto"/>
        <w:left w:val="none" w:sz="0" w:space="0" w:color="auto"/>
        <w:bottom w:val="none" w:sz="0" w:space="0" w:color="auto"/>
        <w:right w:val="none" w:sz="0" w:space="0" w:color="auto"/>
      </w:divBdr>
    </w:div>
    <w:div w:id="127552366">
      <w:bodyDiv w:val="1"/>
      <w:marLeft w:val="0"/>
      <w:marRight w:val="0"/>
      <w:marTop w:val="0"/>
      <w:marBottom w:val="0"/>
      <w:divBdr>
        <w:top w:val="none" w:sz="0" w:space="0" w:color="auto"/>
        <w:left w:val="none" w:sz="0" w:space="0" w:color="auto"/>
        <w:bottom w:val="none" w:sz="0" w:space="0" w:color="auto"/>
        <w:right w:val="none" w:sz="0" w:space="0" w:color="auto"/>
      </w:divBdr>
    </w:div>
    <w:div w:id="155464448">
      <w:bodyDiv w:val="1"/>
      <w:marLeft w:val="0"/>
      <w:marRight w:val="0"/>
      <w:marTop w:val="0"/>
      <w:marBottom w:val="0"/>
      <w:divBdr>
        <w:top w:val="none" w:sz="0" w:space="0" w:color="auto"/>
        <w:left w:val="none" w:sz="0" w:space="0" w:color="auto"/>
        <w:bottom w:val="none" w:sz="0" w:space="0" w:color="auto"/>
        <w:right w:val="none" w:sz="0" w:space="0" w:color="auto"/>
      </w:divBdr>
    </w:div>
    <w:div w:id="157229561">
      <w:bodyDiv w:val="1"/>
      <w:marLeft w:val="0"/>
      <w:marRight w:val="0"/>
      <w:marTop w:val="0"/>
      <w:marBottom w:val="0"/>
      <w:divBdr>
        <w:top w:val="none" w:sz="0" w:space="0" w:color="auto"/>
        <w:left w:val="none" w:sz="0" w:space="0" w:color="auto"/>
        <w:bottom w:val="none" w:sz="0" w:space="0" w:color="auto"/>
        <w:right w:val="none" w:sz="0" w:space="0" w:color="auto"/>
      </w:divBdr>
    </w:div>
    <w:div w:id="173962614">
      <w:bodyDiv w:val="1"/>
      <w:marLeft w:val="0"/>
      <w:marRight w:val="0"/>
      <w:marTop w:val="0"/>
      <w:marBottom w:val="0"/>
      <w:divBdr>
        <w:top w:val="none" w:sz="0" w:space="0" w:color="auto"/>
        <w:left w:val="none" w:sz="0" w:space="0" w:color="auto"/>
        <w:bottom w:val="none" w:sz="0" w:space="0" w:color="auto"/>
        <w:right w:val="none" w:sz="0" w:space="0" w:color="auto"/>
      </w:divBdr>
    </w:div>
    <w:div w:id="17488123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25348313">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64535882">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33911928">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44514153">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993601283">
      <w:bodyDiv w:val="1"/>
      <w:marLeft w:val="0"/>
      <w:marRight w:val="0"/>
      <w:marTop w:val="0"/>
      <w:marBottom w:val="0"/>
      <w:divBdr>
        <w:top w:val="none" w:sz="0" w:space="0" w:color="auto"/>
        <w:left w:val="none" w:sz="0" w:space="0" w:color="auto"/>
        <w:bottom w:val="none" w:sz="0" w:space="0" w:color="auto"/>
        <w:right w:val="none" w:sz="0" w:space="0" w:color="auto"/>
      </w:divBdr>
    </w:div>
    <w:div w:id="1006248554">
      <w:bodyDiv w:val="1"/>
      <w:marLeft w:val="0"/>
      <w:marRight w:val="0"/>
      <w:marTop w:val="0"/>
      <w:marBottom w:val="0"/>
      <w:divBdr>
        <w:top w:val="none" w:sz="0" w:space="0" w:color="auto"/>
        <w:left w:val="none" w:sz="0" w:space="0" w:color="auto"/>
        <w:bottom w:val="none" w:sz="0" w:space="0" w:color="auto"/>
        <w:right w:val="none" w:sz="0" w:space="0" w:color="auto"/>
      </w:divBdr>
    </w:div>
    <w:div w:id="1074011277">
      <w:bodyDiv w:val="1"/>
      <w:marLeft w:val="0"/>
      <w:marRight w:val="0"/>
      <w:marTop w:val="0"/>
      <w:marBottom w:val="0"/>
      <w:divBdr>
        <w:top w:val="none" w:sz="0" w:space="0" w:color="auto"/>
        <w:left w:val="none" w:sz="0" w:space="0" w:color="auto"/>
        <w:bottom w:val="none" w:sz="0" w:space="0" w:color="auto"/>
        <w:right w:val="none" w:sz="0" w:space="0" w:color="auto"/>
      </w:divBdr>
    </w:div>
    <w:div w:id="112442643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11654236">
      <w:bodyDiv w:val="1"/>
      <w:marLeft w:val="0"/>
      <w:marRight w:val="0"/>
      <w:marTop w:val="0"/>
      <w:marBottom w:val="0"/>
      <w:divBdr>
        <w:top w:val="none" w:sz="0" w:space="0" w:color="auto"/>
        <w:left w:val="none" w:sz="0" w:space="0" w:color="auto"/>
        <w:bottom w:val="none" w:sz="0" w:space="0" w:color="auto"/>
        <w:right w:val="none" w:sz="0" w:space="0" w:color="auto"/>
      </w:divBdr>
    </w:div>
    <w:div w:id="1260942463">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299144079">
      <w:bodyDiv w:val="1"/>
      <w:marLeft w:val="0"/>
      <w:marRight w:val="0"/>
      <w:marTop w:val="0"/>
      <w:marBottom w:val="0"/>
      <w:divBdr>
        <w:top w:val="none" w:sz="0" w:space="0" w:color="auto"/>
        <w:left w:val="none" w:sz="0" w:space="0" w:color="auto"/>
        <w:bottom w:val="none" w:sz="0" w:space="0" w:color="auto"/>
        <w:right w:val="none" w:sz="0" w:space="0" w:color="auto"/>
      </w:divBdr>
    </w:div>
    <w:div w:id="1322343106">
      <w:bodyDiv w:val="1"/>
      <w:marLeft w:val="0"/>
      <w:marRight w:val="0"/>
      <w:marTop w:val="0"/>
      <w:marBottom w:val="0"/>
      <w:divBdr>
        <w:top w:val="none" w:sz="0" w:space="0" w:color="auto"/>
        <w:left w:val="none" w:sz="0" w:space="0" w:color="auto"/>
        <w:bottom w:val="none" w:sz="0" w:space="0" w:color="auto"/>
        <w:right w:val="none" w:sz="0" w:space="0" w:color="auto"/>
      </w:divBdr>
    </w:div>
    <w:div w:id="1335374165">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451781038">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529103341">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35985223">
      <w:bodyDiv w:val="1"/>
      <w:marLeft w:val="0"/>
      <w:marRight w:val="0"/>
      <w:marTop w:val="0"/>
      <w:marBottom w:val="0"/>
      <w:divBdr>
        <w:top w:val="none" w:sz="0" w:space="0" w:color="auto"/>
        <w:left w:val="none" w:sz="0" w:space="0" w:color="auto"/>
        <w:bottom w:val="none" w:sz="0" w:space="0" w:color="auto"/>
        <w:right w:val="none" w:sz="0" w:space="0" w:color="auto"/>
      </w:divBdr>
    </w:div>
    <w:div w:id="1755127121">
      <w:bodyDiv w:val="1"/>
      <w:marLeft w:val="0"/>
      <w:marRight w:val="0"/>
      <w:marTop w:val="0"/>
      <w:marBottom w:val="0"/>
      <w:divBdr>
        <w:top w:val="none" w:sz="0" w:space="0" w:color="auto"/>
        <w:left w:val="none" w:sz="0" w:space="0" w:color="auto"/>
        <w:bottom w:val="none" w:sz="0" w:space="0" w:color="auto"/>
        <w:right w:val="none" w:sz="0" w:space="0" w:color="auto"/>
      </w:divBdr>
    </w:div>
    <w:div w:id="1758558139">
      <w:bodyDiv w:val="1"/>
      <w:marLeft w:val="0"/>
      <w:marRight w:val="0"/>
      <w:marTop w:val="0"/>
      <w:marBottom w:val="0"/>
      <w:divBdr>
        <w:top w:val="none" w:sz="0" w:space="0" w:color="auto"/>
        <w:left w:val="none" w:sz="0" w:space="0" w:color="auto"/>
        <w:bottom w:val="none" w:sz="0" w:space="0" w:color="auto"/>
        <w:right w:val="none" w:sz="0" w:space="0" w:color="auto"/>
      </w:divBdr>
    </w:div>
    <w:div w:id="1761026793">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887715711">
      <w:bodyDiv w:val="1"/>
      <w:marLeft w:val="0"/>
      <w:marRight w:val="0"/>
      <w:marTop w:val="0"/>
      <w:marBottom w:val="0"/>
      <w:divBdr>
        <w:top w:val="none" w:sz="0" w:space="0" w:color="auto"/>
        <w:left w:val="none" w:sz="0" w:space="0" w:color="auto"/>
        <w:bottom w:val="none" w:sz="0" w:space="0" w:color="auto"/>
        <w:right w:val="none" w:sz="0" w:space="0" w:color="auto"/>
      </w:divBdr>
    </w:div>
    <w:div w:id="1901019982">
      <w:bodyDiv w:val="1"/>
      <w:marLeft w:val="0"/>
      <w:marRight w:val="0"/>
      <w:marTop w:val="0"/>
      <w:marBottom w:val="0"/>
      <w:divBdr>
        <w:top w:val="none" w:sz="0" w:space="0" w:color="auto"/>
        <w:left w:val="none" w:sz="0" w:space="0" w:color="auto"/>
        <w:bottom w:val="none" w:sz="0" w:space="0" w:color="auto"/>
        <w:right w:val="none" w:sz="0" w:space="0" w:color="auto"/>
      </w:divBdr>
    </w:div>
    <w:div w:id="1935429338">
      <w:bodyDiv w:val="1"/>
      <w:marLeft w:val="0"/>
      <w:marRight w:val="0"/>
      <w:marTop w:val="0"/>
      <w:marBottom w:val="0"/>
      <w:divBdr>
        <w:top w:val="none" w:sz="0" w:space="0" w:color="auto"/>
        <w:left w:val="none" w:sz="0" w:space="0" w:color="auto"/>
        <w:bottom w:val="none" w:sz="0" w:space="0" w:color="auto"/>
        <w:right w:val="none" w:sz="0" w:space="0" w:color="auto"/>
      </w:divBdr>
    </w:div>
    <w:div w:id="1971933200">
      <w:bodyDiv w:val="1"/>
      <w:marLeft w:val="0"/>
      <w:marRight w:val="0"/>
      <w:marTop w:val="0"/>
      <w:marBottom w:val="0"/>
      <w:divBdr>
        <w:top w:val="none" w:sz="0" w:space="0" w:color="auto"/>
        <w:left w:val="none" w:sz="0" w:space="0" w:color="auto"/>
        <w:bottom w:val="none" w:sz="0" w:space="0" w:color="auto"/>
        <w:right w:val="none" w:sz="0" w:space="0" w:color="auto"/>
      </w:divBdr>
    </w:div>
    <w:div w:id="2033533518">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2091131">
      <w:bodyDiv w:val="1"/>
      <w:marLeft w:val="0"/>
      <w:marRight w:val="0"/>
      <w:marTop w:val="0"/>
      <w:marBottom w:val="0"/>
      <w:divBdr>
        <w:top w:val="none" w:sz="0" w:space="0" w:color="auto"/>
        <w:left w:val="none" w:sz="0" w:space="0" w:color="auto"/>
        <w:bottom w:val="none" w:sz="0" w:space="0" w:color="auto"/>
        <w:right w:val="none" w:sz="0" w:space="0" w:color="auto"/>
      </w:divBdr>
    </w:div>
    <w:div w:id="2145926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peraballet.gnumner2025@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operaballet.gnumner2025@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C6349E-0804-4AF7-A24E-3B73A23974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2674</TotalTime>
  <Pages>134</Pages>
  <Words>21512</Words>
  <Characters>122624</Characters>
  <Application>Microsoft Office Word</Application>
  <DocSecurity>0</DocSecurity>
  <Lines>1021</Lines>
  <Paragraphs>287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143849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Gnumner</cp:lastModifiedBy>
  <cp:revision>1715</cp:revision>
  <cp:lastPrinted>2018-02-16T07:12:00Z</cp:lastPrinted>
  <dcterms:created xsi:type="dcterms:W3CDTF">2019-10-28T07:04:00Z</dcterms:created>
  <dcterms:modified xsi:type="dcterms:W3CDTF">2026-01-19T08:44:00Z</dcterms:modified>
</cp:coreProperties>
</file>